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56BF8" w14:textId="77777777" w:rsidR="005B5E05" w:rsidRDefault="005B5E05" w:rsidP="005E46CE">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21CBE1F6" w14:textId="77777777" w:rsidR="005E46CE" w:rsidRPr="00F74552" w:rsidRDefault="005E46CE" w:rsidP="005E46CE">
      <w:pPr>
        <w:spacing w:after="0" w:line="276" w:lineRule="auto"/>
        <w:jc w:val="center"/>
        <w:rPr>
          <w:rFonts w:ascii="Trebuchet MS" w:eastAsia="Times New Roman" w:hAnsi="Trebuchet MS" w:cs="Times New Roman"/>
          <w:b/>
          <w:snapToGrid w:val="0"/>
          <w:sz w:val="32"/>
          <w:szCs w:val="32"/>
        </w:rPr>
      </w:pPr>
      <w:r w:rsidRPr="00F74552">
        <w:rPr>
          <w:rFonts w:ascii="Trebuchet MS" w:eastAsia="Times New Roman" w:hAnsi="Trebuchet MS" w:cs="Times New Roman"/>
          <w:b/>
          <w:snapToGrid w:val="0"/>
          <w:sz w:val="32"/>
          <w:szCs w:val="32"/>
        </w:rPr>
        <w:t xml:space="preserve">Romanian Ministry of </w:t>
      </w:r>
      <w:r w:rsidR="009B4F1E" w:rsidRPr="00F74552">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F74552">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F74552">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F74552">
        <w:rPr>
          <w:rFonts w:ascii="Trebuchet MS" w:eastAsia="Times New Roman" w:hAnsi="Trebuchet MS" w:cs="Times New Roman"/>
          <w:b/>
          <w:snapToGrid w:val="0"/>
          <w:sz w:val="32"/>
          <w:szCs w:val="32"/>
        </w:rPr>
        <w:t xml:space="preserve"> </w:t>
      </w:r>
    </w:p>
    <w:p w14:paraId="329ED1DA" w14:textId="77777777" w:rsidR="005B5E05" w:rsidRDefault="005B5E05"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p>
    <w:p w14:paraId="25A860BA" w14:textId="77777777" w:rsidR="005E46CE" w:rsidRPr="00F74552" w:rsidRDefault="005E46CE" w:rsidP="005E46CE">
      <w:pPr>
        <w:spacing w:after="0" w:line="276" w:lineRule="auto"/>
        <w:jc w:val="center"/>
        <w:rPr>
          <w:rFonts w:ascii="Trebuchet MS" w:eastAsia="Times New Roman" w:hAnsi="Trebuchet MS" w:cs="Times New Roman"/>
          <w:b/>
          <w:snapToGrid w:val="0"/>
          <w:sz w:val="32"/>
          <w:szCs w:val="32"/>
        </w:rPr>
      </w:pPr>
      <w:r w:rsidRPr="00F74552">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5E46CE" w:rsidRPr="00F74552" w14:paraId="06A36D2F" w14:textId="77777777" w:rsidTr="00F74552">
        <w:trPr>
          <w:trHeight w:val="2582"/>
        </w:trPr>
        <w:tc>
          <w:tcPr>
            <w:tcW w:w="9781" w:type="dxa"/>
            <w:shd w:val="clear" w:color="auto" w:fill="auto"/>
          </w:tcPr>
          <w:p w14:paraId="4793888D" w14:textId="756FAA88" w:rsidR="009B4F1E" w:rsidRDefault="009B4F1E" w:rsidP="00F74552">
            <w:pPr>
              <w:spacing w:after="0" w:line="276" w:lineRule="auto"/>
              <w:contextualSpacing/>
              <w:jc w:val="center"/>
              <w:rPr>
                <w:rFonts w:ascii="Trebuchet MS" w:eastAsia="Times New Roman" w:hAnsi="Trebuchet MS" w:cs="Arial"/>
                <w:b/>
                <w:sz w:val="36"/>
                <w:szCs w:val="36"/>
                <w:lang w:val="en-US"/>
              </w:rPr>
            </w:pPr>
          </w:p>
          <w:p w14:paraId="57EE0F9A" w14:textId="77777777" w:rsidR="00F74552" w:rsidRDefault="00F74552" w:rsidP="00F74552">
            <w:pPr>
              <w:spacing w:after="0" w:line="276" w:lineRule="auto"/>
              <w:contextualSpacing/>
              <w:jc w:val="center"/>
              <w:rPr>
                <w:rFonts w:ascii="Trebuchet MS" w:eastAsia="Times New Roman" w:hAnsi="Trebuchet MS" w:cs="Arial"/>
                <w:b/>
                <w:sz w:val="36"/>
                <w:szCs w:val="36"/>
                <w:lang w:val="en-US"/>
              </w:rPr>
            </w:pPr>
          </w:p>
          <w:p w14:paraId="62D96BDF" w14:textId="77777777" w:rsidR="00F74552" w:rsidRPr="00F74552" w:rsidRDefault="00F74552" w:rsidP="00F74552">
            <w:pPr>
              <w:spacing w:after="0" w:line="276" w:lineRule="auto"/>
              <w:contextualSpacing/>
              <w:jc w:val="center"/>
              <w:rPr>
                <w:rFonts w:ascii="Trebuchet MS" w:eastAsia="Times New Roman" w:hAnsi="Trebuchet MS" w:cs="Arial"/>
                <w:b/>
                <w:sz w:val="36"/>
                <w:szCs w:val="36"/>
                <w:lang w:val="en-US"/>
              </w:rPr>
            </w:pPr>
          </w:p>
          <w:p w14:paraId="01EA5FEB" w14:textId="47B37611" w:rsidR="005E46CE" w:rsidRPr="00F74552" w:rsidRDefault="00A02586" w:rsidP="00F74552">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5E46CE" w:rsidRPr="00F74552">
              <w:rPr>
                <w:rFonts w:ascii="Trebuchet MS" w:eastAsia="Times New Roman" w:hAnsi="Trebuchet MS" w:cs="Times New Roman"/>
                <w:b/>
                <w:snapToGrid w:val="0"/>
                <w:color w:val="1F4E79"/>
                <w:sz w:val="36"/>
                <w:szCs w:val="36"/>
              </w:rPr>
              <w:t xml:space="preserve">INTERREG </w:t>
            </w:r>
            <w:r w:rsidR="009B0217">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9B0217">
              <w:rPr>
                <w:rFonts w:ascii="Trebuchet MS" w:eastAsia="Times New Roman" w:hAnsi="Trebuchet MS" w:cs="Times New Roman"/>
                <w:b/>
                <w:snapToGrid w:val="0"/>
                <w:color w:val="1F4E79"/>
                <w:sz w:val="36"/>
                <w:szCs w:val="36"/>
              </w:rPr>
              <w:t xml:space="preserve"> </w:t>
            </w:r>
            <w:r w:rsidR="005E46CE" w:rsidRPr="00F74552">
              <w:rPr>
                <w:rFonts w:ascii="Trebuchet MS" w:eastAsia="Times New Roman" w:hAnsi="Trebuchet MS" w:cs="Times New Roman"/>
                <w:b/>
                <w:snapToGrid w:val="0"/>
                <w:color w:val="1F4E79"/>
                <w:sz w:val="36"/>
                <w:szCs w:val="36"/>
              </w:rPr>
              <w:t>NEXT Black Sea Basin Programme</w:t>
            </w:r>
          </w:p>
          <w:p w14:paraId="0361C509" w14:textId="45791A5F" w:rsidR="005E46CE" w:rsidRPr="00F74552" w:rsidRDefault="005E46CE" w:rsidP="00F74552">
            <w:pPr>
              <w:spacing w:after="0" w:line="276" w:lineRule="auto"/>
              <w:jc w:val="center"/>
              <w:rPr>
                <w:rFonts w:ascii="Trebuchet MS" w:eastAsia="Times New Roman" w:hAnsi="Trebuchet MS" w:cs="Times New Roman"/>
                <w:b/>
                <w:snapToGrid w:val="0"/>
                <w:color w:val="1F4E79"/>
                <w:sz w:val="36"/>
                <w:szCs w:val="36"/>
              </w:rPr>
            </w:pPr>
          </w:p>
          <w:p w14:paraId="58D09966" w14:textId="6E65D809" w:rsidR="005E46CE" w:rsidRPr="00F74552" w:rsidRDefault="005E46CE" w:rsidP="00F74552">
            <w:pPr>
              <w:spacing w:after="0" w:line="276" w:lineRule="auto"/>
              <w:jc w:val="center"/>
              <w:rPr>
                <w:rFonts w:ascii="Trebuchet MS" w:eastAsia="Times New Roman" w:hAnsi="Trebuchet MS" w:cs="Times New Roman"/>
                <w:b/>
                <w:snapToGrid w:val="0"/>
                <w:color w:val="1F4E79"/>
                <w:sz w:val="36"/>
                <w:szCs w:val="36"/>
              </w:rPr>
            </w:pPr>
            <w:r w:rsidRPr="00F74552">
              <w:rPr>
                <w:rFonts w:ascii="Trebuchet MS" w:eastAsia="Times New Roman" w:hAnsi="Trebuchet MS" w:cs="Times New Roman"/>
                <w:b/>
                <w:snapToGrid w:val="0"/>
                <w:color w:val="1F4E79"/>
                <w:sz w:val="36"/>
                <w:szCs w:val="36"/>
              </w:rPr>
              <w:t>GUIDELINES FOR GRANT APPLICANTS</w:t>
            </w:r>
            <w:r w:rsidRPr="00F74552">
              <w:rPr>
                <w:rFonts w:ascii="Trebuchet MS" w:eastAsia="Times New Roman" w:hAnsi="Trebuchet MS" w:cs="Times New Roman"/>
                <w:b/>
                <w:snapToGrid w:val="0"/>
                <w:color w:val="1F4E79"/>
                <w:sz w:val="36"/>
                <w:szCs w:val="36"/>
              </w:rPr>
              <w:br/>
            </w:r>
            <w:r w:rsidR="003C5BCD" w:rsidRPr="00F74552">
              <w:rPr>
                <w:rFonts w:ascii="Trebuchet MS" w:eastAsia="Times New Roman" w:hAnsi="Trebuchet MS" w:cs="Times New Roman"/>
                <w:b/>
                <w:snapToGrid w:val="0"/>
                <w:color w:val="1F4E79"/>
                <w:sz w:val="36"/>
                <w:szCs w:val="36"/>
              </w:rPr>
              <w:t>Reference: First</w:t>
            </w:r>
            <w:r w:rsidRPr="00F74552">
              <w:rPr>
                <w:rFonts w:ascii="Trebuchet MS" w:eastAsia="Times New Roman" w:hAnsi="Trebuchet MS" w:cs="Times New Roman"/>
                <w:b/>
                <w:snapToGrid w:val="0"/>
                <w:color w:val="1F4E79"/>
                <w:sz w:val="36"/>
                <w:szCs w:val="36"/>
              </w:rPr>
              <w:t xml:space="preserve"> Call for Proposals</w:t>
            </w:r>
          </w:p>
          <w:p w14:paraId="44F5DB49" w14:textId="77777777" w:rsidR="005E46CE" w:rsidRPr="00F74552" w:rsidRDefault="005E46CE" w:rsidP="00F74552">
            <w:pPr>
              <w:spacing w:after="0" w:line="276" w:lineRule="auto"/>
              <w:ind w:left="675" w:right="525"/>
              <w:contextualSpacing/>
              <w:jc w:val="center"/>
              <w:rPr>
                <w:rFonts w:ascii="Trebuchet MS" w:eastAsia="Calibri" w:hAnsi="Trebuchet MS" w:cs="Times New Roman"/>
                <w:color w:val="000000"/>
                <w:sz w:val="36"/>
                <w:szCs w:val="36"/>
                <w:lang w:eastAsia="bg-BG"/>
              </w:rPr>
            </w:pPr>
          </w:p>
          <w:p w14:paraId="5599C18F" w14:textId="51F593BD" w:rsidR="00F74552" w:rsidRPr="00F74552" w:rsidRDefault="00F74552" w:rsidP="00F74552">
            <w:pPr>
              <w:spacing w:after="0" w:line="276" w:lineRule="auto"/>
              <w:ind w:left="675" w:right="525"/>
              <w:contextualSpacing/>
              <w:jc w:val="center"/>
              <w:rPr>
                <w:rFonts w:ascii="Trebuchet MS" w:eastAsia="Calibri" w:hAnsi="Trebuchet MS" w:cs="Times New Roman"/>
                <w:color w:val="000000"/>
                <w:sz w:val="36"/>
                <w:szCs w:val="36"/>
                <w:lang w:eastAsia="bg-BG"/>
              </w:rPr>
            </w:pPr>
          </w:p>
        </w:tc>
      </w:tr>
    </w:tbl>
    <w:p w14:paraId="46A05C92" w14:textId="77777777" w:rsidR="005E46CE" w:rsidRPr="00F74552" w:rsidRDefault="005E46CE" w:rsidP="00F74552">
      <w:pPr>
        <w:spacing w:after="0" w:line="276" w:lineRule="auto"/>
        <w:jc w:val="center"/>
        <w:rPr>
          <w:rFonts w:ascii="Trebuchet MS" w:eastAsia="MS Gothic" w:hAnsi="Trebuchet MS" w:cs="Times New Roman"/>
          <w:b/>
          <w:bCs/>
          <w:smallCaps/>
          <w:vanish/>
          <w:color w:val="365F91"/>
          <w:sz w:val="36"/>
          <w:szCs w:val="36"/>
          <w:lang w:val="en-US" w:eastAsia="ja-JP"/>
        </w:rPr>
      </w:pPr>
    </w:p>
    <w:p w14:paraId="78ADE188" w14:textId="77777777" w:rsidR="005E46CE" w:rsidRPr="00F74552" w:rsidRDefault="005E46CE" w:rsidP="00F74552">
      <w:pPr>
        <w:spacing w:after="0" w:line="276" w:lineRule="auto"/>
        <w:ind w:left="-1418"/>
        <w:contextualSpacing/>
        <w:jc w:val="center"/>
        <w:outlineLvl w:val="0"/>
        <w:rPr>
          <w:rFonts w:ascii="Trebuchet MS" w:eastAsia="Times New Roman" w:hAnsi="Trebuchet MS" w:cs="Times New Roman"/>
          <w:smallCaps/>
          <w:snapToGrid w:val="0"/>
          <w:sz w:val="36"/>
          <w:szCs w:val="36"/>
        </w:rPr>
      </w:pPr>
    </w:p>
    <w:p w14:paraId="41B21146" w14:textId="251A8148" w:rsidR="005E46CE" w:rsidRPr="00F74552" w:rsidRDefault="005E46CE" w:rsidP="00F74552">
      <w:pPr>
        <w:spacing w:after="0" w:line="276" w:lineRule="auto"/>
        <w:ind w:left="-1418"/>
        <w:contextualSpacing/>
        <w:jc w:val="center"/>
        <w:outlineLvl w:val="0"/>
        <w:rPr>
          <w:rFonts w:ascii="Trebuchet MS" w:eastAsia="Times New Roman" w:hAnsi="Trebuchet MS" w:cs="Times New Roman"/>
          <w:smallCaps/>
          <w:snapToGrid w:val="0"/>
          <w:sz w:val="36"/>
          <w:szCs w:val="36"/>
        </w:rPr>
      </w:pPr>
    </w:p>
    <w:p w14:paraId="674D6F70" w14:textId="77777777" w:rsidR="005E46CE" w:rsidRPr="00F74552" w:rsidRDefault="005E46CE"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20B900B1" w14:textId="458B873B" w:rsidR="00F75269" w:rsidRPr="00F74552" w:rsidRDefault="00F74552" w:rsidP="00F74552">
      <w:pPr>
        <w:spacing w:after="0" w:line="276" w:lineRule="auto"/>
        <w:jc w:val="center"/>
        <w:rPr>
          <w:rFonts w:ascii="Trebuchet MS" w:eastAsia="Times New Roman" w:hAnsi="Trebuchet MS" w:cs="Times New Roman"/>
          <w:b/>
          <w:smallCaps/>
          <w:sz w:val="36"/>
          <w:szCs w:val="36"/>
          <w:lang w:val="en-US"/>
        </w:rPr>
      </w:pPr>
      <w:r w:rsidRPr="00F74552">
        <w:rPr>
          <w:rFonts w:ascii="Trebuchet MS" w:eastAsia="Times New Roman" w:hAnsi="Trebuchet MS" w:cs="Times New Roman"/>
          <w:b/>
          <w:smallCaps/>
          <w:sz w:val="36"/>
          <w:szCs w:val="36"/>
        </w:rPr>
        <w:t>GENERAL INFORMATION ABOUT THE CALL</w:t>
      </w:r>
    </w:p>
    <w:p w14:paraId="745C5A71" w14:textId="77777777" w:rsidR="00F75269" w:rsidRPr="00F74552" w:rsidRDefault="00F75269" w:rsidP="00F74552">
      <w:pPr>
        <w:spacing w:after="0" w:line="276" w:lineRule="auto"/>
        <w:jc w:val="center"/>
        <w:rPr>
          <w:rFonts w:ascii="Trebuchet MS" w:eastAsia="Times New Roman" w:hAnsi="Trebuchet MS" w:cs="Times New Roman"/>
          <w:b/>
          <w:smallCaps/>
          <w:sz w:val="36"/>
          <w:szCs w:val="36"/>
          <w:lang w:val="en-US"/>
        </w:rPr>
      </w:pPr>
    </w:p>
    <w:p w14:paraId="1606A095" w14:textId="77777777" w:rsidR="00491C79" w:rsidRPr="00F74552" w:rsidRDefault="00491C79"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174B2D9A" w14:textId="77777777" w:rsidR="00491C79" w:rsidRDefault="00491C79"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0E1CE2E3"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45C7C596"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1BF3EBED"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77AEB42B"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0442C3FF"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1065B02F" w14:textId="77777777" w:rsidR="00F74552" w:rsidRDefault="00F74552" w:rsidP="00F74552">
      <w:pPr>
        <w:spacing w:after="0" w:line="276" w:lineRule="auto"/>
        <w:contextualSpacing/>
        <w:jc w:val="center"/>
        <w:outlineLvl w:val="0"/>
        <w:rPr>
          <w:rFonts w:ascii="Trebuchet MS" w:eastAsia="Times New Roman" w:hAnsi="Trebuchet MS" w:cs="Times New Roman"/>
          <w:smallCaps/>
          <w:snapToGrid w:val="0"/>
          <w:sz w:val="36"/>
          <w:szCs w:val="36"/>
        </w:rPr>
      </w:pPr>
    </w:p>
    <w:p w14:paraId="3A212CA3" w14:textId="77777777" w:rsidR="00491C79" w:rsidRPr="005E46CE" w:rsidRDefault="00491C79" w:rsidP="005E46CE">
      <w:pPr>
        <w:spacing w:after="0" w:line="276" w:lineRule="auto"/>
        <w:contextualSpacing/>
        <w:jc w:val="both"/>
        <w:outlineLvl w:val="0"/>
        <w:rPr>
          <w:rFonts w:ascii="Trebuchet MS" w:eastAsia="Times New Roman" w:hAnsi="Trebuchet MS" w:cs="Times New Roman"/>
          <w:smallCaps/>
          <w:snapToGrid w:val="0"/>
        </w:rPr>
      </w:pPr>
    </w:p>
    <w:p w14:paraId="25BA2BD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23029D9"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7EC493C7" w14:textId="77777777" w:rsidR="0030547C" w:rsidRDefault="005E46CE">
          <w:pPr>
            <w:pStyle w:val="TOC2"/>
            <w:tabs>
              <w:tab w:val="left" w:pos="660"/>
              <w:tab w:val="right" w:pos="9016"/>
            </w:tabs>
            <w:rPr>
              <w:rFonts w:eastAsiaTheme="minorEastAsia"/>
              <w:noProof/>
              <w:lang w:eastAsia="en-GB"/>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16389207" w:history="1">
            <w:r w:rsidR="0030547C" w:rsidRPr="00106666">
              <w:rPr>
                <w:rStyle w:val="Hyperlink"/>
                <w:rFonts w:ascii="Trebuchet MS" w:eastAsia="Times New Roman" w:hAnsi="Trebuchet MS" w:cs="Times New Roman"/>
                <w:b/>
                <w:smallCaps/>
                <w:noProof/>
                <w:snapToGrid w:val="0"/>
              </w:rPr>
              <w:t>1.</w:t>
            </w:r>
            <w:r w:rsidR="0030547C">
              <w:rPr>
                <w:rFonts w:eastAsiaTheme="minorEastAsia"/>
                <w:noProof/>
                <w:lang w:eastAsia="en-GB"/>
              </w:rPr>
              <w:tab/>
            </w:r>
            <w:r w:rsidR="0030547C" w:rsidRPr="00106666">
              <w:rPr>
                <w:rStyle w:val="Hyperlink"/>
                <w:rFonts w:ascii="Trebuchet MS" w:eastAsia="Times New Roman" w:hAnsi="Trebuchet MS" w:cs="Times New Roman"/>
                <w:b/>
                <w:smallCaps/>
                <w:noProof/>
                <w:snapToGrid w:val="0"/>
              </w:rPr>
              <w:t>PREAMBLE</w:t>
            </w:r>
            <w:r w:rsidR="0030547C">
              <w:rPr>
                <w:noProof/>
                <w:webHidden/>
              </w:rPr>
              <w:tab/>
            </w:r>
            <w:r w:rsidR="0030547C">
              <w:rPr>
                <w:noProof/>
                <w:webHidden/>
              </w:rPr>
              <w:fldChar w:fldCharType="begin"/>
            </w:r>
            <w:r w:rsidR="0030547C">
              <w:rPr>
                <w:noProof/>
                <w:webHidden/>
              </w:rPr>
              <w:instrText xml:space="preserve"> PAGEREF _Toc116389207 \h </w:instrText>
            </w:r>
            <w:r w:rsidR="0030547C">
              <w:rPr>
                <w:noProof/>
                <w:webHidden/>
              </w:rPr>
            </w:r>
            <w:r w:rsidR="0030547C">
              <w:rPr>
                <w:noProof/>
                <w:webHidden/>
              </w:rPr>
              <w:fldChar w:fldCharType="separate"/>
            </w:r>
            <w:r w:rsidR="0030547C">
              <w:rPr>
                <w:noProof/>
                <w:webHidden/>
              </w:rPr>
              <w:t>3</w:t>
            </w:r>
            <w:r w:rsidR="0030547C">
              <w:rPr>
                <w:noProof/>
                <w:webHidden/>
              </w:rPr>
              <w:fldChar w:fldCharType="end"/>
            </w:r>
          </w:hyperlink>
        </w:p>
        <w:p w14:paraId="566644BC" w14:textId="77777777" w:rsidR="0030547C" w:rsidRDefault="00495B13">
          <w:pPr>
            <w:pStyle w:val="TOC2"/>
            <w:tabs>
              <w:tab w:val="left" w:pos="660"/>
              <w:tab w:val="right" w:pos="9016"/>
            </w:tabs>
            <w:rPr>
              <w:rFonts w:eastAsiaTheme="minorEastAsia"/>
              <w:noProof/>
              <w:lang w:eastAsia="en-GB"/>
            </w:rPr>
          </w:pPr>
          <w:hyperlink w:anchor="_Toc116389208" w:history="1">
            <w:r w:rsidR="0030547C" w:rsidRPr="00106666">
              <w:rPr>
                <w:rStyle w:val="Hyperlink"/>
                <w:rFonts w:ascii="Trebuchet MS" w:eastAsia="Times New Roman" w:hAnsi="Trebuchet MS" w:cs="Times New Roman"/>
                <w:b/>
                <w:smallCaps/>
                <w:noProof/>
                <w:snapToGrid w:val="0"/>
              </w:rPr>
              <w:t>2.</w:t>
            </w:r>
            <w:r w:rsidR="0030547C">
              <w:rPr>
                <w:rFonts w:eastAsiaTheme="minorEastAsia"/>
                <w:noProof/>
                <w:lang w:eastAsia="en-GB"/>
              </w:rPr>
              <w:tab/>
            </w:r>
            <w:r w:rsidR="0030547C" w:rsidRPr="00106666">
              <w:rPr>
                <w:rStyle w:val="Hyperlink"/>
                <w:rFonts w:ascii="Trebuchet MS" w:eastAsia="Times New Roman" w:hAnsi="Trebuchet MS" w:cs="Times New Roman"/>
                <w:b/>
                <w:smallCaps/>
                <w:noProof/>
                <w:snapToGrid w:val="0"/>
              </w:rPr>
              <w:t>PROJECT MAIN CHARACTERISTICS</w:t>
            </w:r>
            <w:r w:rsidR="0030547C">
              <w:rPr>
                <w:noProof/>
                <w:webHidden/>
              </w:rPr>
              <w:tab/>
            </w:r>
            <w:r w:rsidR="0030547C">
              <w:rPr>
                <w:noProof/>
                <w:webHidden/>
              </w:rPr>
              <w:fldChar w:fldCharType="begin"/>
            </w:r>
            <w:r w:rsidR="0030547C">
              <w:rPr>
                <w:noProof/>
                <w:webHidden/>
              </w:rPr>
              <w:instrText xml:space="preserve"> PAGEREF _Toc116389208 \h </w:instrText>
            </w:r>
            <w:r w:rsidR="0030547C">
              <w:rPr>
                <w:noProof/>
                <w:webHidden/>
              </w:rPr>
            </w:r>
            <w:r w:rsidR="0030547C">
              <w:rPr>
                <w:noProof/>
                <w:webHidden/>
              </w:rPr>
              <w:fldChar w:fldCharType="separate"/>
            </w:r>
            <w:r w:rsidR="0030547C">
              <w:rPr>
                <w:noProof/>
                <w:webHidden/>
              </w:rPr>
              <w:t>3</w:t>
            </w:r>
            <w:r w:rsidR="0030547C">
              <w:rPr>
                <w:noProof/>
                <w:webHidden/>
              </w:rPr>
              <w:fldChar w:fldCharType="end"/>
            </w:r>
          </w:hyperlink>
        </w:p>
        <w:p w14:paraId="2C67BB7C" w14:textId="77777777" w:rsidR="0030547C" w:rsidRDefault="00495B13">
          <w:pPr>
            <w:pStyle w:val="TOC2"/>
            <w:tabs>
              <w:tab w:val="left" w:pos="660"/>
              <w:tab w:val="right" w:pos="9016"/>
            </w:tabs>
            <w:rPr>
              <w:rFonts w:eastAsiaTheme="minorEastAsia"/>
              <w:noProof/>
              <w:lang w:eastAsia="en-GB"/>
            </w:rPr>
          </w:pPr>
          <w:hyperlink w:anchor="_Toc116389209" w:history="1">
            <w:r w:rsidR="0030547C" w:rsidRPr="00106666">
              <w:rPr>
                <w:rStyle w:val="Hyperlink"/>
                <w:rFonts w:ascii="Trebuchet MS" w:eastAsia="Times New Roman" w:hAnsi="Trebuchet MS" w:cs="Times New Roman"/>
                <w:b/>
                <w:smallCaps/>
                <w:noProof/>
                <w:snapToGrid w:val="0"/>
              </w:rPr>
              <w:t>3.</w:t>
            </w:r>
            <w:r w:rsidR="0030547C">
              <w:rPr>
                <w:rFonts w:eastAsiaTheme="minorEastAsia"/>
                <w:noProof/>
                <w:lang w:eastAsia="en-GB"/>
              </w:rPr>
              <w:tab/>
            </w:r>
            <w:r w:rsidR="0030547C" w:rsidRPr="00106666">
              <w:rPr>
                <w:rStyle w:val="Hyperlink"/>
                <w:rFonts w:ascii="Trebuchet MS" w:eastAsia="Times New Roman" w:hAnsi="Trebuchet MS" w:cs="Times New Roman"/>
                <w:b/>
                <w:smallCaps/>
                <w:noProof/>
                <w:snapToGrid w:val="0"/>
              </w:rPr>
              <w:t>BUDGET ALLOCATION FOR THIS CALL</w:t>
            </w:r>
            <w:r w:rsidR="0030547C">
              <w:rPr>
                <w:noProof/>
                <w:webHidden/>
              </w:rPr>
              <w:tab/>
            </w:r>
            <w:r w:rsidR="0030547C">
              <w:rPr>
                <w:noProof/>
                <w:webHidden/>
              </w:rPr>
              <w:fldChar w:fldCharType="begin"/>
            </w:r>
            <w:r w:rsidR="0030547C">
              <w:rPr>
                <w:noProof/>
                <w:webHidden/>
              </w:rPr>
              <w:instrText xml:space="preserve"> PAGEREF _Toc116389209 \h </w:instrText>
            </w:r>
            <w:r w:rsidR="0030547C">
              <w:rPr>
                <w:noProof/>
                <w:webHidden/>
              </w:rPr>
            </w:r>
            <w:r w:rsidR="0030547C">
              <w:rPr>
                <w:noProof/>
                <w:webHidden/>
              </w:rPr>
              <w:fldChar w:fldCharType="separate"/>
            </w:r>
            <w:r w:rsidR="0030547C">
              <w:rPr>
                <w:noProof/>
                <w:webHidden/>
              </w:rPr>
              <w:t>4</w:t>
            </w:r>
            <w:r w:rsidR="0030547C">
              <w:rPr>
                <w:noProof/>
                <w:webHidden/>
              </w:rPr>
              <w:fldChar w:fldCharType="end"/>
            </w:r>
          </w:hyperlink>
        </w:p>
        <w:p w14:paraId="22906010" w14:textId="77777777" w:rsidR="0030547C" w:rsidRDefault="00495B13">
          <w:pPr>
            <w:pStyle w:val="TOC2"/>
            <w:tabs>
              <w:tab w:val="left" w:pos="660"/>
              <w:tab w:val="right" w:pos="9016"/>
            </w:tabs>
            <w:rPr>
              <w:rFonts w:eastAsiaTheme="minorEastAsia"/>
              <w:noProof/>
              <w:lang w:eastAsia="en-GB"/>
            </w:rPr>
          </w:pPr>
          <w:hyperlink w:anchor="_Toc116389210" w:history="1">
            <w:r w:rsidR="0030547C" w:rsidRPr="00106666">
              <w:rPr>
                <w:rStyle w:val="Hyperlink"/>
                <w:rFonts w:ascii="Trebuchet MS" w:eastAsia="Times New Roman" w:hAnsi="Trebuchet MS" w:cs="Times New Roman"/>
                <w:b/>
                <w:smallCaps/>
                <w:noProof/>
                <w:snapToGrid w:val="0"/>
              </w:rPr>
              <w:t>4.</w:t>
            </w:r>
            <w:r w:rsidR="0030547C">
              <w:rPr>
                <w:rFonts w:eastAsiaTheme="minorEastAsia"/>
                <w:noProof/>
                <w:lang w:eastAsia="en-GB"/>
              </w:rPr>
              <w:tab/>
            </w:r>
            <w:r w:rsidR="0030547C" w:rsidRPr="00106666">
              <w:rPr>
                <w:rStyle w:val="Hyperlink"/>
                <w:rFonts w:ascii="Trebuchet MS" w:eastAsia="Times New Roman" w:hAnsi="Trebuchet MS" w:cs="Times New Roman"/>
                <w:b/>
                <w:smallCaps/>
                <w:noProof/>
                <w:snapToGrid w:val="0"/>
              </w:rPr>
              <w:t>INDICATIVE TIMETABLE FOR SUBMISSION OF APPLICATIONS</w:t>
            </w:r>
            <w:r w:rsidR="0030547C">
              <w:rPr>
                <w:noProof/>
                <w:webHidden/>
              </w:rPr>
              <w:tab/>
            </w:r>
            <w:r w:rsidR="0030547C">
              <w:rPr>
                <w:noProof/>
                <w:webHidden/>
              </w:rPr>
              <w:fldChar w:fldCharType="begin"/>
            </w:r>
            <w:r w:rsidR="0030547C">
              <w:rPr>
                <w:noProof/>
                <w:webHidden/>
              </w:rPr>
              <w:instrText xml:space="preserve"> PAGEREF _Toc116389210 \h </w:instrText>
            </w:r>
            <w:r w:rsidR="0030547C">
              <w:rPr>
                <w:noProof/>
                <w:webHidden/>
              </w:rPr>
            </w:r>
            <w:r w:rsidR="0030547C">
              <w:rPr>
                <w:noProof/>
                <w:webHidden/>
              </w:rPr>
              <w:fldChar w:fldCharType="separate"/>
            </w:r>
            <w:r w:rsidR="0030547C">
              <w:rPr>
                <w:noProof/>
                <w:webHidden/>
              </w:rPr>
              <w:t>5</w:t>
            </w:r>
            <w:r w:rsidR="0030547C">
              <w:rPr>
                <w:noProof/>
                <w:webHidden/>
              </w:rPr>
              <w:fldChar w:fldCharType="end"/>
            </w:r>
          </w:hyperlink>
        </w:p>
        <w:p w14:paraId="17C1FB64" w14:textId="77777777" w:rsidR="0030547C" w:rsidRDefault="00495B13">
          <w:pPr>
            <w:pStyle w:val="TOC2"/>
            <w:tabs>
              <w:tab w:val="left" w:pos="660"/>
              <w:tab w:val="right" w:pos="9016"/>
            </w:tabs>
            <w:rPr>
              <w:rFonts w:eastAsiaTheme="minorEastAsia"/>
              <w:noProof/>
              <w:lang w:eastAsia="en-GB"/>
            </w:rPr>
          </w:pPr>
          <w:hyperlink w:anchor="_Toc116389211" w:history="1">
            <w:r w:rsidR="0030547C" w:rsidRPr="00106666">
              <w:rPr>
                <w:rStyle w:val="Hyperlink"/>
                <w:rFonts w:ascii="Trebuchet MS" w:eastAsia="Times New Roman" w:hAnsi="Trebuchet MS" w:cs="Times New Roman"/>
                <w:b/>
                <w:smallCaps/>
                <w:noProof/>
                <w:snapToGrid w:val="0"/>
              </w:rPr>
              <w:t>5.</w:t>
            </w:r>
            <w:r w:rsidR="0030547C">
              <w:rPr>
                <w:rFonts w:eastAsiaTheme="minorEastAsia"/>
                <w:noProof/>
                <w:lang w:eastAsia="en-GB"/>
              </w:rPr>
              <w:tab/>
            </w:r>
            <w:r w:rsidR="0030547C" w:rsidRPr="00106666">
              <w:rPr>
                <w:rStyle w:val="Hyperlink"/>
                <w:rFonts w:ascii="Trebuchet MS" w:eastAsia="Times New Roman" w:hAnsi="Trebuchet MS" w:cs="Times New Roman"/>
                <w:b/>
                <w:smallCaps/>
                <w:noProof/>
                <w:snapToGrid w:val="0"/>
              </w:rPr>
              <w:t>SUPPORT IN PREPARING THE APPLICATION FORM</w:t>
            </w:r>
            <w:r w:rsidR="0030547C">
              <w:rPr>
                <w:noProof/>
                <w:webHidden/>
              </w:rPr>
              <w:tab/>
            </w:r>
            <w:r w:rsidR="0030547C">
              <w:rPr>
                <w:noProof/>
                <w:webHidden/>
              </w:rPr>
              <w:fldChar w:fldCharType="begin"/>
            </w:r>
            <w:r w:rsidR="0030547C">
              <w:rPr>
                <w:noProof/>
                <w:webHidden/>
              </w:rPr>
              <w:instrText xml:space="preserve"> PAGEREF _Toc116389211 \h </w:instrText>
            </w:r>
            <w:r w:rsidR="0030547C">
              <w:rPr>
                <w:noProof/>
                <w:webHidden/>
              </w:rPr>
            </w:r>
            <w:r w:rsidR="0030547C">
              <w:rPr>
                <w:noProof/>
                <w:webHidden/>
              </w:rPr>
              <w:fldChar w:fldCharType="separate"/>
            </w:r>
            <w:r w:rsidR="0030547C">
              <w:rPr>
                <w:noProof/>
                <w:webHidden/>
              </w:rPr>
              <w:t>6</w:t>
            </w:r>
            <w:r w:rsidR="0030547C">
              <w:rPr>
                <w:noProof/>
                <w:webHidden/>
              </w:rPr>
              <w:fldChar w:fldCharType="end"/>
            </w:r>
          </w:hyperlink>
        </w:p>
        <w:p w14:paraId="6D8260F0" w14:textId="50E5E5A7" w:rsidR="005E46CE" w:rsidRPr="005E46CE" w:rsidRDefault="005E46CE" w:rsidP="005E46CE">
          <w:pPr>
            <w:spacing w:after="0" w:line="276" w:lineRule="auto"/>
            <w:rPr>
              <w:rFonts w:ascii="Trebuchet MS" w:hAnsi="Trebuchet MS"/>
            </w:rPr>
          </w:pPr>
          <w:r w:rsidRPr="005E46CE">
            <w:rPr>
              <w:rFonts w:ascii="Trebuchet MS" w:hAnsi="Trebuchet MS"/>
              <w:b/>
              <w:bCs/>
              <w:noProof/>
            </w:rPr>
            <w:fldChar w:fldCharType="end"/>
          </w:r>
        </w:p>
      </w:sdtContent>
    </w:sdt>
    <w:p w14:paraId="3DCDC39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12F89A21"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F5D0125"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E01DB15"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083E8B2D"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626DE8F4"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D8ECDE8"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A7DFB05"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E13E26F"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BE27A37"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A776B2B"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62572CA2"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5581ECA"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60A2005A"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1F455C9"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58BD8BC"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71068088"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17DD240"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72F7AA01"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241D084"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1E91E03"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77312C8F"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34875120"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640171C"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3C368E3"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D4CBD78" w14:textId="77777777" w:rsidR="00D34C6D" w:rsidRDefault="00D34C6D" w:rsidP="005E46CE">
      <w:pPr>
        <w:spacing w:after="0" w:line="276" w:lineRule="auto"/>
        <w:contextualSpacing/>
        <w:jc w:val="both"/>
        <w:outlineLvl w:val="0"/>
        <w:rPr>
          <w:rFonts w:ascii="Trebuchet MS" w:eastAsia="Times New Roman" w:hAnsi="Trebuchet MS" w:cs="Times New Roman"/>
          <w:smallCaps/>
          <w:snapToGrid w:val="0"/>
        </w:rPr>
      </w:pPr>
    </w:p>
    <w:p w14:paraId="1A9B8C88"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5C6AFC7F"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0F656BBB"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40E2A55F"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66C970BA"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255C1539"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10C5CD8E" w14:textId="77777777" w:rsidR="00C4790E" w:rsidRDefault="00C4790E" w:rsidP="005E46CE">
      <w:pPr>
        <w:spacing w:after="0" w:line="276" w:lineRule="auto"/>
        <w:contextualSpacing/>
        <w:jc w:val="both"/>
        <w:outlineLvl w:val="0"/>
        <w:rPr>
          <w:rFonts w:ascii="Trebuchet MS" w:eastAsia="Times New Roman" w:hAnsi="Trebuchet MS" w:cs="Times New Roman"/>
          <w:smallCaps/>
          <w:snapToGrid w:val="0"/>
        </w:rPr>
      </w:pPr>
    </w:p>
    <w:p w14:paraId="663DA4A6" w14:textId="62E62ABE" w:rsidR="005E46CE" w:rsidRPr="005E46CE" w:rsidRDefault="00A810E1"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1" w:name="_Toc116389207"/>
      <w:bookmarkStart w:id="62" w:name="_Toc442257641"/>
      <w:bookmarkStart w:id="63" w:name="_Toc467581918"/>
      <w:r>
        <w:rPr>
          <w:rFonts w:ascii="Trebuchet MS" w:eastAsia="Times New Roman" w:hAnsi="Trebuchet MS" w:cs="Times New Roman"/>
          <w:b/>
          <w:smallCaps/>
          <w:snapToGrid w:val="0"/>
          <w:color w:val="FFFFFF"/>
        </w:rPr>
        <w:lastRenderedPageBreak/>
        <w:t>PREAMBLE</w:t>
      </w:r>
      <w:bookmarkEnd w:id="61"/>
    </w:p>
    <w:p w14:paraId="65E26B24"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0F6B7663" w14:textId="77777777" w:rsidR="00C4790E" w:rsidRDefault="00C4790E" w:rsidP="0069088A">
      <w:pPr>
        <w:spacing w:after="0" w:line="276" w:lineRule="auto"/>
        <w:jc w:val="both"/>
        <w:rPr>
          <w:rFonts w:ascii="Trebuchet MS" w:eastAsia="Times New Roman" w:hAnsi="Trebuchet MS" w:cs="Times New Roman"/>
          <w:snapToGrid w:val="0"/>
        </w:rPr>
      </w:pPr>
    </w:p>
    <w:p w14:paraId="6C1AC87E" w14:textId="753B488B" w:rsidR="00B90A25" w:rsidRDefault="001C3181" w:rsidP="0069088A">
      <w:pPr>
        <w:spacing w:after="0" w:line="276" w:lineRule="auto"/>
        <w:jc w:val="both"/>
        <w:rPr>
          <w:rFonts w:ascii="Trebuchet MS" w:eastAsia="Times New Roman" w:hAnsi="Trebuchet MS" w:cs="Times New Roman"/>
          <w:snapToGrid w:val="0"/>
        </w:rPr>
      </w:pPr>
      <w:r w:rsidRPr="001C3181">
        <w:rPr>
          <w:rFonts w:ascii="Trebuchet MS" w:eastAsia="Times New Roman" w:hAnsi="Trebuchet MS" w:cs="Times New Roman"/>
          <w:snapToGrid w:val="0"/>
        </w:rPr>
        <w:t>Th</w:t>
      </w:r>
      <w:r w:rsidR="002326F5">
        <w:rPr>
          <w:rFonts w:ascii="Trebuchet MS" w:eastAsia="Times New Roman" w:hAnsi="Trebuchet MS" w:cs="Times New Roman"/>
          <w:snapToGrid w:val="0"/>
        </w:rPr>
        <w:t>is</w:t>
      </w:r>
      <w:r w:rsidR="00861CFF">
        <w:rPr>
          <w:rFonts w:ascii="Trebuchet MS" w:eastAsia="Times New Roman" w:hAnsi="Trebuchet MS" w:cs="Times New Roman"/>
          <w:snapToGrid w:val="0"/>
        </w:rPr>
        <w:t xml:space="preserve"> Application Package </w:t>
      </w:r>
      <w:r w:rsidR="002326F5">
        <w:rPr>
          <w:rFonts w:ascii="Trebuchet MS" w:eastAsia="Times New Roman" w:hAnsi="Trebuchet MS" w:cs="Times New Roman"/>
          <w:snapToGrid w:val="0"/>
        </w:rPr>
        <w:t xml:space="preserve">is addressed to any potential applicant under the </w:t>
      </w:r>
      <w:ins w:id="64" w:author="Raluca Levitschi" w:date="2022-10-12T12:48:00Z">
        <w:r w:rsidR="002A4054">
          <w:rPr>
            <w:rFonts w:ascii="Trebuchet MS" w:eastAsia="Times New Roman" w:hAnsi="Trebuchet MS" w:cs="Times New Roman"/>
            <w:snapToGrid w:val="0"/>
          </w:rPr>
          <w:t>(</w:t>
        </w:r>
      </w:ins>
      <w:r w:rsidR="002326F5">
        <w:rPr>
          <w:rFonts w:ascii="Trebuchet MS" w:eastAsia="Times New Roman" w:hAnsi="Trebuchet MS" w:cs="Times New Roman"/>
          <w:snapToGrid w:val="0"/>
        </w:rPr>
        <w:t xml:space="preserve">Interreg </w:t>
      </w:r>
      <w:del w:id="65" w:author="Raluca Levitschi" w:date="2022-10-12T12:48:00Z">
        <w:r w:rsidR="00097D6D" w:rsidDel="002A4054">
          <w:rPr>
            <w:rFonts w:ascii="Trebuchet MS" w:eastAsia="Times New Roman" w:hAnsi="Trebuchet MS" w:cs="Times New Roman"/>
            <w:snapToGrid w:val="0"/>
          </w:rPr>
          <w:delText>(</w:delText>
        </w:r>
      </w:del>
      <w:r w:rsidR="00097D6D">
        <w:rPr>
          <w:rFonts w:ascii="Trebuchet MS" w:eastAsia="Times New Roman" w:hAnsi="Trebuchet MS" w:cs="Times New Roman"/>
          <w:snapToGrid w:val="0"/>
        </w:rPr>
        <w:t xml:space="preserve">VI-B) </w:t>
      </w:r>
      <w:r w:rsidR="002326F5">
        <w:rPr>
          <w:rFonts w:ascii="Trebuchet MS" w:eastAsia="Times New Roman" w:hAnsi="Trebuchet MS" w:cs="Times New Roman"/>
          <w:snapToGrid w:val="0"/>
        </w:rPr>
        <w:t xml:space="preserve">NEXT Black Sea Basin Programme </w:t>
      </w:r>
      <w:r w:rsidR="00097D6D">
        <w:rPr>
          <w:rFonts w:ascii="Trebuchet MS" w:eastAsia="Times New Roman" w:hAnsi="Trebuchet MS" w:cs="Times New Roman"/>
          <w:snapToGrid w:val="0"/>
        </w:rPr>
        <w:t>(</w:t>
      </w:r>
      <w:r w:rsidR="00097D6D" w:rsidRPr="00097D6D">
        <w:rPr>
          <w:rFonts w:ascii="Trebuchet MS" w:eastAsia="Times New Roman" w:hAnsi="Trebuchet MS" w:cs="Times New Roman"/>
          <w:bCs/>
          <w:snapToGrid w:val="0"/>
          <w:lang w:val="en-US"/>
        </w:rPr>
        <w:t xml:space="preserve">hereinafter referred to as Interreg NEXT BSB </w:t>
      </w:r>
      <w:proofErr w:type="spellStart"/>
      <w:r w:rsidR="00097D6D" w:rsidRPr="00097D6D">
        <w:rPr>
          <w:rFonts w:ascii="Trebuchet MS" w:eastAsia="Times New Roman" w:hAnsi="Trebuchet MS" w:cs="Times New Roman"/>
          <w:bCs/>
          <w:snapToGrid w:val="0"/>
          <w:lang w:val="en-US"/>
        </w:rPr>
        <w:t>Programme</w:t>
      </w:r>
      <w:proofErr w:type="spellEnd"/>
      <w:r w:rsidR="00097D6D" w:rsidRPr="00097D6D">
        <w:rPr>
          <w:rFonts w:ascii="Trebuchet MS" w:eastAsia="Times New Roman" w:hAnsi="Trebuchet MS" w:cs="Times New Roman"/>
          <w:bCs/>
          <w:snapToGrid w:val="0"/>
          <w:lang w:val="en-US"/>
        </w:rPr>
        <w:t>)</w:t>
      </w:r>
      <w:r w:rsidR="00097D6D" w:rsidRPr="00097D6D">
        <w:rPr>
          <w:rFonts w:ascii="Trebuchet MS" w:eastAsia="Times New Roman" w:hAnsi="Trebuchet MS" w:cs="Times New Roman"/>
          <w:snapToGrid w:val="0"/>
        </w:rPr>
        <w:t xml:space="preserve"> </w:t>
      </w:r>
      <w:r w:rsidR="002326F5">
        <w:rPr>
          <w:rFonts w:ascii="Trebuchet MS" w:eastAsia="Times New Roman" w:hAnsi="Trebuchet MS" w:cs="Times New Roman"/>
          <w:snapToGrid w:val="0"/>
        </w:rPr>
        <w:t xml:space="preserve">and it </w:t>
      </w:r>
      <w:r w:rsidRPr="001C3181">
        <w:rPr>
          <w:rFonts w:ascii="Trebuchet MS" w:eastAsia="Times New Roman" w:hAnsi="Trebuchet MS" w:cs="Times New Roman"/>
          <w:snapToGrid w:val="0"/>
        </w:rPr>
        <w:t xml:space="preserve">outlines the main rules and requirements which apply for the first call for proposals of </w:t>
      </w:r>
      <w:r w:rsidRPr="00A95724">
        <w:rPr>
          <w:rFonts w:ascii="Trebuchet MS" w:eastAsia="Times New Roman" w:hAnsi="Trebuchet MS" w:cs="Times New Roman"/>
          <w:snapToGrid w:val="0"/>
          <w:highlight w:val="yellow"/>
        </w:rPr>
        <w:t>small</w:t>
      </w:r>
      <w:r w:rsidR="00B90A25">
        <w:rPr>
          <w:rFonts w:ascii="Trebuchet MS" w:eastAsia="Times New Roman" w:hAnsi="Trebuchet MS" w:cs="Times New Roman"/>
          <w:snapToGrid w:val="0"/>
          <w:highlight w:val="yellow"/>
        </w:rPr>
        <w:t>-</w:t>
      </w:r>
      <w:r w:rsidRPr="00A95724">
        <w:rPr>
          <w:rFonts w:ascii="Trebuchet MS" w:eastAsia="Times New Roman" w:hAnsi="Trebuchet MS" w:cs="Times New Roman"/>
          <w:snapToGrid w:val="0"/>
          <w:highlight w:val="yellow"/>
        </w:rPr>
        <w:t>scale projects/regular projects</w:t>
      </w:r>
      <w:r w:rsidR="009960A8">
        <w:rPr>
          <w:rStyle w:val="FootnoteReference"/>
          <w:rFonts w:ascii="Trebuchet MS" w:eastAsia="Times New Roman" w:hAnsi="Trebuchet MS" w:cs="Times New Roman"/>
          <w:snapToGrid w:val="0"/>
          <w:highlight w:val="yellow"/>
        </w:rPr>
        <w:footnoteReference w:id="1"/>
      </w:r>
      <w:r w:rsidRPr="001C3181">
        <w:rPr>
          <w:rFonts w:ascii="Trebuchet MS" w:eastAsia="Times New Roman" w:hAnsi="Trebuchet MS" w:cs="Times New Roman"/>
          <w:snapToGrid w:val="0"/>
        </w:rPr>
        <w:t xml:space="preserve"> launched under the Programme</w:t>
      </w:r>
      <w:r w:rsidR="00C4790E">
        <w:rPr>
          <w:rFonts w:ascii="Trebuchet MS" w:eastAsia="Times New Roman" w:hAnsi="Trebuchet MS" w:cs="Times New Roman"/>
          <w:snapToGrid w:val="0"/>
        </w:rPr>
        <w:t>.</w:t>
      </w:r>
    </w:p>
    <w:p w14:paraId="792CDC0A" w14:textId="77777777" w:rsidR="005704BB" w:rsidRDefault="005704BB" w:rsidP="005704BB">
      <w:pPr>
        <w:spacing w:after="0" w:line="276" w:lineRule="auto"/>
        <w:jc w:val="both"/>
        <w:rPr>
          <w:rFonts w:ascii="Trebuchet MS" w:eastAsia="Times New Roman" w:hAnsi="Trebuchet MS" w:cs="Times New Roman"/>
          <w:snapToGrid w:val="0"/>
        </w:rPr>
      </w:pPr>
    </w:p>
    <w:p w14:paraId="6BB0BD35" w14:textId="4FA008CB" w:rsidR="005704BB" w:rsidRPr="005704BB" w:rsidRDefault="005704BB" w:rsidP="005704BB">
      <w:pPr>
        <w:spacing w:after="0" w:line="276" w:lineRule="auto"/>
        <w:jc w:val="both"/>
        <w:rPr>
          <w:rFonts w:ascii="Trebuchet MS" w:eastAsia="Times New Roman" w:hAnsi="Trebuchet MS" w:cs="Times New Roman"/>
          <w:snapToGrid w:val="0"/>
        </w:rPr>
      </w:pPr>
      <w:r w:rsidRPr="005704BB">
        <w:rPr>
          <w:rFonts w:ascii="Trebuchet MS" w:eastAsia="Times New Roman" w:hAnsi="Trebuchet MS" w:cs="Times New Roman"/>
          <w:snapToGrid w:val="0"/>
        </w:rPr>
        <w:t>The Application package consists of:</w:t>
      </w:r>
    </w:p>
    <w:p w14:paraId="76578CF7" w14:textId="77777777" w:rsidR="005704BB" w:rsidRPr="005704BB" w:rsidRDefault="005704BB" w:rsidP="005704BB">
      <w:pPr>
        <w:spacing w:after="0" w:line="276" w:lineRule="auto"/>
        <w:jc w:val="both"/>
        <w:rPr>
          <w:rFonts w:ascii="Trebuchet MS" w:eastAsia="Times New Roman" w:hAnsi="Trebuchet MS" w:cs="Times New Roman"/>
          <w:snapToGrid w:val="0"/>
        </w:rPr>
      </w:pPr>
    </w:p>
    <w:p w14:paraId="17C7E388" w14:textId="77777777" w:rsidR="005704BB" w:rsidRPr="005704BB" w:rsidRDefault="005704BB" w:rsidP="005704BB">
      <w:pPr>
        <w:pStyle w:val="ListParagraph"/>
        <w:numPr>
          <w:ilvl w:val="0"/>
          <w:numId w:val="12"/>
        </w:numPr>
        <w:spacing w:after="0" w:line="276" w:lineRule="auto"/>
        <w:jc w:val="both"/>
        <w:rPr>
          <w:rFonts w:ascii="Trebuchet MS" w:eastAsia="Times New Roman" w:hAnsi="Trebuchet MS" w:cs="Times New Roman"/>
          <w:snapToGrid w:val="0"/>
        </w:rPr>
      </w:pPr>
      <w:r w:rsidRPr="005704BB">
        <w:rPr>
          <w:rFonts w:ascii="Trebuchet MS" w:eastAsia="Times New Roman" w:hAnsi="Trebuchet MS" w:cs="Times New Roman"/>
          <w:snapToGrid w:val="0"/>
        </w:rPr>
        <w:t>Part I – Key aspects of the (Interreg VI-B NEXT) Black Sea Basin Programme</w:t>
      </w:r>
    </w:p>
    <w:p w14:paraId="7D9E8D25" w14:textId="12C480B6" w:rsidR="005704BB" w:rsidRPr="005704BB" w:rsidRDefault="005704BB" w:rsidP="005704BB">
      <w:pPr>
        <w:pStyle w:val="ListParagraph"/>
        <w:numPr>
          <w:ilvl w:val="0"/>
          <w:numId w:val="12"/>
        </w:numPr>
        <w:spacing w:after="0" w:line="276" w:lineRule="auto"/>
        <w:jc w:val="both"/>
        <w:rPr>
          <w:rFonts w:ascii="Trebuchet MS" w:eastAsia="Times New Roman" w:hAnsi="Trebuchet MS" w:cs="Times New Roman"/>
          <w:snapToGrid w:val="0"/>
        </w:rPr>
      </w:pPr>
      <w:r w:rsidRPr="005704BB">
        <w:rPr>
          <w:rFonts w:ascii="Trebuchet MS" w:eastAsia="Times New Roman" w:hAnsi="Trebuchet MS" w:cs="Times New Roman"/>
          <w:snapToGrid w:val="0"/>
        </w:rPr>
        <w:t>Part II – Project main requirements</w:t>
      </w:r>
    </w:p>
    <w:p w14:paraId="4699C6E4" w14:textId="178A89DB" w:rsidR="005704BB" w:rsidRPr="005704BB" w:rsidRDefault="005704BB" w:rsidP="005704BB">
      <w:pPr>
        <w:pStyle w:val="ListParagraph"/>
        <w:numPr>
          <w:ilvl w:val="0"/>
          <w:numId w:val="12"/>
        </w:numPr>
        <w:spacing w:after="0" w:line="276" w:lineRule="auto"/>
        <w:jc w:val="both"/>
        <w:rPr>
          <w:rFonts w:ascii="Trebuchet MS" w:eastAsia="Times New Roman" w:hAnsi="Trebuchet MS" w:cs="Times New Roman"/>
          <w:snapToGrid w:val="0"/>
        </w:rPr>
      </w:pPr>
      <w:r w:rsidRPr="005704BB">
        <w:rPr>
          <w:rFonts w:ascii="Trebuchet MS" w:eastAsia="Times New Roman" w:hAnsi="Trebuchet MS" w:cs="Times New Roman"/>
          <w:snapToGrid w:val="0"/>
        </w:rPr>
        <w:t>Part I</w:t>
      </w:r>
      <w:r w:rsidR="002326F5">
        <w:rPr>
          <w:rFonts w:ascii="Trebuchet MS" w:eastAsia="Times New Roman" w:hAnsi="Trebuchet MS" w:cs="Times New Roman"/>
          <w:snapToGrid w:val="0"/>
        </w:rPr>
        <w:t>II</w:t>
      </w:r>
      <w:r w:rsidRPr="005704BB">
        <w:rPr>
          <w:rFonts w:ascii="Trebuchet MS" w:eastAsia="Times New Roman" w:hAnsi="Trebuchet MS" w:cs="Times New Roman"/>
          <w:snapToGrid w:val="0"/>
        </w:rPr>
        <w:t xml:space="preserve"> – Offline Application Form template </w:t>
      </w:r>
    </w:p>
    <w:p w14:paraId="146FFBD0" w14:textId="7B7552C2" w:rsidR="005704BB" w:rsidRPr="005704BB" w:rsidRDefault="005704BB" w:rsidP="005704BB">
      <w:pPr>
        <w:pStyle w:val="ListParagraph"/>
        <w:numPr>
          <w:ilvl w:val="0"/>
          <w:numId w:val="12"/>
        </w:numPr>
        <w:spacing w:after="0" w:line="276" w:lineRule="auto"/>
        <w:jc w:val="both"/>
        <w:rPr>
          <w:rFonts w:ascii="Trebuchet MS" w:eastAsia="Times New Roman" w:hAnsi="Trebuchet MS" w:cs="Times New Roman"/>
          <w:snapToGrid w:val="0"/>
        </w:rPr>
      </w:pPr>
      <w:r w:rsidRPr="005704BB">
        <w:rPr>
          <w:rFonts w:ascii="Trebuchet MS" w:eastAsia="Times New Roman" w:hAnsi="Trebuchet MS" w:cs="Times New Roman"/>
          <w:snapToGrid w:val="0"/>
        </w:rPr>
        <w:t xml:space="preserve">Part </w:t>
      </w:r>
      <w:r w:rsidR="002326F5">
        <w:rPr>
          <w:rFonts w:ascii="Trebuchet MS" w:eastAsia="Times New Roman" w:hAnsi="Trebuchet MS" w:cs="Times New Roman"/>
          <w:snapToGrid w:val="0"/>
        </w:rPr>
        <w:t>I</w:t>
      </w:r>
      <w:r w:rsidRPr="005704BB">
        <w:rPr>
          <w:rFonts w:ascii="Trebuchet MS" w:eastAsia="Times New Roman" w:hAnsi="Trebuchet MS" w:cs="Times New Roman"/>
          <w:snapToGrid w:val="0"/>
        </w:rPr>
        <w:t>V – Assessment, Selection and Contracting</w:t>
      </w:r>
    </w:p>
    <w:p w14:paraId="00747067" w14:textId="313C91F2" w:rsidR="0069088A" w:rsidRPr="0069088A" w:rsidRDefault="0069088A" w:rsidP="0069088A">
      <w:pPr>
        <w:spacing w:after="0" w:line="276" w:lineRule="auto"/>
        <w:jc w:val="both"/>
        <w:rPr>
          <w:rFonts w:ascii="Trebuchet MS" w:eastAsia="Times New Roman" w:hAnsi="Trebuchet MS" w:cs="Times New Roman"/>
          <w:b/>
          <w:bCs/>
          <w:i/>
          <w:iCs/>
          <w:snapToGrid w:val="0"/>
          <w:lang w:val="en-US"/>
        </w:rPr>
      </w:pPr>
    </w:p>
    <w:p w14:paraId="485A1303" w14:textId="38D751D4" w:rsidR="0069088A" w:rsidRPr="0069088A" w:rsidRDefault="0069088A" w:rsidP="0069088A">
      <w:pPr>
        <w:spacing w:after="0" w:line="276" w:lineRule="auto"/>
        <w:jc w:val="both"/>
        <w:rPr>
          <w:rFonts w:ascii="Trebuchet MS" w:eastAsia="Times New Roman" w:hAnsi="Trebuchet MS" w:cs="Times New Roman"/>
          <w:snapToGrid w:val="0"/>
        </w:rPr>
      </w:pPr>
      <w:r w:rsidRPr="0069088A">
        <w:rPr>
          <w:rFonts w:ascii="Trebuchet MS" w:eastAsia="Times New Roman" w:hAnsi="Trebuchet MS" w:cs="Times New Roman"/>
          <w:snapToGrid w:val="0"/>
        </w:rPr>
        <w:t xml:space="preserve">For a better understanding of these Guidelines and its annexes as well as of the Programme, it is </w:t>
      </w:r>
      <w:r w:rsidR="00CC390C">
        <w:rPr>
          <w:rFonts w:ascii="Trebuchet MS" w:eastAsia="Times New Roman" w:hAnsi="Trebuchet MS" w:cs="Times New Roman"/>
          <w:snapToGrid w:val="0"/>
        </w:rPr>
        <w:t>recommended</w:t>
      </w:r>
      <w:r w:rsidRPr="0069088A">
        <w:rPr>
          <w:rFonts w:ascii="Trebuchet MS" w:eastAsia="Times New Roman" w:hAnsi="Trebuchet MS" w:cs="Times New Roman"/>
          <w:snapToGrid w:val="0"/>
        </w:rPr>
        <w:t xml:space="preserve"> to read also the Programme document available on </w:t>
      </w:r>
      <w:r w:rsidR="00C4790E" w:rsidRPr="00C4790E">
        <w:rPr>
          <w:rStyle w:val="Hyperlink"/>
          <w:rFonts w:ascii="Trebuchet MS" w:eastAsia="Times New Roman" w:hAnsi="Trebuchet MS" w:cs="Times New Roman"/>
          <w:snapToGrid w:val="0"/>
        </w:rPr>
        <w:t>http://blacksea-cbc.net</w:t>
      </w:r>
      <w:r w:rsidR="00C4790E">
        <w:rPr>
          <w:rFonts w:ascii="Trebuchet MS" w:eastAsia="Times New Roman" w:hAnsi="Trebuchet MS" w:cs="Times New Roman"/>
          <w:snapToGrid w:val="0"/>
        </w:rPr>
        <w:t xml:space="preserve"> a</w:t>
      </w:r>
      <w:r w:rsidRPr="0069088A">
        <w:rPr>
          <w:rFonts w:ascii="Trebuchet MS" w:eastAsia="Times New Roman" w:hAnsi="Trebuchet MS" w:cs="Times New Roman"/>
          <w:snapToGrid w:val="0"/>
        </w:rPr>
        <w:t>nd the relevant national and EU legislation (see section</w:t>
      </w:r>
      <w:r w:rsidR="00C4790E">
        <w:rPr>
          <w:rFonts w:ascii="Trebuchet MS" w:eastAsia="Times New Roman" w:hAnsi="Trebuchet MS" w:cs="Times New Roman"/>
          <w:snapToGrid w:val="0"/>
        </w:rPr>
        <w:t xml:space="preserve"> </w:t>
      </w:r>
      <w:r w:rsidR="00A8122F">
        <w:rPr>
          <w:rFonts w:ascii="Trebuchet MS" w:eastAsia="Times New Roman" w:hAnsi="Trebuchet MS" w:cs="Times New Roman"/>
          <w:snapToGrid w:val="0"/>
        </w:rPr>
        <w:t>1</w:t>
      </w:r>
      <w:r w:rsidR="005309A0">
        <w:rPr>
          <w:rFonts w:ascii="Trebuchet MS" w:eastAsia="Times New Roman" w:hAnsi="Trebuchet MS" w:cs="Times New Roman"/>
          <w:snapToGrid w:val="0"/>
        </w:rPr>
        <w:t xml:space="preserve"> – Legal and strategic framework</w:t>
      </w:r>
      <w:r w:rsidR="00A8122F">
        <w:rPr>
          <w:rFonts w:ascii="Trebuchet MS" w:eastAsia="Times New Roman" w:hAnsi="Trebuchet MS" w:cs="Times New Roman"/>
          <w:snapToGrid w:val="0"/>
        </w:rPr>
        <w:t xml:space="preserve"> Part 1 of these Guidelines</w:t>
      </w:r>
      <w:r w:rsidRPr="0069088A">
        <w:rPr>
          <w:rFonts w:ascii="Trebuchet MS" w:eastAsia="Times New Roman" w:hAnsi="Trebuchet MS" w:cs="Times New Roman"/>
          <w:snapToGrid w:val="0"/>
        </w:rPr>
        <w:t>).</w:t>
      </w:r>
    </w:p>
    <w:p w14:paraId="42983205" w14:textId="77777777" w:rsidR="0069088A" w:rsidRPr="0069088A" w:rsidRDefault="0069088A" w:rsidP="0069088A">
      <w:pPr>
        <w:spacing w:after="0" w:line="276" w:lineRule="auto"/>
        <w:jc w:val="both"/>
        <w:rPr>
          <w:rFonts w:ascii="Trebuchet MS" w:eastAsia="Times New Roman" w:hAnsi="Trebuchet MS" w:cs="Times New Roman"/>
          <w:snapToGrid w:val="0"/>
        </w:rPr>
      </w:pPr>
    </w:p>
    <w:p w14:paraId="63C3C1EE" w14:textId="432520A5" w:rsidR="0069088A" w:rsidRPr="0069088A" w:rsidRDefault="0069088A" w:rsidP="003D4DD1">
      <w:pPr>
        <w:spacing w:after="0" w:line="276" w:lineRule="auto"/>
        <w:jc w:val="both"/>
        <w:rPr>
          <w:rFonts w:ascii="Trebuchet MS" w:eastAsia="Times New Roman" w:hAnsi="Trebuchet MS" w:cs="Times New Roman"/>
          <w:snapToGrid w:val="0"/>
        </w:rPr>
      </w:pPr>
      <w:r w:rsidRPr="0069088A">
        <w:rPr>
          <w:rFonts w:ascii="Trebuchet MS" w:eastAsia="Times New Roman" w:hAnsi="Trebuchet MS" w:cs="Times New Roman"/>
          <w:snapToGrid w:val="0"/>
        </w:rPr>
        <w:t>Moreover, it is strongly recommended to frequently visit the Programme website (</w:t>
      </w:r>
      <w:hyperlink r:id="rId9" w:history="1">
        <w:r w:rsidRPr="0069088A">
          <w:rPr>
            <w:rStyle w:val="Hyperlink"/>
            <w:rFonts w:ascii="Trebuchet MS" w:eastAsia="Times New Roman" w:hAnsi="Trebuchet MS" w:cs="Times New Roman"/>
            <w:snapToGrid w:val="0"/>
          </w:rPr>
          <w:t>www.blacksea-cbc.net</w:t>
        </w:r>
      </w:hyperlink>
      <w:r w:rsidRPr="0069088A">
        <w:rPr>
          <w:rFonts w:ascii="Trebuchet MS" w:eastAsia="Times New Roman" w:hAnsi="Trebuchet MS" w:cs="Times New Roman"/>
          <w:snapToGrid w:val="0"/>
        </w:rPr>
        <w:t xml:space="preserve">) and/or </w:t>
      </w:r>
      <w:r w:rsidR="00AC3CA1" w:rsidRPr="00AC3CA1">
        <w:rPr>
          <w:rFonts w:ascii="Trebuchet MS" w:hAnsi="Trebuchet MS"/>
        </w:rPr>
        <w:t>programme social media</w:t>
      </w:r>
      <w:r w:rsidR="003D4DD1">
        <w:rPr>
          <w:rFonts w:ascii="Trebuchet MS" w:hAnsi="Trebuchet MS"/>
        </w:rPr>
        <w:t xml:space="preserve"> (</w:t>
      </w:r>
      <w:hyperlink r:id="rId10" w:history="1">
        <w:r w:rsidR="003D4DD1" w:rsidRPr="005605CC">
          <w:rPr>
            <w:rStyle w:val="Hyperlink"/>
            <w:rFonts w:ascii="Trebuchet MS" w:hAnsi="Trebuchet MS"/>
          </w:rPr>
          <w:t>www.facebook.com/BlackSeaBasin</w:t>
        </w:r>
      </w:hyperlink>
      <w:r w:rsidR="003D4DD1">
        <w:rPr>
          <w:rFonts w:ascii="Trebuchet MS" w:hAnsi="Trebuchet MS"/>
        </w:rPr>
        <w:t xml:space="preserve"> and/or </w:t>
      </w:r>
      <w:hyperlink r:id="rId11" w:history="1">
        <w:r w:rsidR="003D4DD1" w:rsidRPr="005605CC">
          <w:rPr>
            <w:rStyle w:val="Hyperlink"/>
            <w:rFonts w:ascii="Trebuchet MS" w:hAnsi="Trebuchet MS"/>
          </w:rPr>
          <w:t>www.instagram.com/blackseabasincbc</w:t>
        </w:r>
      </w:hyperlink>
      <w:r w:rsidR="003D4DD1">
        <w:rPr>
          <w:rFonts w:ascii="Trebuchet MS" w:hAnsi="Trebuchet MS"/>
        </w:rPr>
        <w:t>)</w:t>
      </w:r>
      <w:r w:rsidR="006C3AD9">
        <w:rPr>
          <w:rFonts w:ascii="Trebuchet MS" w:hAnsi="Trebuchet MS"/>
        </w:rPr>
        <w:t xml:space="preserve"> </w:t>
      </w:r>
      <w:r w:rsidRPr="0069088A">
        <w:rPr>
          <w:rFonts w:ascii="Trebuchet MS" w:eastAsia="Times New Roman" w:hAnsi="Trebuchet MS" w:cs="Times New Roman"/>
          <w:snapToGrid w:val="0"/>
        </w:rPr>
        <w:t>to check on any</w:t>
      </w:r>
      <w:r w:rsidR="00C4790E">
        <w:rPr>
          <w:rFonts w:ascii="Trebuchet MS" w:eastAsia="Times New Roman" w:hAnsi="Trebuchet MS" w:cs="Times New Roman"/>
          <w:snapToGrid w:val="0"/>
        </w:rPr>
        <w:t xml:space="preserve"> </w:t>
      </w:r>
      <w:r w:rsidRPr="0069088A">
        <w:rPr>
          <w:rFonts w:ascii="Trebuchet MS" w:eastAsia="Times New Roman" w:hAnsi="Trebuchet MS" w:cs="Times New Roman"/>
          <w:snapToGrid w:val="0"/>
        </w:rPr>
        <w:t>possible revision of these Guidelines, the publication of the answers to the questions submitted or on information of general interest.</w:t>
      </w:r>
    </w:p>
    <w:p w14:paraId="67F3B8AD" w14:textId="77777777" w:rsidR="0069088A" w:rsidRPr="0069088A" w:rsidRDefault="0069088A" w:rsidP="0069088A">
      <w:pPr>
        <w:spacing w:after="0" w:line="276" w:lineRule="auto"/>
        <w:jc w:val="both"/>
        <w:rPr>
          <w:rFonts w:ascii="Trebuchet MS" w:eastAsia="Times New Roman" w:hAnsi="Trebuchet MS" w:cs="Times New Roman"/>
          <w:snapToGrid w:val="0"/>
          <w:u w:val="single"/>
        </w:rPr>
      </w:pPr>
    </w:p>
    <w:p w14:paraId="386F650C" w14:textId="481E8322" w:rsidR="002326F5" w:rsidRDefault="0069088A" w:rsidP="0069088A">
      <w:pPr>
        <w:spacing w:after="0" w:line="276" w:lineRule="auto"/>
        <w:jc w:val="both"/>
        <w:rPr>
          <w:rFonts w:ascii="Trebuchet MS" w:eastAsia="Times New Roman" w:hAnsi="Trebuchet MS" w:cs="Times New Roman"/>
          <w:snapToGrid w:val="0"/>
        </w:rPr>
      </w:pPr>
      <w:bookmarkStart w:id="66" w:name="_Toc467676687"/>
      <w:bookmarkStart w:id="67" w:name="_Toc467678604"/>
      <w:bookmarkStart w:id="68" w:name="_Toc467678935"/>
      <w:r w:rsidRPr="0069088A">
        <w:rPr>
          <w:rFonts w:ascii="Trebuchet MS" w:eastAsia="Times New Roman" w:hAnsi="Trebuchet MS" w:cs="Times New Roman"/>
          <w:b/>
          <w:snapToGrid w:val="0"/>
          <w:u w:val="single"/>
          <w:lang w:val="en-US"/>
        </w:rPr>
        <w:t>EXPLANATION OF TEXT-BOXES</w:t>
      </w:r>
      <w:bookmarkEnd w:id="66"/>
      <w:bookmarkEnd w:id="67"/>
      <w:bookmarkEnd w:id="68"/>
      <w:r w:rsidRPr="0069088A">
        <w:rPr>
          <w:rFonts w:ascii="Trebuchet MS" w:eastAsia="Times New Roman" w:hAnsi="Trebuchet MS" w:cs="Times New Roman"/>
          <w:b/>
          <w:snapToGrid w:val="0"/>
          <w:u w:val="single"/>
          <w:lang w:val="en-US"/>
        </w:rPr>
        <w:t>:</w:t>
      </w:r>
      <w:r w:rsidRPr="0069088A">
        <w:rPr>
          <w:rFonts w:ascii="Trebuchet MS" w:eastAsia="Times New Roman" w:hAnsi="Trebuchet MS" w:cs="Times New Roman"/>
          <w:b/>
          <w:snapToGrid w:val="0"/>
          <w:lang w:val="en-US"/>
        </w:rPr>
        <w:t xml:space="preserve"> </w:t>
      </w:r>
      <w:r w:rsidRPr="0069088A">
        <w:rPr>
          <w:rFonts w:ascii="Trebuchet MS" w:eastAsia="Times New Roman" w:hAnsi="Trebuchet MS" w:cs="Times New Roman"/>
          <w:snapToGrid w:val="0"/>
          <w:lang w:val="en-US"/>
        </w:rPr>
        <w:t xml:space="preserve">Across the </w:t>
      </w:r>
      <w:r w:rsidR="005704BB">
        <w:rPr>
          <w:rFonts w:ascii="Trebuchet MS" w:eastAsia="Times New Roman" w:hAnsi="Trebuchet MS" w:cs="Times New Roman"/>
          <w:snapToGrid w:val="0"/>
          <w:lang w:val="en-US"/>
        </w:rPr>
        <w:t>document</w:t>
      </w:r>
      <w:r w:rsidRPr="0069088A">
        <w:rPr>
          <w:rFonts w:ascii="Trebuchet MS" w:eastAsia="Times New Roman" w:hAnsi="Trebuchet MS" w:cs="Times New Roman"/>
          <w:snapToGrid w:val="0"/>
          <w:lang w:val="en-US"/>
        </w:rPr>
        <w:t xml:space="preserve"> you will find a series of highlighted text</w:t>
      </w:r>
      <w:r w:rsidR="00C4790E">
        <w:rPr>
          <w:rFonts w:ascii="Trebuchet MS" w:eastAsia="Times New Roman" w:hAnsi="Trebuchet MS" w:cs="Times New Roman"/>
          <w:snapToGrid w:val="0"/>
          <w:lang w:val="en-US"/>
        </w:rPr>
        <w:t>s</w:t>
      </w:r>
      <w:r w:rsidRPr="0069088A">
        <w:rPr>
          <w:rFonts w:ascii="Trebuchet MS" w:eastAsia="Times New Roman" w:hAnsi="Trebuchet MS" w:cs="Times New Roman"/>
          <w:snapToGrid w:val="0"/>
          <w:lang w:val="en-US"/>
        </w:rPr>
        <w:t>. Highlights draw attention on important issues, possible mistakes to be avoided or offer practical advice.</w:t>
      </w:r>
    </w:p>
    <w:bookmarkEnd w:id="62"/>
    <w:bookmarkEnd w:id="63"/>
    <w:p w14:paraId="06C59D0A" w14:textId="77777777" w:rsidR="00E24F0F" w:rsidRDefault="00E24F0F" w:rsidP="005E46CE">
      <w:pPr>
        <w:spacing w:after="0" w:line="276" w:lineRule="auto"/>
        <w:jc w:val="both"/>
        <w:rPr>
          <w:rFonts w:ascii="Trebuchet MS" w:eastAsia="Times New Roman" w:hAnsi="Trebuchet MS" w:cs="Times New Roman"/>
          <w:snapToGrid w:val="0"/>
        </w:rPr>
      </w:pPr>
    </w:p>
    <w:p w14:paraId="68B064B8" w14:textId="77777777" w:rsidR="0047034A" w:rsidRPr="005E46CE" w:rsidRDefault="0047034A" w:rsidP="0047034A">
      <w:pPr>
        <w:spacing w:after="0" w:line="276" w:lineRule="auto"/>
        <w:jc w:val="both"/>
        <w:rPr>
          <w:rFonts w:ascii="Trebuchet MS" w:eastAsia="Times New Roman" w:hAnsi="Trebuchet MS" w:cs="Times New Roman"/>
          <w:snapToGrid w:val="0"/>
        </w:rPr>
      </w:pPr>
    </w:p>
    <w:p w14:paraId="5214DFDA" w14:textId="6F8488A8" w:rsidR="0047034A" w:rsidRPr="00524533" w:rsidRDefault="0047034A" w:rsidP="0047034A">
      <w:pPr>
        <w:pStyle w:val="ListParagraph"/>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9" w:name="_Toc116389208"/>
      <w:r>
        <w:rPr>
          <w:rFonts w:ascii="Trebuchet MS" w:eastAsia="Times New Roman" w:hAnsi="Trebuchet MS" w:cs="Times New Roman"/>
          <w:b/>
          <w:smallCaps/>
          <w:snapToGrid w:val="0"/>
          <w:color w:val="FFFFFF"/>
        </w:rPr>
        <w:t xml:space="preserve">PROJECT </w:t>
      </w:r>
      <w:r w:rsidR="00A16C0C">
        <w:rPr>
          <w:rFonts w:ascii="Trebuchet MS" w:eastAsia="Times New Roman" w:hAnsi="Trebuchet MS" w:cs="Times New Roman"/>
          <w:b/>
          <w:smallCaps/>
          <w:snapToGrid w:val="0"/>
          <w:color w:val="FFFFFF"/>
        </w:rPr>
        <w:t xml:space="preserve">MAIN </w:t>
      </w:r>
      <w:r>
        <w:rPr>
          <w:rFonts w:ascii="Trebuchet MS" w:eastAsia="Times New Roman" w:hAnsi="Trebuchet MS" w:cs="Times New Roman"/>
          <w:b/>
          <w:smallCaps/>
          <w:snapToGrid w:val="0"/>
          <w:color w:val="FFFFFF"/>
        </w:rPr>
        <w:t>CHARACTERISTICS</w:t>
      </w:r>
      <w:bookmarkEnd w:id="69"/>
    </w:p>
    <w:p w14:paraId="05DC9573" w14:textId="77777777" w:rsidR="0047034A" w:rsidRPr="005E46CE" w:rsidRDefault="0047034A" w:rsidP="0047034A">
      <w:pPr>
        <w:spacing w:after="0" w:line="276" w:lineRule="auto"/>
        <w:jc w:val="both"/>
        <w:rPr>
          <w:rFonts w:ascii="Trebuchet MS" w:eastAsia="Times New Roman" w:hAnsi="Trebuchet MS" w:cs="Times New Roman"/>
          <w:snapToGrid w:val="0"/>
        </w:rPr>
      </w:pPr>
    </w:p>
    <w:p w14:paraId="7A5E1BCA" w14:textId="640D9369" w:rsidR="00CD541D" w:rsidRDefault="005F3B0F" w:rsidP="0047034A">
      <w:pPr>
        <w:rPr>
          <w:rFonts w:ascii="Trebuchet MS" w:eastAsia="Times New Roman" w:hAnsi="Trebuchet MS" w:cs="Times New Roman"/>
          <w:snapToGrid w:val="0"/>
        </w:rPr>
      </w:pPr>
      <w:r w:rsidRPr="00D06F1B">
        <w:rPr>
          <w:rFonts w:ascii="Trebuchet MS" w:eastAsia="Times New Roman" w:hAnsi="Trebuchet MS" w:cs="Times New Roman"/>
          <w:snapToGrid w:val="0"/>
        </w:rPr>
        <w:t xml:space="preserve">For </w:t>
      </w:r>
      <w:r w:rsidR="00A95724" w:rsidRPr="00D06F1B">
        <w:rPr>
          <w:rFonts w:ascii="Trebuchet MS" w:eastAsia="Times New Roman" w:hAnsi="Trebuchet MS" w:cs="Times New Roman"/>
          <w:snapToGrid w:val="0"/>
        </w:rPr>
        <w:t>regular projects</w:t>
      </w:r>
      <w:r w:rsidR="00BA65F6" w:rsidRPr="00D06F1B">
        <w:rPr>
          <w:rFonts w:ascii="Trebuchet MS" w:eastAsia="Times New Roman" w:hAnsi="Trebuchet MS" w:cs="Times New Roman"/>
          <w:snapToGrid w:val="0"/>
        </w:rPr>
        <w:t xml:space="preserve"> Guidelines</w:t>
      </w:r>
      <w:r w:rsidR="00A95724" w:rsidRPr="00D06F1B">
        <w:rPr>
          <w:rFonts w:ascii="Trebuchet MS" w:eastAsia="Times New Roman" w:hAnsi="Trebuchet MS" w:cs="Times New Roman"/>
          <w:snapToGrid w:val="0"/>
        </w:rPr>
        <w:t>:</w:t>
      </w:r>
    </w:p>
    <w:p w14:paraId="5DFDC357" w14:textId="2EB2DEBC" w:rsidR="00A95724" w:rsidRPr="00A95724" w:rsidRDefault="00A95724" w:rsidP="005D1D5C">
      <w:pPr>
        <w:spacing w:after="0" w:line="276" w:lineRule="auto"/>
        <w:jc w:val="both"/>
        <w:rPr>
          <w:rFonts w:ascii="Trebuchet MS" w:eastAsia="Times New Roman" w:hAnsi="Trebuchet MS" w:cs="Times New Roman"/>
          <w:bCs/>
          <w:iCs/>
          <w:snapToGrid w:val="0"/>
        </w:rPr>
      </w:pPr>
      <w:r w:rsidRPr="00A95724">
        <w:rPr>
          <w:rFonts w:ascii="Trebuchet MS" w:eastAsia="Times New Roman" w:hAnsi="Trebuchet MS" w:cs="Times New Roman"/>
          <w:bCs/>
          <w:iCs/>
          <w:snapToGrid w:val="0"/>
        </w:rPr>
        <w:t>Regular projects shall aim at strengthening cooperation in the Programme area by addressing more complex challenges which require higher budgets.</w:t>
      </w:r>
    </w:p>
    <w:p w14:paraId="09FD0C43" w14:textId="77777777" w:rsidR="005D1D5C" w:rsidRDefault="005D1D5C" w:rsidP="005D1D5C">
      <w:pPr>
        <w:spacing w:after="0" w:line="276" w:lineRule="auto"/>
        <w:jc w:val="both"/>
        <w:rPr>
          <w:rFonts w:ascii="Trebuchet MS" w:eastAsia="Times New Roman" w:hAnsi="Trebuchet MS" w:cs="Times New Roman"/>
          <w:snapToGrid w:val="0"/>
        </w:rPr>
      </w:pPr>
    </w:p>
    <w:p w14:paraId="2BD8AF38" w14:textId="77777777" w:rsidR="00A95724" w:rsidRPr="00A95724" w:rsidRDefault="00A95724" w:rsidP="005D1D5C">
      <w:pPr>
        <w:spacing w:after="0" w:line="276" w:lineRule="auto"/>
        <w:jc w:val="both"/>
        <w:rPr>
          <w:rFonts w:ascii="Trebuchet MS" w:eastAsia="Times New Roman" w:hAnsi="Trebuchet MS" w:cs="Times New Roman"/>
          <w:snapToGrid w:val="0"/>
        </w:rPr>
      </w:pPr>
      <w:r w:rsidRPr="00A95724">
        <w:rPr>
          <w:rFonts w:ascii="Trebuchet MS" w:eastAsia="Times New Roman" w:hAnsi="Trebuchet MS" w:cs="Times New Roman"/>
          <w:snapToGrid w:val="0"/>
        </w:rPr>
        <w:t xml:space="preserve">The selected </w:t>
      </w:r>
      <w:r w:rsidRPr="00A95724">
        <w:rPr>
          <w:rFonts w:ascii="Trebuchet MS" w:eastAsia="Times New Roman" w:hAnsi="Trebuchet MS" w:cs="Times New Roman"/>
          <w:b/>
          <w:snapToGrid w:val="0"/>
        </w:rPr>
        <w:t>regular project</w:t>
      </w:r>
      <w:r w:rsidRPr="00A95724">
        <w:rPr>
          <w:rFonts w:ascii="Trebuchet MS" w:eastAsia="Times New Roman" w:hAnsi="Trebuchet MS" w:cs="Times New Roman"/>
          <w:snapToGrid w:val="0"/>
        </w:rPr>
        <w:t xml:space="preserve"> will have the following characteristics:</w:t>
      </w:r>
    </w:p>
    <w:p w14:paraId="7AAFC1B9" w14:textId="386933F0" w:rsidR="00821C6E" w:rsidRPr="00A95724" w:rsidRDefault="00E06F1D" w:rsidP="005D1D5C">
      <w:pPr>
        <w:numPr>
          <w:ilvl w:val="0"/>
          <w:numId w:val="15"/>
        </w:numPr>
        <w:spacing w:after="0" w:line="276" w:lineRule="auto"/>
        <w:jc w:val="both"/>
        <w:rPr>
          <w:rFonts w:ascii="Trebuchet MS" w:eastAsia="Times New Roman" w:hAnsi="Trebuchet MS" w:cs="Times New Roman"/>
          <w:snapToGrid w:val="0"/>
        </w:rPr>
      </w:pPr>
      <w:r w:rsidRPr="00B54FB0">
        <w:rPr>
          <w:rFonts w:ascii="Trebuchet MS" w:eastAsia="Times New Roman" w:hAnsi="Trebuchet MS" w:cs="Times New Roman"/>
          <w:b/>
          <w:snapToGrid w:val="0"/>
        </w:rPr>
        <w:t>B</w:t>
      </w:r>
      <w:r w:rsidR="00A95724" w:rsidRPr="00B54FB0">
        <w:rPr>
          <w:rFonts w:ascii="Trebuchet MS" w:eastAsia="Times New Roman" w:hAnsi="Trebuchet MS" w:cs="Times New Roman"/>
          <w:b/>
          <w:snapToGrid w:val="0"/>
        </w:rPr>
        <w:t>udget</w:t>
      </w:r>
      <w:r>
        <w:rPr>
          <w:rFonts w:ascii="Trebuchet MS" w:eastAsia="Times New Roman" w:hAnsi="Trebuchet MS" w:cs="Times New Roman"/>
          <w:b/>
          <w:snapToGrid w:val="0"/>
        </w:rPr>
        <w:t>:</w:t>
      </w:r>
      <w:r w:rsidR="00A95724" w:rsidRPr="00A95724">
        <w:rPr>
          <w:rFonts w:ascii="Trebuchet MS" w:eastAsia="Times New Roman" w:hAnsi="Trebuchet MS" w:cs="Times New Roman"/>
          <w:snapToGrid w:val="0"/>
        </w:rPr>
        <w:t xml:space="preserve"> minimum EUR 500.00</w:t>
      </w:r>
      <w:r w:rsidR="00B97658">
        <w:rPr>
          <w:rFonts w:ascii="Trebuchet MS" w:eastAsia="Times New Roman" w:hAnsi="Trebuchet MS" w:cs="Times New Roman"/>
          <w:snapToGrid w:val="0"/>
        </w:rPr>
        <w:t>1</w:t>
      </w:r>
      <w:r w:rsidR="00A95724" w:rsidRPr="00A95724">
        <w:rPr>
          <w:rFonts w:ascii="Trebuchet MS" w:eastAsia="Times New Roman" w:hAnsi="Trebuchet MS" w:cs="Times New Roman"/>
          <w:snapToGrid w:val="0"/>
        </w:rPr>
        <w:t xml:space="preserve"> </w:t>
      </w:r>
      <w:r w:rsidR="00C4790E">
        <w:rPr>
          <w:rFonts w:ascii="Trebuchet MS" w:eastAsia="Times New Roman" w:hAnsi="Trebuchet MS" w:cs="Times New Roman"/>
          <w:snapToGrid w:val="0"/>
        </w:rPr>
        <w:t>-</w:t>
      </w:r>
      <w:r w:rsidR="00A95724" w:rsidRPr="00A95724">
        <w:rPr>
          <w:rFonts w:ascii="Trebuchet MS" w:eastAsia="Times New Roman" w:hAnsi="Trebuchet MS" w:cs="Times New Roman"/>
          <w:snapToGrid w:val="0"/>
        </w:rPr>
        <w:t xml:space="preserve"> maximum EUR 1.500.000</w:t>
      </w:r>
      <w:r w:rsidR="00821C6E">
        <w:rPr>
          <w:rFonts w:ascii="Trebuchet MS" w:eastAsia="Times New Roman" w:hAnsi="Trebuchet MS" w:cs="Times New Roman"/>
          <w:snapToGrid w:val="0"/>
        </w:rPr>
        <w:t xml:space="preserve"> </w:t>
      </w:r>
      <w:r w:rsidR="00E43253">
        <w:rPr>
          <w:rFonts w:ascii="Trebuchet MS" w:eastAsia="Times New Roman" w:hAnsi="Trebuchet MS" w:cs="Times New Roman"/>
          <w:snapToGrid w:val="0"/>
        </w:rPr>
        <w:t xml:space="preserve">(Interreg </w:t>
      </w:r>
      <w:r w:rsidR="00821C6E">
        <w:rPr>
          <w:rFonts w:ascii="Trebuchet MS" w:eastAsia="Times New Roman" w:hAnsi="Trebuchet MS" w:cs="Times New Roman"/>
          <w:snapToGrid w:val="0"/>
        </w:rPr>
        <w:t>funds</w:t>
      </w:r>
      <w:r w:rsidR="00E43253">
        <w:rPr>
          <w:rFonts w:ascii="Trebuchet MS" w:eastAsia="Times New Roman" w:hAnsi="Trebuchet MS" w:cs="Times New Roman"/>
          <w:snapToGrid w:val="0"/>
        </w:rPr>
        <w:t>)</w:t>
      </w:r>
      <w:r w:rsidR="005D1D5C">
        <w:rPr>
          <w:rFonts w:ascii="Trebuchet MS" w:eastAsia="Times New Roman" w:hAnsi="Trebuchet MS" w:cs="Times New Roman"/>
          <w:snapToGrid w:val="0"/>
        </w:rPr>
        <w:t>;</w:t>
      </w:r>
      <w:r w:rsidR="00582794">
        <w:rPr>
          <w:rFonts w:ascii="Trebuchet MS" w:eastAsia="Times New Roman" w:hAnsi="Trebuchet MS" w:cs="Times New Roman"/>
          <w:snapToGrid w:val="0"/>
        </w:rPr>
        <w:t xml:space="preserve"> </w:t>
      </w:r>
    </w:p>
    <w:p w14:paraId="63F01E3D" w14:textId="5734B92F" w:rsidR="00A95724" w:rsidRPr="00C4790E" w:rsidRDefault="00E06F1D" w:rsidP="005D1D5C">
      <w:pPr>
        <w:pStyle w:val="ListParagraph"/>
        <w:numPr>
          <w:ilvl w:val="0"/>
          <w:numId w:val="15"/>
        </w:numPr>
        <w:spacing w:after="0" w:line="276" w:lineRule="auto"/>
        <w:jc w:val="both"/>
        <w:rPr>
          <w:rFonts w:ascii="Trebuchet MS" w:eastAsia="Times New Roman" w:hAnsi="Trebuchet MS" w:cs="Times New Roman"/>
          <w:snapToGrid w:val="0"/>
        </w:rPr>
      </w:pPr>
      <w:r w:rsidRPr="00C4790E">
        <w:rPr>
          <w:rFonts w:ascii="Trebuchet MS" w:eastAsia="Times New Roman" w:hAnsi="Trebuchet MS" w:cs="Times New Roman"/>
          <w:b/>
          <w:snapToGrid w:val="0"/>
        </w:rPr>
        <w:t>P</w:t>
      </w:r>
      <w:r w:rsidR="00A95724" w:rsidRPr="00C4790E">
        <w:rPr>
          <w:rFonts w:ascii="Trebuchet MS" w:eastAsia="Times New Roman" w:hAnsi="Trebuchet MS" w:cs="Times New Roman"/>
          <w:b/>
          <w:snapToGrid w:val="0"/>
        </w:rPr>
        <w:t>artnership</w:t>
      </w:r>
      <w:r w:rsidRPr="00C4790E">
        <w:rPr>
          <w:rFonts w:ascii="Trebuchet MS" w:eastAsia="Times New Roman" w:hAnsi="Trebuchet MS" w:cs="Times New Roman"/>
          <w:b/>
          <w:snapToGrid w:val="0"/>
        </w:rPr>
        <w:t xml:space="preserve">: </w:t>
      </w:r>
      <w:r w:rsidR="00B17F74">
        <w:rPr>
          <w:rFonts w:ascii="Trebuchet MS" w:eastAsia="Times New Roman" w:hAnsi="Trebuchet MS" w:cs="Times New Roman"/>
          <w:snapToGrid w:val="0"/>
        </w:rPr>
        <w:t>minimum 4</w:t>
      </w:r>
      <w:r w:rsidR="00A95724" w:rsidRPr="00C4790E">
        <w:rPr>
          <w:rFonts w:ascii="Trebuchet MS" w:eastAsia="Times New Roman" w:hAnsi="Trebuchet MS" w:cs="Times New Roman"/>
          <w:snapToGrid w:val="0"/>
        </w:rPr>
        <w:t xml:space="preserve"> </w:t>
      </w:r>
      <w:r w:rsidR="00C4790E">
        <w:rPr>
          <w:rFonts w:ascii="Trebuchet MS" w:eastAsia="Times New Roman" w:hAnsi="Trebuchet MS" w:cs="Times New Roman"/>
          <w:snapToGrid w:val="0"/>
        </w:rPr>
        <w:t>-</w:t>
      </w:r>
      <w:r w:rsidR="00A95724" w:rsidRPr="00C4790E">
        <w:rPr>
          <w:rFonts w:ascii="Trebuchet MS" w:eastAsia="Times New Roman" w:hAnsi="Trebuchet MS" w:cs="Times New Roman"/>
          <w:snapToGrid w:val="0"/>
        </w:rPr>
        <w:t xml:space="preserve"> maximum 6 eligible organisations </w:t>
      </w:r>
      <w:r w:rsidR="00A95724" w:rsidRPr="00C4790E">
        <w:rPr>
          <w:rFonts w:ascii="Trebuchet MS" w:eastAsia="Times New Roman" w:hAnsi="Trebuchet MS" w:cs="Times New Roman"/>
          <w:bCs/>
          <w:snapToGrid w:val="0"/>
        </w:rPr>
        <w:t>from at least 3 different participating countries including at least one from a EU Member State and one from a participating partner country</w:t>
      </w:r>
      <w:r w:rsidR="005D1D5C">
        <w:rPr>
          <w:rFonts w:ascii="Trebuchet MS" w:eastAsia="Times New Roman" w:hAnsi="Trebuchet MS" w:cs="Times New Roman"/>
          <w:bCs/>
          <w:snapToGrid w:val="0"/>
        </w:rPr>
        <w:t>,</w:t>
      </w:r>
      <w:r w:rsidRPr="00C4790E">
        <w:rPr>
          <w:rFonts w:ascii="Trebuchet MS" w:eastAsia="Times New Roman" w:hAnsi="Trebuchet MS" w:cs="Times New Roman"/>
          <w:bCs/>
          <w:snapToGrid w:val="0"/>
        </w:rPr>
        <w:t xml:space="preserve"> and </w:t>
      </w:r>
    </w:p>
    <w:p w14:paraId="0DC5026C" w14:textId="77DD15C8" w:rsidR="00A95724" w:rsidRPr="00A95724" w:rsidRDefault="00E06F1D" w:rsidP="005D1D5C">
      <w:pPr>
        <w:numPr>
          <w:ilvl w:val="0"/>
          <w:numId w:val="15"/>
        </w:numPr>
        <w:spacing w:after="0" w:line="276" w:lineRule="auto"/>
        <w:jc w:val="both"/>
        <w:rPr>
          <w:rFonts w:ascii="Trebuchet MS" w:eastAsia="Times New Roman" w:hAnsi="Trebuchet MS" w:cs="Times New Roman"/>
          <w:snapToGrid w:val="0"/>
        </w:rPr>
      </w:pPr>
      <w:r w:rsidRPr="00B54FB0">
        <w:rPr>
          <w:rFonts w:ascii="Trebuchet MS" w:eastAsia="Times New Roman" w:hAnsi="Trebuchet MS" w:cs="Times New Roman"/>
          <w:b/>
          <w:snapToGrid w:val="0"/>
        </w:rPr>
        <w:t>D</w:t>
      </w:r>
      <w:r w:rsidR="00A95724" w:rsidRPr="00B54FB0">
        <w:rPr>
          <w:rFonts w:ascii="Trebuchet MS" w:eastAsia="Times New Roman" w:hAnsi="Trebuchet MS" w:cs="Times New Roman"/>
          <w:b/>
          <w:snapToGrid w:val="0"/>
        </w:rPr>
        <w:t>uration</w:t>
      </w:r>
      <w:r>
        <w:rPr>
          <w:rFonts w:ascii="Trebuchet MS" w:eastAsia="Times New Roman" w:hAnsi="Trebuchet MS" w:cs="Times New Roman"/>
          <w:snapToGrid w:val="0"/>
        </w:rPr>
        <w:t xml:space="preserve">: </w:t>
      </w:r>
      <w:r w:rsidR="00144D71">
        <w:rPr>
          <w:rFonts w:ascii="Trebuchet MS" w:eastAsia="Times New Roman" w:hAnsi="Trebuchet MS" w:cs="Times New Roman"/>
          <w:snapToGrid w:val="0"/>
        </w:rPr>
        <w:t xml:space="preserve">up to </w:t>
      </w:r>
      <w:r w:rsidR="00056E05">
        <w:rPr>
          <w:rFonts w:ascii="Trebuchet MS" w:eastAsia="Times New Roman" w:hAnsi="Trebuchet MS" w:cs="Times New Roman"/>
          <w:snapToGrid w:val="0"/>
        </w:rPr>
        <w:t>30</w:t>
      </w:r>
      <w:r w:rsidR="00A95724" w:rsidRPr="00A95724">
        <w:rPr>
          <w:rFonts w:ascii="Trebuchet MS" w:eastAsia="Times New Roman" w:hAnsi="Trebuchet MS" w:cs="Times New Roman"/>
          <w:snapToGrid w:val="0"/>
        </w:rPr>
        <w:t xml:space="preserve"> months.</w:t>
      </w:r>
    </w:p>
    <w:p w14:paraId="6B3BC53B" w14:textId="77777777" w:rsidR="00A95724" w:rsidRDefault="00A95724" w:rsidP="00A95724">
      <w:pPr>
        <w:rPr>
          <w:rFonts w:ascii="Trebuchet MS" w:eastAsia="Times New Roman" w:hAnsi="Trebuchet MS" w:cs="Times New Roman"/>
          <w:b/>
          <w:bCs/>
          <w:iCs/>
          <w:snapToGrid w:val="0"/>
        </w:rPr>
      </w:pPr>
    </w:p>
    <w:p w14:paraId="3A6E6051" w14:textId="5F945714" w:rsidR="001169A0" w:rsidRPr="001169A0" w:rsidRDefault="001169A0" w:rsidP="001169A0">
      <w:pPr>
        <w:spacing w:after="0" w:line="276" w:lineRule="auto"/>
        <w:jc w:val="both"/>
        <w:rPr>
          <w:rFonts w:ascii="Trebuchet MS" w:eastAsia="Times New Roman" w:hAnsi="Trebuchet MS" w:cs="Times New Roman"/>
          <w:bCs/>
          <w:iCs/>
          <w:snapToGrid w:val="0"/>
        </w:rPr>
      </w:pPr>
      <w:r w:rsidRPr="001169A0">
        <w:rPr>
          <w:rFonts w:ascii="Trebuchet MS" w:eastAsia="Times New Roman" w:hAnsi="Trebuchet MS" w:cs="Times New Roman"/>
          <w:bCs/>
          <w:iCs/>
          <w:snapToGrid w:val="0"/>
        </w:rPr>
        <w:t xml:space="preserve">The project implementation period and/ or the value of the grant for the projects contracted under this call for proposals may be increased by decision of the Monitoring Committee, based on the proposal made by the Managing Authority after </w:t>
      </w:r>
      <w:r w:rsidR="001C5D07">
        <w:rPr>
          <w:rFonts w:ascii="Trebuchet MS" w:eastAsia="Times New Roman" w:hAnsi="Trebuchet MS" w:cs="Times New Roman"/>
          <w:bCs/>
          <w:iCs/>
          <w:snapToGrid w:val="0"/>
        </w:rPr>
        <w:t xml:space="preserve">analysing </w:t>
      </w:r>
      <w:r w:rsidRPr="001169A0">
        <w:rPr>
          <w:rFonts w:ascii="Trebuchet MS" w:eastAsia="Times New Roman" w:hAnsi="Trebuchet MS" w:cs="Times New Roman"/>
          <w:bCs/>
          <w:iCs/>
          <w:snapToGrid w:val="0"/>
        </w:rPr>
        <w:t>the Lead Partners’ justifications.</w:t>
      </w:r>
    </w:p>
    <w:p w14:paraId="074DF988" w14:textId="77777777" w:rsidR="00D34C6D" w:rsidRDefault="00D34C6D" w:rsidP="00364BBA">
      <w:pPr>
        <w:spacing w:after="0" w:line="276" w:lineRule="auto"/>
        <w:jc w:val="both"/>
        <w:rPr>
          <w:rFonts w:ascii="Trebuchet MS" w:eastAsia="Times New Roman" w:hAnsi="Trebuchet MS" w:cs="Times New Roman"/>
          <w:bCs/>
          <w:iCs/>
          <w:snapToGrid w:val="0"/>
        </w:rPr>
      </w:pPr>
    </w:p>
    <w:p w14:paraId="3771DC11" w14:textId="77777777" w:rsidR="001169A0" w:rsidRPr="001169A0" w:rsidRDefault="001169A0" w:rsidP="00364BBA">
      <w:pPr>
        <w:spacing w:after="0" w:line="276" w:lineRule="auto"/>
        <w:jc w:val="both"/>
        <w:rPr>
          <w:rFonts w:ascii="Trebuchet MS" w:eastAsia="Times New Roman" w:hAnsi="Trebuchet MS" w:cs="Times New Roman"/>
          <w:bCs/>
          <w:iCs/>
          <w:snapToGrid w:val="0"/>
        </w:rPr>
      </w:pPr>
      <w:r w:rsidRPr="001169A0">
        <w:rPr>
          <w:rFonts w:ascii="Trebuchet MS" w:eastAsia="Times New Roman" w:hAnsi="Trebuchet MS" w:cs="Times New Roman"/>
          <w:bCs/>
          <w:iCs/>
          <w:snapToGrid w:val="0"/>
        </w:rPr>
        <w:t>The increase of the project implementation period and/ or the value of the grant shall be done in consideration of achieving the objective(s) of the project and its indicators.</w:t>
      </w:r>
    </w:p>
    <w:p w14:paraId="6CDD1F37" w14:textId="77777777" w:rsidR="001169A0" w:rsidRPr="00A95724" w:rsidRDefault="001169A0" w:rsidP="00A95724">
      <w:pPr>
        <w:rPr>
          <w:rFonts w:ascii="Trebuchet MS" w:eastAsia="Times New Roman" w:hAnsi="Trebuchet MS" w:cs="Times New Roman"/>
          <w:b/>
          <w:bCs/>
          <w:iCs/>
          <w:snapToGrid w:val="0"/>
        </w:rPr>
      </w:pPr>
    </w:p>
    <w:p w14:paraId="41644E83" w14:textId="0183C97F" w:rsidR="00A95724" w:rsidRDefault="005F3B0F" w:rsidP="0047034A">
      <w:pPr>
        <w:rPr>
          <w:rFonts w:ascii="Trebuchet MS" w:eastAsia="Times New Roman" w:hAnsi="Trebuchet MS" w:cs="Times New Roman"/>
          <w:snapToGrid w:val="0"/>
        </w:rPr>
      </w:pPr>
      <w:r w:rsidRPr="00D06F1B">
        <w:rPr>
          <w:rFonts w:ascii="Trebuchet MS" w:eastAsia="Times New Roman" w:hAnsi="Trebuchet MS" w:cs="Times New Roman"/>
          <w:snapToGrid w:val="0"/>
        </w:rPr>
        <w:t xml:space="preserve">For </w:t>
      </w:r>
      <w:r w:rsidR="00A95724" w:rsidRPr="00D06F1B">
        <w:rPr>
          <w:rFonts w:ascii="Trebuchet MS" w:eastAsia="Times New Roman" w:hAnsi="Trebuchet MS" w:cs="Times New Roman"/>
          <w:snapToGrid w:val="0"/>
        </w:rPr>
        <w:t>small scale projects</w:t>
      </w:r>
      <w:r w:rsidR="00BA65F6" w:rsidRPr="00D06F1B">
        <w:rPr>
          <w:rFonts w:ascii="Trebuchet MS" w:eastAsia="Times New Roman" w:hAnsi="Trebuchet MS" w:cs="Times New Roman"/>
          <w:snapToGrid w:val="0"/>
        </w:rPr>
        <w:t xml:space="preserve"> Guidelines</w:t>
      </w:r>
      <w:r w:rsidR="00A95724" w:rsidRPr="00D06F1B">
        <w:rPr>
          <w:rFonts w:ascii="Trebuchet MS" w:eastAsia="Times New Roman" w:hAnsi="Trebuchet MS" w:cs="Times New Roman"/>
          <w:snapToGrid w:val="0"/>
        </w:rPr>
        <w:t>:</w:t>
      </w:r>
    </w:p>
    <w:p w14:paraId="178A0013" w14:textId="2555F481" w:rsidR="00D32470" w:rsidRDefault="00144D71" w:rsidP="001169A0">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Cs/>
          <w:iCs/>
          <w:snapToGrid w:val="0"/>
          <w:lang w:val="en-US"/>
        </w:rPr>
        <w:t>S</w:t>
      </w:r>
      <w:r w:rsidR="008F5822">
        <w:rPr>
          <w:rFonts w:ascii="Trebuchet MS" w:eastAsia="Times New Roman" w:hAnsi="Trebuchet MS" w:cs="Times New Roman"/>
          <w:bCs/>
          <w:iCs/>
          <w:snapToGrid w:val="0"/>
          <w:lang w:val="en-US"/>
        </w:rPr>
        <w:t>mall-scale projects</w:t>
      </w:r>
      <w:r w:rsidR="005D1D5C">
        <w:rPr>
          <w:rFonts w:ascii="Trebuchet MS" w:eastAsia="Times New Roman" w:hAnsi="Trebuchet MS" w:cs="Times New Roman"/>
          <w:bCs/>
          <w:iCs/>
          <w:snapToGrid w:val="0"/>
          <w:lang w:val="en-US"/>
        </w:rPr>
        <w:t xml:space="preserve"> </w:t>
      </w:r>
      <w:r w:rsidR="00A95724" w:rsidRPr="00A95724">
        <w:rPr>
          <w:rFonts w:ascii="Trebuchet MS" w:eastAsia="Times New Roman" w:hAnsi="Trebuchet MS" w:cs="Times New Roman"/>
          <w:bCs/>
          <w:iCs/>
          <w:snapToGrid w:val="0"/>
        </w:rPr>
        <w:t xml:space="preserve">shall aim </w:t>
      </w:r>
      <w:r>
        <w:rPr>
          <w:rFonts w:ascii="Trebuchet MS" w:eastAsia="Times New Roman" w:hAnsi="Trebuchet MS" w:cs="Times New Roman"/>
          <w:bCs/>
          <w:iCs/>
          <w:snapToGrid w:val="0"/>
        </w:rPr>
        <w:t>at</w:t>
      </w:r>
      <w:r w:rsidR="00A95724" w:rsidRPr="00A95724">
        <w:rPr>
          <w:rFonts w:ascii="Trebuchet MS" w:eastAsia="Times New Roman" w:hAnsi="Trebuchet MS" w:cs="Times New Roman"/>
          <w:bCs/>
          <w:snapToGrid w:val="0"/>
        </w:rPr>
        <w:t xml:space="preserve"> strengthen</w:t>
      </w:r>
      <w:r>
        <w:rPr>
          <w:rFonts w:ascii="Trebuchet MS" w:eastAsia="Times New Roman" w:hAnsi="Trebuchet MS" w:cs="Times New Roman"/>
          <w:bCs/>
          <w:snapToGrid w:val="0"/>
        </w:rPr>
        <w:t>ing</w:t>
      </w:r>
      <w:r w:rsidR="00A95724" w:rsidRPr="00A95724">
        <w:rPr>
          <w:rFonts w:ascii="Trebuchet MS" w:eastAsia="Times New Roman" w:hAnsi="Trebuchet MS" w:cs="Times New Roman"/>
          <w:bCs/>
          <w:snapToGrid w:val="0"/>
        </w:rPr>
        <w:t xml:space="preserve"> the people-to-people cooperation in the Programme area in the environmental and research fields through balanced partnerships implementing activities</w:t>
      </w:r>
      <w:r w:rsidR="005D1D5C">
        <w:rPr>
          <w:rFonts w:ascii="Trebuchet MS" w:eastAsia="Times New Roman" w:hAnsi="Trebuchet MS" w:cs="Times New Roman"/>
          <w:bCs/>
          <w:snapToGrid w:val="0"/>
        </w:rPr>
        <w:t>,</w:t>
      </w:r>
      <w:r w:rsidR="00A95724" w:rsidRPr="00A95724">
        <w:rPr>
          <w:rFonts w:ascii="Trebuchet MS" w:eastAsia="Times New Roman" w:hAnsi="Trebuchet MS" w:cs="Times New Roman"/>
          <w:bCs/>
          <w:snapToGrid w:val="0"/>
        </w:rPr>
        <w:t xml:space="preserve"> to address the relevant Programme area challenges using a small budget</w:t>
      </w:r>
      <w:r w:rsidR="008F5822">
        <w:rPr>
          <w:rFonts w:ascii="Trebuchet MS" w:eastAsia="Times New Roman" w:hAnsi="Trebuchet MS" w:cs="Times New Roman"/>
          <w:bCs/>
          <w:snapToGrid w:val="0"/>
        </w:rPr>
        <w:t>.</w:t>
      </w:r>
    </w:p>
    <w:p w14:paraId="5B6DCD94" w14:textId="77777777" w:rsidR="005D1D5C" w:rsidRDefault="005D1D5C" w:rsidP="005D1D5C">
      <w:pPr>
        <w:spacing w:after="0" w:line="276" w:lineRule="auto"/>
        <w:jc w:val="both"/>
        <w:rPr>
          <w:rFonts w:ascii="Trebuchet MS" w:eastAsia="Times New Roman" w:hAnsi="Trebuchet MS" w:cs="Times New Roman"/>
          <w:snapToGrid w:val="0"/>
        </w:rPr>
      </w:pPr>
    </w:p>
    <w:p w14:paraId="24319419" w14:textId="77777777" w:rsidR="0047034A" w:rsidRPr="00C9688E" w:rsidRDefault="0047034A" w:rsidP="005D1D5C">
      <w:pPr>
        <w:spacing w:after="0" w:line="276" w:lineRule="auto"/>
        <w:jc w:val="both"/>
        <w:rPr>
          <w:rFonts w:ascii="Trebuchet MS" w:eastAsia="Times New Roman" w:hAnsi="Trebuchet MS" w:cs="Times New Roman"/>
          <w:snapToGrid w:val="0"/>
        </w:rPr>
      </w:pPr>
      <w:r w:rsidRPr="00C9688E">
        <w:rPr>
          <w:rFonts w:ascii="Trebuchet MS" w:eastAsia="Times New Roman" w:hAnsi="Trebuchet MS" w:cs="Times New Roman"/>
          <w:snapToGrid w:val="0"/>
        </w:rPr>
        <w:t>The</w:t>
      </w:r>
      <w:r w:rsidR="009D6C9A" w:rsidRPr="00C9688E">
        <w:rPr>
          <w:rFonts w:ascii="Trebuchet MS" w:eastAsia="Times New Roman" w:hAnsi="Trebuchet MS" w:cs="Times New Roman"/>
          <w:snapToGrid w:val="0"/>
        </w:rPr>
        <w:t xml:space="preserve"> selected </w:t>
      </w:r>
      <w:r w:rsidR="009D6C9A" w:rsidRPr="00C9688E">
        <w:rPr>
          <w:rFonts w:ascii="Trebuchet MS" w:eastAsia="Times New Roman" w:hAnsi="Trebuchet MS" w:cs="Times New Roman"/>
          <w:b/>
          <w:snapToGrid w:val="0"/>
        </w:rPr>
        <w:t>small scale project</w:t>
      </w:r>
      <w:r w:rsidR="009D6C9A" w:rsidRPr="00C9688E">
        <w:rPr>
          <w:rFonts w:ascii="Trebuchet MS" w:eastAsia="Times New Roman" w:hAnsi="Trebuchet MS" w:cs="Times New Roman"/>
          <w:snapToGrid w:val="0"/>
        </w:rPr>
        <w:t xml:space="preserve"> will </w:t>
      </w:r>
      <w:r w:rsidRPr="00C9688E">
        <w:rPr>
          <w:rFonts w:ascii="Trebuchet MS" w:eastAsia="Times New Roman" w:hAnsi="Trebuchet MS" w:cs="Times New Roman"/>
          <w:snapToGrid w:val="0"/>
        </w:rPr>
        <w:t>have the following c</w:t>
      </w:r>
      <w:r w:rsidR="00D32470" w:rsidRPr="00C9688E">
        <w:rPr>
          <w:rFonts w:ascii="Trebuchet MS" w:eastAsia="Times New Roman" w:hAnsi="Trebuchet MS" w:cs="Times New Roman"/>
          <w:snapToGrid w:val="0"/>
        </w:rPr>
        <w:t>hara</w:t>
      </w:r>
      <w:r w:rsidR="007B0355" w:rsidRPr="00C9688E">
        <w:rPr>
          <w:rFonts w:ascii="Trebuchet MS" w:eastAsia="Times New Roman" w:hAnsi="Trebuchet MS" w:cs="Times New Roman"/>
          <w:snapToGrid w:val="0"/>
        </w:rPr>
        <w:t>c</w:t>
      </w:r>
      <w:r w:rsidR="00D32470" w:rsidRPr="00C9688E">
        <w:rPr>
          <w:rFonts w:ascii="Trebuchet MS" w:eastAsia="Times New Roman" w:hAnsi="Trebuchet MS" w:cs="Times New Roman"/>
          <w:snapToGrid w:val="0"/>
        </w:rPr>
        <w:t>teristics</w:t>
      </w:r>
      <w:r w:rsidR="009D6C9A" w:rsidRPr="00C9688E">
        <w:rPr>
          <w:rFonts w:ascii="Trebuchet MS" w:eastAsia="Times New Roman" w:hAnsi="Trebuchet MS" w:cs="Times New Roman"/>
          <w:snapToGrid w:val="0"/>
        </w:rPr>
        <w:t>:</w:t>
      </w:r>
    </w:p>
    <w:p w14:paraId="0D062258" w14:textId="3760C935" w:rsidR="00821C6E" w:rsidRDefault="00B54FB0" w:rsidP="005D1D5C">
      <w:pPr>
        <w:pStyle w:val="ListParagraph"/>
        <w:numPr>
          <w:ilvl w:val="0"/>
          <w:numId w:val="15"/>
        </w:numPr>
        <w:spacing w:after="0" w:line="276" w:lineRule="auto"/>
        <w:jc w:val="both"/>
        <w:rPr>
          <w:rFonts w:ascii="Trebuchet MS" w:eastAsia="Times New Roman" w:hAnsi="Trebuchet MS" w:cs="Times New Roman"/>
          <w:snapToGrid w:val="0"/>
        </w:rPr>
      </w:pPr>
      <w:r w:rsidRPr="00B54FB0">
        <w:rPr>
          <w:rFonts w:ascii="Trebuchet MS" w:eastAsia="Times New Roman" w:hAnsi="Trebuchet MS" w:cs="Times New Roman"/>
          <w:b/>
          <w:snapToGrid w:val="0"/>
        </w:rPr>
        <w:t>B</w:t>
      </w:r>
      <w:r w:rsidR="009D6C9A" w:rsidRPr="00B54FB0">
        <w:rPr>
          <w:rFonts w:ascii="Trebuchet MS" w:eastAsia="Times New Roman" w:hAnsi="Trebuchet MS" w:cs="Times New Roman"/>
          <w:b/>
          <w:snapToGrid w:val="0"/>
        </w:rPr>
        <w:t>udget</w:t>
      </w:r>
      <w:r>
        <w:rPr>
          <w:rFonts w:ascii="Trebuchet MS" w:eastAsia="Times New Roman" w:hAnsi="Trebuchet MS" w:cs="Times New Roman"/>
          <w:snapToGrid w:val="0"/>
        </w:rPr>
        <w:t>:</w:t>
      </w:r>
      <w:r w:rsidR="009D6C9A" w:rsidRPr="00C9688E">
        <w:rPr>
          <w:rFonts w:ascii="Trebuchet MS" w:eastAsia="Times New Roman" w:hAnsi="Trebuchet MS" w:cs="Times New Roman"/>
          <w:snapToGrid w:val="0"/>
        </w:rPr>
        <w:t xml:space="preserve">  minimum EUR 250.000 </w:t>
      </w:r>
      <w:r w:rsidR="005D1D5C">
        <w:rPr>
          <w:rFonts w:ascii="Trebuchet MS" w:eastAsia="Times New Roman" w:hAnsi="Trebuchet MS" w:cs="Times New Roman"/>
          <w:snapToGrid w:val="0"/>
        </w:rPr>
        <w:t>-</w:t>
      </w:r>
      <w:r w:rsidR="009D6C9A" w:rsidRPr="00C9688E">
        <w:rPr>
          <w:rFonts w:ascii="Trebuchet MS" w:eastAsia="Times New Roman" w:hAnsi="Trebuchet MS" w:cs="Times New Roman"/>
          <w:snapToGrid w:val="0"/>
        </w:rPr>
        <w:t xml:space="preserve"> maximum EUR 500.000</w:t>
      </w:r>
      <w:r w:rsidR="00821C6E">
        <w:rPr>
          <w:rFonts w:ascii="Trebuchet MS" w:eastAsia="Times New Roman" w:hAnsi="Trebuchet MS" w:cs="Times New Roman"/>
          <w:snapToGrid w:val="0"/>
        </w:rPr>
        <w:t xml:space="preserve"> </w:t>
      </w:r>
      <w:r w:rsidR="00E43253">
        <w:rPr>
          <w:rFonts w:ascii="Trebuchet MS" w:eastAsia="Times New Roman" w:hAnsi="Trebuchet MS" w:cs="Times New Roman"/>
          <w:snapToGrid w:val="0"/>
        </w:rPr>
        <w:t xml:space="preserve">(Interreg funds) </w:t>
      </w:r>
      <w:r w:rsidR="005D1D5C">
        <w:rPr>
          <w:rFonts w:ascii="Trebuchet MS" w:eastAsia="Times New Roman" w:hAnsi="Trebuchet MS" w:cs="Times New Roman"/>
          <w:snapToGrid w:val="0"/>
        </w:rPr>
        <w:t>;</w:t>
      </w:r>
      <w:r w:rsidR="00582794">
        <w:rPr>
          <w:rFonts w:ascii="Trebuchet MS" w:eastAsia="Times New Roman" w:hAnsi="Trebuchet MS" w:cs="Times New Roman"/>
          <w:snapToGrid w:val="0"/>
        </w:rPr>
        <w:t xml:space="preserve"> </w:t>
      </w:r>
    </w:p>
    <w:p w14:paraId="54780661" w14:textId="0D31CF57" w:rsidR="007B0355" w:rsidRPr="005D1D5C" w:rsidRDefault="00B54FB0" w:rsidP="005D1D5C">
      <w:pPr>
        <w:pStyle w:val="ListParagraph"/>
        <w:numPr>
          <w:ilvl w:val="0"/>
          <w:numId w:val="15"/>
        </w:numPr>
        <w:spacing w:after="0" w:line="276" w:lineRule="auto"/>
        <w:jc w:val="both"/>
        <w:rPr>
          <w:rFonts w:ascii="Trebuchet MS" w:eastAsia="Times New Roman" w:hAnsi="Trebuchet MS" w:cs="Times New Roman"/>
          <w:snapToGrid w:val="0"/>
        </w:rPr>
      </w:pPr>
      <w:r w:rsidRPr="005D1D5C">
        <w:rPr>
          <w:rFonts w:ascii="Trebuchet MS" w:eastAsia="Times New Roman" w:hAnsi="Trebuchet MS" w:cs="Times New Roman"/>
          <w:b/>
          <w:snapToGrid w:val="0"/>
        </w:rPr>
        <w:t>P</w:t>
      </w:r>
      <w:r w:rsidR="007B0355" w:rsidRPr="005D1D5C">
        <w:rPr>
          <w:rFonts w:ascii="Trebuchet MS" w:eastAsia="Times New Roman" w:hAnsi="Trebuchet MS" w:cs="Times New Roman"/>
          <w:b/>
          <w:snapToGrid w:val="0"/>
        </w:rPr>
        <w:t>artnership:</w:t>
      </w:r>
      <w:r w:rsidR="005D1D5C" w:rsidRPr="005D1D5C">
        <w:rPr>
          <w:rFonts w:ascii="Trebuchet MS" w:eastAsia="Times New Roman" w:hAnsi="Trebuchet MS" w:cs="Times New Roman"/>
          <w:b/>
          <w:snapToGrid w:val="0"/>
        </w:rPr>
        <w:t xml:space="preserve"> </w:t>
      </w:r>
      <w:r w:rsidR="009D6C9A" w:rsidRPr="005D1D5C">
        <w:rPr>
          <w:rFonts w:ascii="Trebuchet MS" w:eastAsia="Times New Roman" w:hAnsi="Trebuchet MS" w:cs="Times New Roman"/>
          <w:snapToGrid w:val="0"/>
        </w:rPr>
        <w:t xml:space="preserve">minimum 3 </w:t>
      </w:r>
      <w:r w:rsidR="005D1D5C">
        <w:rPr>
          <w:rFonts w:ascii="Trebuchet MS" w:eastAsia="Times New Roman" w:hAnsi="Trebuchet MS" w:cs="Times New Roman"/>
          <w:snapToGrid w:val="0"/>
        </w:rPr>
        <w:t>-</w:t>
      </w:r>
      <w:r w:rsidR="009D6C9A" w:rsidRPr="005D1D5C">
        <w:rPr>
          <w:rFonts w:ascii="Trebuchet MS" w:eastAsia="Times New Roman" w:hAnsi="Trebuchet MS" w:cs="Times New Roman"/>
          <w:snapToGrid w:val="0"/>
        </w:rPr>
        <w:t xml:space="preserve"> maximum 4 eligible organisations </w:t>
      </w:r>
      <w:r w:rsidR="009D6C9A" w:rsidRPr="005D1D5C">
        <w:rPr>
          <w:rFonts w:ascii="Trebuchet MS" w:eastAsia="Times New Roman" w:hAnsi="Trebuchet MS" w:cs="Times New Roman"/>
          <w:bCs/>
          <w:snapToGrid w:val="0"/>
        </w:rPr>
        <w:t>from at least 3 different participating countries</w:t>
      </w:r>
      <w:r w:rsidR="00F426B0" w:rsidRPr="005D1D5C">
        <w:rPr>
          <w:rFonts w:ascii="Trebuchet MS" w:eastAsia="Times New Roman" w:hAnsi="Trebuchet MS" w:cs="Times New Roman"/>
          <w:bCs/>
          <w:snapToGrid w:val="0"/>
        </w:rPr>
        <w:t xml:space="preserve"> </w:t>
      </w:r>
      <w:r w:rsidR="009D6C9A" w:rsidRPr="005D1D5C">
        <w:rPr>
          <w:rFonts w:ascii="Trebuchet MS" w:eastAsia="Times New Roman" w:hAnsi="Trebuchet MS" w:cs="Times New Roman"/>
          <w:bCs/>
          <w:snapToGrid w:val="0"/>
        </w:rPr>
        <w:t>including at least one from a EU Member State and one from a participating partner country</w:t>
      </w:r>
      <w:r w:rsidR="007B0355" w:rsidRPr="005D1D5C">
        <w:rPr>
          <w:rFonts w:ascii="Trebuchet MS" w:eastAsia="Times New Roman" w:hAnsi="Trebuchet MS" w:cs="Times New Roman"/>
          <w:bCs/>
          <w:snapToGrid w:val="0"/>
        </w:rPr>
        <w:t xml:space="preserve">; </w:t>
      </w:r>
    </w:p>
    <w:p w14:paraId="3676DDA1" w14:textId="46654A29" w:rsidR="00E24F0F" w:rsidRPr="00C9688E" w:rsidRDefault="00B54FB0" w:rsidP="005D1D5C">
      <w:pPr>
        <w:pStyle w:val="ListParagraph"/>
        <w:numPr>
          <w:ilvl w:val="0"/>
          <w:numId w:val="15"/>
        </w:numPr>
        <w:spacing w:after="0" w:line="276" w:lineRule="auto"/>
        <w:jc w:val="both"/>
        <w:rPr>
          <w:rFonts w:ascii="Trebuchet MS" w:eastAsia="Times New Roman" w:hAnsi="Trebuchet MS" w:cs="Times New Roman"/>
          <w:snapToGrid w:val="0"/>
        </w:rPr>
      </w:pPr>
      <w:r w:rsidRPr="00B54FB0">
        <w:rPr>
          <w:rFonts w:ascii="Trebuchet MS" w:eastAsia="Times New Roman" w:hAnsi="Trebuchet MS" w:cs="Times New Roman"/>
          <w:b/>
          <w:snapToGrid w:val="0"/>
        </w:rPr>
        <w:t>D</w:t>
      </w:r>
      <w:r w:rsidR="007B0355" w:rsidRPr="00B54FB0">
        <w:rPr>
          <w:rFonts w:ascii="Trebuchet MS" w:eastAsia="Times New Roman" w:hAnsi="Trebuchet MS" w:cs="Times New Roman"/>
          <w:b/>
          <w:snapToGrid w:val="0"/>
        </w:rPr>
        <w:t>uration</w:t>
      </w:r>
      <w:r>
        <w:rPr>
          <w:rFonts w:ascii="Trebuchet MS" w:eastAsia="Times New Roman" w:hAnsi="Trebuchet MS" w:cs="Times New Roman"/>
          <w:snapToGrid w:val="0"/>
        </w:rPr>
        <w:t>:</w:t>
      </w:r>
      <w:r w:rsidR="007B0355" w:rsidRPr="00C9688E">
        <w:rPr>
          <w:rFonts w:ascii="Trebuchet MS" w:eastAsia="Times New Roman" w:hAnsi="Trebuchet MS" w:cs="Times New Roman"/>
          <w:snapToGrid w:val="0"/>
        </w:rPr>
        <w:t xml:space="preserve"> </w:t>
      </w:r>
      <w:r w:rsidR="00144D71">
        <w:rPr>
          <w:rFonts w:ascii="Trebuchet MS" w:eastAsia="Times New Roman" w:hAnsi="Trebuchet MS" w:cs="Times New Roman"/>
          <w:snapToGrid w:val="0"/>
        </w:rPr>
        <w:t xml:space="preserve">up to </w:t>
      </w:r>
      <w:r w:rsidR="007B0355" w:rsidRPr="00C9688E">
        <w:rPr>
          <w:rFonts w:ascii="Trebuchet MS" w:eastAsia="Times New Roman" w:hAnsi="Trebuchet MS" w:cs="Times New Roman"/>
          <w:snapToGrid w:val="0"/>
        </w:rPr>
        <w:t>18 months</w:t>
      </w:r>
      <w:r w:rsidR="00ED7BFA">
        <w:rPr>
          <w:rFonts w:ascii="Trebuchet MS" w:eastAsia="Times New Roman" w:hAnsi="Trebuchet MS" w:cs="Times New Roman"/>
          <w:snapToGrid w:val="0"/>
        </w:rPr>
        <w:t>.</w:t>
      </w:r>
    </w:p>
    <w:p w14:paraId="1D3D47DA" w14:textId="77777777" w:rsidR="001169A0" w:rsidRDefault="001169A0" w:rsidP="001169A0">
      <w:pPr>
        <w:spacing w:after="0" w:line="276" w:lineRule="auto"/>
        <w:jc w:val="both"/>
        <w:rPr>
          <w:rFonts w:ascii="Trebuchet MS" w:eastAsia="Times New Roman" w:hAnsi="Trebuchet MS" w:cs="Times New Roman"/>
          <w:snapToGrid w:val="0"/>
        </w:rPr>
      </w:pPr>
    </w:p>
    <w:p w14:paraId="4398A41D" w14:textId="209C9A7C" w:rsidR="001169A0" w:rsidRPr="001169A0" w:rsidRDefault="001169A0" w:rsidP="00364BBA">
      <w:pPr>
        <w:spacing w:after="0" w:line="276" w:lineRule="auto"/>
        <w:jc w:val="both"/>
        <w:rPr>
          <w:rFonts w:ascii="Trebuchet MS" w:eastAsia="Times New Roman" w:hAnsi="Trebuchet MS" w:cs="Times New Roman"/>
          <w:snapToGrid w:val="0"/>
        </w:rPr>
      </w:pPr>
      <w:r w:rsidRPr="001169A0">
        <w:rPr>
          <w:rFonts w:ascii="Trebuchet MS" w:eastAsia="Times New Roman" w:hAnsi="Trebuchet MS" w:cs="Times New Roman"/>
          <w:snapToGrid w:val="0"/>
        </w:rPr>
        <w:t xml:space="preserve">The project implementation period and/ or the value of the grant for the projects contracted under this call for proposals may be </w:t>
      </w:r>
      <w:r w:rsidRPr="001169A0">
        <w:rPr>
          <w:rFonts w:ascii="Trebuchet MS" w:eastAsia="Times New Roman" w:hAnsi="Trebuchet MS" w:cs="Times New Roman"/>
          <w:b/>
          <w:bCs/>
          <w:iCs/>
          <w:snapToGrid w:val="0"/>
        </w:rPr>
        <w:t xml:space="preserve">increased </w:t>
      </w:r>
      <w:r>
        <w:rPr>
          <w:rFonts w:ascii="Trebuchet MS" w:eastAsia="Times New Roman" w:hAnsi="Trebuchet MS" w:cs="Times New Roman"/>
          <w:b/>
          <w:bCs/>
          <w:iCs/>
          <w:snapToGrid w:val="0"/>
        </w:rPr>
        <w:t>b</w:t>
      </w:r>
      <w:r w:rsidRPr="001169A0">
        <w:rPr>
          <w:rFonts w:ascii="Trebuchet MS" w:eastAsia="Times New Roman" w:hAnsi="Trebuchet MS" w:cs="Times New Roman"/>
          <w:snapToGrid w:val="0"/>
        </w:rPr>
        <w:t xml:space="preserve">y decision of the Monitoring Committee, based on the proposal made by the Managing Authority after </w:t>
      </w:r>
      <w:r w:rsidR="0038123C">
        <w:rPr>
          <w:rFonts w:ascii="Trebuchet MS" w:eastAsia="Times New Roman" w:hAnsi="Trebuchet MS" w:cs="Times New Roman"/>
          <w:snapToGrid w:val="0"/>
        </w:rPr>
        <w:t xml:space="preserve">analysing </w:t>
      </w:r>
      <w:r w:rsidRPr="001169A0">
        <w:rPr>
          <w:rFonts w:ascii="Trebuchet MS" w:eastAsia="Times New Roman" w:hAnsi="Trebuchet MS" w:cs="Times New Roman"/>
          <w:snapToGrid w:val="0"/>
        </w:rPr>
        <w:t>the Lead Partners’ justifications.</w:t>
      </w:r>
    </w:p>
    <w:p w14:paraId="36DAE9F4" w14:textId="77777777" w:rsidR="00D34C6D" w:rsidRDefault="00D34C6D" w:rsidP="001169A0">
      <w:pPr>
        <w:spacing w:after="0" w:line="276" w:lineRule="auto"/>
        <w:jc w:val="both"/>
        <w:rPr>
          <w:rFonts w:ascii="Trebuchet MS" w:eastAsia="Times New Roman" w:hAnsi="Trebuchet MS" w:cs="Times New Roman"/>
          <w:snapToGrid w:val="0"/>
        </w:rPr>
      </w:pPr>
    </w:p>
    <w:p w14:paraId="1D03BD02" w14:textId="51DCC34D" w:rsidR="007B0355" w:rsidRPr="007B0355" w:rsidRDefault="001169A0" w:rsidP="001169A0">
      <w:pPr>
        <w:spacing w:after="0" w:line="276" w:lineRule="auto"/>
        <w:jc w:val="both"/>
        <w:rPr>
          <w:rFonts w:ascii="Trebuchet MS" w:eastAsia="Times New Roman" w:hAnsi="Trebuchet MS" w:cs="Times New Roman"/>
          <w:snapToGrid w:val="0"/>
          <w:highlight w:val="yellow"/>
        </w:rPr>
      </w:pPr>
      <w:r w:rsidRPr="001169A0">
        <w:rPr>
          <w:rFonts w:ascii="Trebuchet MS" w:eastAsia="Times New Roman" w:hAnsi="Trebuchet MS" w:cs="Times New Roman"/>
          <w:snapToGrid w:val="0"/>
        </w:rPr>
        <w:t>The increase of the project implementation period and/ or the value of the grant shall be done in consideration of achieving the objective(s) of the project and its indicators.</w:t>
      </w:r>
    </w:p>
    <w:p w14:paraId="26CBC482" w14:textId="77777777" w:rsidR="006123FC" w:rsidRPr="005E46CE" w:rsidRDefault="006123FC" w:rsidP="006123FC">
      <w:pPr>
        <w:spacing w:after="0" w:line="276" w:lineRule="auto"/>
        <w:jc w:val="both"/>
        <w:rPr>
          <w:rFonts w:ascii="Trebuchet MS" w:eastAsia="Times New Roman" w:hAnsi="Trebuchet MS" w:cs="Times New Roman"/>
          <w:snapToGrid w:val="0"/>
        </w:rPr>
      </w:pPr>
    </w:p>
    <w:p w14:paraId="1BACF25D" w14:textId="77777777" w:rsidR="0020717D" w:rsidRPr="005E46CE" w:rsidRDefault="0020717D" w:rsidP="005E46CE">
      <w:pPr>
        <w:spacing w:after="0" w:line="276" w:lineRule="auto"/>
        <w:jc w:val="both"/>
        <w:rPr>
          <w:rFonts w:ascii="Trebuchet MS" w:eastAsia="Times New Roman" w:hAnsi="Trebuchet MS" w:cs="Times New Roman"/>
          <w:snapToGrid w:val="0"/>
        </w:rPr>
      </w:pPr>
    </w:p>
    <w:p w14:paraId="54DA9487" w14:textId="77777777" w:rsidR="005E46CE" w:rsidRPr="00524533" w:rsidRDefault="005E46CE" w:rsidP="00F55010">
      <w:pPr>
        <w:pStyle w:val="ListParagraph"/>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0" w:name="_Toc77667457"/>
      <w:bookmarkStart w:id="71" w:name="_Toc116389209"/>
      <w:r w:rsidRPr="00524533">
        <w:rPr>
          <w:rFonts w:ascii="Trebuchet MS" w:eastAsia="Times New Roman" w:hAnsi="Trebuchet MS" w:cs="Times New Roman"/>
          <w:b/>
          <w:smallCaps/>
          <w:snapToGrid w:val="0"/>
          <w:color w:val="FFFFFF"/>
        </w:rPr>
        <w:t>B</w:t>
      </w:r>
      <w:r w:rsidR="00332EC4">
        <w:rPr>
          <w:rFonts w:ascii="Trebuchet MS" w:eastAsia="Times New Roman" w:hAnsi="Trebuchet MS" w:cs="Times New Roman"/>
          <w:b/>
          <w:smallCaps/>
          <w:snapToGrid w:val="0"/>
          <w:color w:val="FFFFFF"/>
        </w:rPr>
        <w:t>UDGET ALLOCATION FOR THIS</w:t>
      </w:r>
      <w:r w:rsidRPr="00524533">
        <w:rPr>
          <w:rFonts w:ascii="Trebuchet MS" w:eastAsia="Times New Roman" w:hAnsi="Trebuchet MS" w:cs="Times New Roman"/>
          <w:b/>
          <w:smallCaps/>
          <w:snapToGrid w:val="0"/>
          <w:color w:val="FFFFFF"/>
        </w:rPr>
        <w:t xml:space="preserve"> CALL</w:t>
      </w:r>
      <w:bookmarkEnd w:id="70"/>
      <w:bookmarkEnd w:id="71"/>
      <w:r w:rsidRPr="00524533">
        <w:rPr>
          <w:rFonts w:ascii="Trebuchet MS" w:eastAsia="Times New Roman" w:hAnsi="Trebuchet MS" w:cs="Times New Roman"/>
          <w:b/>
          <w:smallCaps/>
          <w:snapToGrid w:val="0"/>
          <w:color w:val="FFFFFF"/>
        </w:rPr>
        <w:t xml:space="preserve"> </w:t>
      </w:r>
    </w:p>
    <w:p w14:paraId="6080E877"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6A693230" w14:textId="7EE549DA" w:rsidR="005E46CE" w:rsidRDefault="005E46CE" w:rsidP="005E46CE">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indicative amount of Interreg </w:t>
      </w:r>
      <w:r w:rsidR="00332EC4" w:rsidRPr="00584119">
        <w:rPr>
          <w:rFonts w:ascii="Trebuchet MS" w:eastAsia="Times New Roman" w:hAnsi="Trebuchet MS" w:cs="Times New Roman"/>
          <w:snapToGrid w:val="0"/>
        </w:rPr>
        <w:t>allocation</w:t>
      </w:r>
      <w:r w:rsidRPr="00584119">
        <w:rPr>
          <w:rFonts w:ascii="Trebuchet MS" w:eastAsia="Times New Roman" w:hAnsi="Trebuchet MS" w:cs="Times New Roman"/>
          <w:snapToGrid w:val="0"/>
        </w:rPr>
        <w:t xml:space="preserve"> made available under this Call for Proposals is of </w:t>
      </w:r>
      <w:r w:rsidRPr="00584119">
        <w:rPr>
          <w:rFonts w:ascii="Trebuchet MS" w:eastAsia="Times New Roman" w:hAnsi="Trebuchet MS" w:cs="Times New Roman"/>
          <w:b/>
          <w:snapToGrid w:val="0"/>
        </w:rPr>
        <w:t>EUR</w:t>
      </w:r>
      <w:r w:rsidR="00B870DB" w:rsidRPr="00584119">
        <w:rPr>
          <w:rFonts w:ascii="Trebuchet MS" w:eastAsia="Times New Roman" w:hAnsi="Trebuchet MS" w:cs="Times New Roman"/>
          <w:b/>
          <w:bCs/>
          <w:i/>
          <w:iCs/>
          <w:color w:val="000000"/>
          <w:lang w:eastAsia="en-GB"/>
        </w:rPr>
        <w:t xml:space="preserve"> </w:t>
      </w:r>
      <w:r w:rsidR="00495B13">
        <w:rPr>
          <w:rFonts w:ascii="Trebuchet MS" w:eastAsia="Times New Roman" w:hAnsi="Trebuchet MS" w:cs="Times New Roman"/>
          <w:b/>
          <w:bCs/>
          <w:i/>
          <w:iCs/>
          <w:color w:val="000000"/>
          <w:lang w:eastAsia="en-GB"/>
        </w:rPr>
        <w:t>………..</w:t>
      </w:r>
      <w:bookmarkStart w:id="72" w:name="_GoBack"/>
      <w:bookmarkEnd w:id="72"/>
      <w:r w:rsidR="00B870DB" w:rsidRPr="00584119">
        <w:rPr>
          <w:rFonts w:ascii="Trebuchet MS" w:eastAsia="Times New Roman" w:hAnsi="Trebuchet MS" w:cs="Times New Roman"/>
          <w:b/>
          <w:snapToGrid w:val="0"/>
        </w:rPr>
        <w:t xml:space="preserve"> </w:t>
      </w:r>
      <w:r w:rsidRPr="00584119">
        <w:rPr>
          <w:rFonts w:ascii="Trebuchet MS" w:eastAsia="Times New Roman" w:hAnsi="Trebuchet MS" w:cs="Times New Roman"/>
          <w:snapToGrid w:val="0"/>
        </w:rPr>
        <w:t>distributed by specific objective, as presented in the table below:</w:t>
      </w:r>
    </w:p>
    <w:p w14:paraId="761660D7" w14:textId="32B26034" w:rsidR="00446445" w:rsidRPr="00446445" w:rsidRDefault="00446445" w:rsidP="005E46CE">
      <w:pPr>
        <w:spacing w:after="0" w:line="276" w:lineRule="auto"/>
        <w:jc w:val="both"/>
        <w:rPr>
          <w:rFonts w:ascii="Trebuchet MS" w:eastAsia="Times New Roman" w:hAnsi="Trebuchet MS" w:cs="Times New Roman"/>
          <w:i/>
          <w:snapToGrid w:val="0"/>
          <w:sz w:val="18"/>
          <w:szCs w:val="18"/>
        </w:rPr>
      </w:pPr>
      <w:r w:rsidRPr="00446445">
        <w:rPr>
          <w:rFonts w:ascii="Trebuchet MS" w:eastAsia="Times New Roman" w:hAnsi="Trebuchet MS" w:cs="Times New Roman"/>
          <w:i/>
          <w:snapToGrid w:val="0"/>
          <w:sz w:val="18"/>
          <w:szCs w:val="18"/>
        </w:rPr>
        <w:t>Table 2 – Budget allocation for this call</w:t>
      </w:r>
    </w:p>
    <w:tbl>
      <w:tblPr>
        <w:tblW w:w="9247"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76"/>
        <w:gridCol w:w="3402"/>
        <w:gridCol w:w="1563"/>
        <w:gridCol w:w="1540"/>
        <w:gridCol w:w="1466"/>
      </w:tblGrid>
      <w:tr w:rsidR="00F97B80" w:rsidRPr="005E46CE" w14:paraId="61929395" w14:textId="5C442660" w:rsidTr="00934357">
        <w:tc>
          <w:tcPr>
            <w:tcW w:w="4678" w:type="dxa"/>
            <w:gridSpan w:val="2"/>
            <w:shd w:val="clear" w:color="auto" w:fill="DEEAF6" w:themeFill="accent1" w:themeFillTint="33"/>
          </w:tcPr>
          <w:p w14:paraId="729D12C5" w14:textId="41B40351" w:rsidR="00F97B80" w:rsidRPr="005E46CE" w:rsidRDefault="00F97B80" w:rsidP="00F97B80">
            <w:pPr>
              <w:spacing w:after="0" w:line="276" w:lineRule="auto"/>
              <w:jc w:val="center"/>
              <w:rPr>
                <w:rFonts w:ascii="Trebuchet MS" w:eastAsia="Times New Roman" w:hAnsi="Trebuchet MS" w:cs="Times New Roman"/>
                <w:b/>
                <w:snapToGrid w:val="0"/>
              </w:rPr>
            </w:pPr>
            <w:r w:rsidRPr="005E46CE">
              <w:rPr>
                <w:rFonts w:ascii="Trebuchet MS" w:eastAsia="Times New Roman" w:hAnsi="Trebuchet MS" w:cs="Times New Roman"/>
                <w:b/>
                <w:snapToGrid w:val="0"/>
              </w:rPr>
              <w:t>Specific  Objective</w:t>
            </w:r>
          </w:p>
        </w:tc>
        <w:tc>
          <w:tcPr>
            <w:tcW w:w="4569" w:type="dxa"/>
            <w:gridSpan w:val="3"/>
            <w:shd w:val="clear" w:color="auto" w:fill="DEEAF6" w:themeFill="accent1" w:themeFillTint="33"/>
          </w:tcPr>
          <w:p w14:paraId="77EC9851" w14:textId="77777777" w:rsidR="00F97B80" w:rsidRPr="00534565" w:rsidRDefault="00F97B80" w:rsidP="00F97B80">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Interreg funding</w:t>
            </w:r>
          </w:p>
          <w:p w14:paraId="3D810E3C" w14:textId="4A9C6153" w:rsidR="00F97B80" w:rsidRPr="005E46CE" w:rsidRDefault="00F97B80" w:rsidP="00F97B80">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(EUR)</w:t>
            </w:r>
          </w:p>
        </w:tc>
      </w:tr>
      <w:tr w:rsidR="00144D71" w:rsidRPr="005E46CE" w14:paraId="76DA7E20" w14:textId="5DE922B4" w:rsidTr="00934357">
        <w:tc>
          <w:tcPr>
            <w:tcW w:w="1276" w:type="dxa"/>
            <w:vMerge w:val="restart"/>
            <w:shd w:val="clear" w:color="auto" w:fill="2F5496" w:themeFill="accent5" w:themeFillShade="BF"/>
          </w:tcPr>
          <w:p w14:paraId="4F349678" w14:textId="28019C6B" w:rsidR="00144D71" w:rsidRPr="005E46CE" w:rsidRDefault="00144D71" w:rsidP="005E46CE">
            <w:pPr>
              <w:spacing w:after="0" w:line="276" w:lineRule="auto"/>
              <w:jc w:val="both"/>
              <w:rPr>
                <w:rFonts w:ascii="Trebuchet MS" w:eastAsia="Times New Roman" w:hAnsi="Trebuchet MS" w:cs="Times New Roman"/>
                <w:b/>
                <w:snapToGrid w:val="0"/>
              </w:rPr>
            </w:pPr>
            <w:r w:rsidRPr="00D34C6D">
              <w:rPr>
                <w:rFonts w:ascii="Trebuchet MS" w:eastAsia="Times New Roman" w:hAnsi="Trebuchet MS" w:cs="Times New Roman"/>
                <w:b/>
                <w:snapToGrid w:val="0"/>
                <w:color w:val="FFFFFF" w:themeColor="background1"/>
              </w:rPr>
              <w:t>Priority 1</w:t>
            </w:r>
          </w:p>
        </w:tc>
        <w:tc>
          <w:tcPr>
            <w:tcW w:w="3402" w:type="dxa"/>
            <w:shd w:val="clear" w:color="auto" w:fill="F2F2F2"/>
          </w:tcPr>
          <w:p w14:paraId="2F7D48A5" w14:textId="77777777" w:rsidR="00144D71" w:rsidRPr="005E46CE" w:rsidRDefault="00144D71" w:rsidP="005E46CE">
            <w:pPr>
              <w:spacing w:after="0" w:line="276" w:lineRule="auto"/>
              <w:jc w:val="both"/>
              <w:rPr>
                <w:rFonts w:ascii="Trebuchet MS" w:eastAsia="Times New Roman" w:hAnsi="Trebuchet MS" w:cs="Times New Roman"/>
                <w:b/>
                <w:snapToGrid w:val="0"/>
                <w:color w:val="002060"/>
              </w:rPr>
            </w:pPr>
            <w:r w:rsidRPr="005E46CE">
              <w:rPr>
                <w:rFonts w:ascii="Trebuchet MS" w:eastAsia="Times New Roman" w:hAnsi="Trebuchet MS" w:cs="Times New Roman"/>
                <w:b/>
                <w:snapToGrid w:val="0"/>
                <w:color w:val="002060"/>
              </w:rPr>
              <w:t>Policy Objective 1:</w:t>
            </w:r>
          </w:p>
          <w:p w14:paraId="7458AD9E" w14:textId="6D0C26EF" w:rsidR="00144D71" w:rsidRPr="005E46CE" w:rsidRDefault="00144D71" w:rsidP="00E43253">
            <w:pPr>
              <w:spacing w:after="0" w:line="276" w:lineRule="auto"/>
              <w:jc w:val="both"/>
              <w:rPr>
                <w:rFonts w:ascii="Trebuchet MS" w:eastAsia="Times New Roman" w:hAnsi="Trebuchet MS" w:cs="Times New Roman"/>
                <w:b/>
                <w:snapToGrid w:val="0"/>
              </w:rPr>
            </w:pPr>
            <w:r w:rsidRPr="005E46CE">
              <w:rPr>
                <w:rFonts w:ascii="Trebuchet MS" w:eastAsia="Times New Roman" w:hAnsi="Trebuchet MS" w:cs="Times New Roman"/>
                <w:b/>
                <w:snapToGrid w:val="0"/>
                <w:color w:val="002060"/>
              </w:rPr>
              <w:t>A smarter Europe and its neighbourhood</w:t>
            </w:r>
            <w:r>
              <w:rPr>
                <w:rFonts w:ascii="Trebuchet MS" w:eastAsia="Times New Roman" w:hAnsi="Trebuchet MS" w:cs="Times New Roman"/>
                <w:b/>
                <w:snapToGrid w:val="0"/>
                <w:color w:val="002060"/>
              </w:rPr>
              <w:t xml:space="preserve"> </w:t>
            </w:r>
          </w:p>
        </w:tc>
        <w:tc>
          <w:tcPr>
            <w:tcW w:w="1563" w:type="dxa"/>
            <w:shd w:val="clear" w:color="auto" w:fill="F2F2F2"/>
            <w:vAlign w:val="bottom"/>
          </w:tcPr>
          <w:p w14:paraId="090971C6" w14:textId="77777777" w:rsidR="00144D71" w:rsidRPr="005E46CE" w:rsidRDefault="00144D71" w:rsidP="00F97B80">
            <w:pPr>
              <w:spacing w:after="0" w:line="276" w:lineRule="auto"/>
              <w:jc w:val="right"/>
              <w:rPr>
                <w:rFonts w:ascii="Trebuchet MS" w:eastAsia="Times New Roman" w:hAnsi="Trebuchet MS" w:cs="Times New Roman"/>
                <w:b/>
                <w:snapToGrid w:val="0"/>
              </w:rPr>
            </w:pPr>
          </w:p>
        </w:tc>
        <w:tc>
          <w:tcPr>
            <w:tcW w:w="1540" w:type="dxa"/>
            <w:shd w:val="clear" w:color="auto" w:fill="F2F2F2"/>
          </w:tcPr>
          <w:p w14:paraId="1CA86CDA" w14:textId="77777777" w:rsidR="00144D71" w:rsidRPr="005E46CE" w:rsidRDefault="00144D71" w:rsidP="00F97B80">
            <w:pPr>
              <w:spacing w:after="0" w:line="276" w:lineRule="auto"/>
              <w:jc w:val="right"/>
              <w:rPr>
                <w:rFonts w:ascii="Trebuchet MS" w:eastAsia="Times New Roman" w:hAnsi="Trebuchet MS" w:cs="Times New Roman"/>
                <w:b/>
                <w:snapToGrid w:val="0"/>
              </w:rPr>
            </w:pPr>
          </w:p>
        </w:tc>
        <w:tc>
          <w:tcPr>
            <w:tcW w:w="1466" w:type="dxa"/>
            <w:shd w:val="clear" w:color="auto" w:fill="F2F2F2"/>
          </w:tcPr>
          <w:p w14:paraId="53E53971" w14:textId="45E0E90E" w:rsidR="00144D71" w:rsidRPr="005E46CE" w:rsidRDefault="00144D71" w:rsidP="00F97B80">
            <w:pPr>
              <w:spacing w:after="0" w:line="276" w:lineRule="auto"/>
              <w:jc w:val="right"/>
              <w:rPr>
                <w:rFonts w:ascii="Trebuchet MS" w:eastAsia="Times New Roman" w:hAnsi="Trebuchet MS" w:cs="Times New Roman"/>
                <w:b/>
                <w:snapToGrid w:val="0"/>
              </w:rPr>
            </w:pPr>
          </w:p>
        </w:tc>
      </w:tr>
      <w:tr w:rsidR="00144D71" w:rsidRPr="005E46CE" w14:paraId="40A558A8" w14:textId="1BD98D07" w:rsidTr="00934357">
        <w:tc>
          <w:tcPr>
            <w:tcW w:w="1276" w:type="dxa"/>
            <w:vMerge/>
            <w:shd w:val="clear" w:color="auto" w:fill="2F5496" w:themeFill="accent5" w:themeFillShade="BF"/>
          </w:tcPr>
          <w:p w14:paraId="3725980C" w14:textId="77777777" w:rsidR="00144D71" w:rsidRPr="005E46CE" w:rsidRDefault="00144D71" w:rsidP="005E46CE">
            <w:pPr>
              <w:spacing w:after="0" w:line="276" w:lineRule="auto"/>
              <w:jc w:val="both"/>
              <w:rPr>
                <w:rFonts w:ascii="Trebuchet MS" w:eastAsia="Times New Roman" w:hAnsi="Trebuchet MS" w:cs="Times New Roman"/>
                <w:snapToGrid w:val="0"/>
              </w:rPr>
            </w:pPr>
          </w:p>
        </w:tc>
        <w:tc>
          <w:tcPr>
            <w:tcW w:w="3402" w:type="dxa"/>
            <w:shd w:val="clear" w:color="auto" w:fill="auto"/>
          </w:tcPr>
          <w:p w14:paraId="3846D91B" w14:textId="77777777" w:rsidR="00144D71" w:rsidRPr="005E46CE" w:rsidRDefault="00144D71" w:rsidP="005E46CE">
            <w:pPr>
              <w:spacing w:after="0" w:line="276" w:lineRule="auto"/>
              <w:jc w:val="both"/>
              <w:rPr>
                <w:rFonts w:ascii="Trebuchet MS" w:eastAsia="Times New Roman" w:hAnsi="Trebuchet MS" w:cs="Times New Roman"/>
                <w:b/>
                <w:snapToGrid w:val="0"/>
                <w:color w:val="002060"/>
              </w:rPr>
            </w:pPr>
            <w:r w:rsidRPr="005E46CE">
              <w:rPr>
                <w:rFonts w:ascii="Trebuchet MS" w:eastAsia="Times New Roman" w:hAnsi="Trebuchet MS" w:cs="Times New Roman"/>
                <w:b/>
                <w:snapToGrid w:val="0"/>
                <w:color w:val="002060"/>
              </w:rPr>
              <w:t>Specific Objective 1:</w:t>
            </w:r>
          </w:p>
          <w:p w14:paraId="1103A4FF" w14:textId="77777777" w:rsidR="00144D71" w:rsidRPr="005E46CE" w:rsidRDefault="00144D71" w:rsidP="005E46CE">
            <w:pPr>
              <w:spacing w:after="0" w:line="276" w:lineRule="auto"/>
              <w:jc w:val="both"/>
              <w:rPr>
                <w:rFonts w:ascii="Trebuchet MS" w:eastAsia="Times New Roman" w:hAnsi="Trebuchet MS" w:cs="Times New Roman"/>
                <w:snapToGrid w:val="0"/>
              </w:rPr>
            </w:pPr>
            <w:r w:rsidRPr="005E46CE">
              <w:rPr>
                <w:rFonts w:ascii="Trebuchet MS" w:eastAsia="Times New Roman" w:hAnsi="Trebuchet MS" w:cs="Times New Roman"/>
                <w:snapToGrid w:val="0"/>
                <w:color w:val="000000" w:themeColor="text1"/>
              </w:rPr>
              <w:t>Developing and enhancing research and innovation capacities and the uptake of advanced technologies</w:t>
            </w:r>
          </w:p>
        </w:tc>
        <w:tc>
          <w:tcPr>
            <w:tcW w:w="1563" w:type="dxa"/>
            <w:shd w:val="clear" w:color="auto" w:fill="auto"/>
            <w:vAlign w:val="bottom"/>
          </w:tcPr>
          <w:p w14:paraId="53DD895A" w14:textId="77777777" w:rsidR="00144D71" w:rsidRPr="005E46CE" w:rsidRDefault="00144D71" w:rsidP="00F97B80">
            <w:pPr>
              <w:spacing w:after="0" w:line="276" w:lineRule="auto"/>
              <w:jc w:val="right"/>
              <w:rPr>
                <w:rFonts w:ascii="Trebuchet MS" w:eastAsia="Times New Roman" w:hAnsi="Trebuchet MS" w:cs="Times New Roman"/>
                <w:snapToGrid w:val="0"/>
              </w:rPr>
            </w:pPr>
          </w:p>
        </w:tc>
        <w:tc>
          <w:tcPr>
            <w:tcW w:w="1540" w:type="dxa"/>
          </w:tcPr>
          <w:p w14:paraId="2703B6D1" w14:textId="77777777" w:rsidR="00144D71" w:rsidRPr="005E46CE" w:rsidRDefault="00144D71" w:rsidP="00F97B80">
            <w:pPr>
              <w:spacing w:after="0" w:line="276" w:lineRule="auto"/>
              <w:jc w:val="right"/>
              <w:rPr>
                <w:rFonts w:ascii="Trebuchet MS" w:eastAsia="Times New Roman" w:hAnsi="Trebuchet MS" w:cs="Times New Roman"/>
                <w:snapToGrid w:val="0"/>
              </w:rPr>
            </w:pPr>
          </w:p>
        </w:tc>
        <w:tc>
          <w:tcPr>
            <w:tcW w:w="1466" w:type="dxa"/>
          </w:tcPr>
          <w:p w14:paraId="04040B61" w14:textId="77777777" w:rsidR="00144D71" w:rsidRPr="005E46CE" w:rsidRDefault="00144D71" w:rsidP="00F97B80">
            <w:pPr>
              <w:spacing w:after="0" w:line="276" w:lineRule="auto"/>
              <w:jc w:val="right"/>
              <w:rPr>
                <w:rFonts w:ascii="Trebuchet MS" w:eastAsia="Times New Roman" w:hAnsi="Trebuchet MS" w:cs="Times New Roman"/>
                <w:snapToGrid w:val="0"/>
              </w:rPr>
            </w:pPr>
          </w:p>
        </w:tc>
      </w:tr>
      <w:tr w:rsidR="00144D71" w:rsidRPr="005E46CE" w14:paraId="5BA41FE1" w14:textId="2A3546CE" w:rsidTr="00934357">
        <w:tc>
          <w:tcPr>
            <w:tcW w:w="1276" w:type="dxa"/>
            <w:vMerge w:val="restart"/>
            <w:shd w:val="clear" w:color="auto" w:fill="538135" w:themeFill="accent6" w:themeFillShade="BF"/>
          </w:tcPr>
          <w:p w14:paraId="224700AC" w14:textId="60DA6CD7" w:rsidR="00144D71" w:rsidRPr="005E46CE" w:rsidRDefault="00144D71" w:rsidP="005E46CE">
            <w:pPr>
              <w:spacing w:after="0" w:line="276" w:lineRule="auto"/>
              <w:jc w:val="both"/>
              <w:rPr>
                <w:rFonts w:ascii="Trebuchet MS" w:eastAsia="Times New Roman" w:hAnsi="Trebuchet MS" w:cs="Times New Roman"/>
                <w:b/>
                <w:snapToGrid w:val="0"/>
                <w:color w:val="538135" w:themeColor="accent6" w:themeShade="BF"/>
              </w:rPr>
            </w:pPr>
            <w:r w:rsidRPr="00D34C6D">
              <w:rPr>
                <w:rFonts w:ascii="Trebuchet MS" w:eastAsia="Times New Roman" w:hAnsi="Trebuchet MS" w:cs="Times New Roman"/>
                <w:b/>
                <w:snapToGrid w:val="0"/>
                <w:color w:val="FFFFFF" w:themeColor="background1"/>
              </w:rPr>
              <w:t>Priority 2</w:t>
            </w:r>
          </w:p>
        </w:tc>
        <w:tc>
          <w:tcPr>
            <w:tcW w:w="3402" w:type="dxa"/>
            <w:shd w:val="clear" w:color="auto" w:fill="F2F2F2"/>
          </w:tcPr>
          <w:p w14:paraId="18F17F95" w14:textId="77777777" w:rsidR="00144D71" w:rsidRPr="005E46CE" w:rsidRDefault="00144D71" w:rsidP="005E46CE">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Policy Objective 2:</w:t>
            </w:r>
          </w:p>
          <w:p w14:paraId="03B83A58" w14:textId="1F710B9C" w:rsidR="00144D71" w:rsidRPr="005E46CE" w:rsidRDefault="00144D71" w:rsidP="00E43253">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A greener, low-carbon Europe and its neighbourhood</w:t>
            </w:r>
            <w:r>
              <w:rPr>
                <w:rFonts w:ascii="Trebuchet MS" w:eastAsia="Times New Roman" w:hAnsi="Trebuchet MS" w:cs="Times New Roman"/>
                <w:b/>
                <w:snapToGrid w:val="0"/>
                <w:color w:val="538135" w:themeColor="accent6" w:themeShade="BF"/>
              </w:rPr>
              <w:t xml:space="preserve"> </w:t>
            </w:r>
          </w:p>
        </w:tc>
        <w:tc>
          <w:tcPr>
            <w:tcW w:w="1563" w:type="dxa"/>
            <w:shd w:val="clear" w:color="auto" w:fill="F2F2F2"/>
            <w:vAlign w:val="bottom"/>
          </w:tcPr>
          <w:p w14:paraId="4DA2F2D2" w14:textId="4EBFF000" w:rsidR="00144D71" w:rsidRPr="005E46CE" w:rsidRDefault="00144D71" w:rsidP="00F97B80">
            <w:pPr>
              <w:spacing w:after="0" w:line="276" w:lineRule="auto"/>
              <w:jc w:val="right"/>
              <w:rPr>
                <w:rFonts w:ascii="Trebuchet MS" w:eastAsia="Times New Roman" w:hAnsi="Trebuchet MS" w:cs="Times New Roman"/>
                <w:b/>
                <w:snapToGrid w:val="0"/>
              </w:rPr>
            </w:pPr>
          </w:p>
        </w:tc>
        <w:tc>
          <w:tcPr>
            <w:tcW w:w="1540" w:type="dxa"/>
            <w:shd w:val="clear" w:color="auto" w:fill="F2F2F2"/>
          </w:tcPr>
          <w:p w14:paraId="2E170176" w14:textId="77777777" w:rsidR="00144D71" w:rsidRPr="005E46CE" w:rsidRDefault="00144D71" w:rsidP="00F97B80">
            <w:pPr>
              <w:spacing w:after="0" w:line="276" w:lineRule="auto"/>
              <w:jc w:val="right"/>
              <w:rPr>
                <w:rFonts w:ascii="Trebuchet MS" w:eastAsia="Times New Roman" w:hAnsi="Trebuchet MS" w:cs="Times New Roman"/>
                <w:b/>
                <w:snapToGrid w:val="0"/>
              </w:rPr>
            </w:pPr>
          </w:p>
        </w:tc>
        <w:tc>
          <w:tcPr>
            <w:tcW w:w="1466" w:type="dxa"/>
            <w:shd w:val="clear" w:color="auto" w:fill="F2F2F2"/>
          </w:tcPr>
          <w:p w14:paraId="58EA1A03" w14:textId="7F9F0B44" w:rsidR="00144D71" w:rsidRPr="005E46CE" w:rsidRDefault="00144D71" w:rsidP="00F97B80">
            <w:pPr>
              <w:spacing w:after="0" w:line="276" w:lineRule="auto"/>
              <w:jc w:val="right"/>
              <w:rPr>
                <w:rFonts w:ascii="Trebuchet MS" w:eastAsia="Times New Roman" w:hAnsi="Trebuchet MS" w:cs="Times New Roman"/>
                <w:b/>
                <w:snapToGrid w:val="0"/>
              </w:rPr>
            </w:pPr>
          </w:p>
        </w:tc>
      </w:tr>
      <w:tr w:rsidR="00144D71" w:rsidRPr="005E46CE" w14:paraId="573F5B39" w14:textId="27F4C261" w:rsidTr="00934357">
        <w:tc>
          <w:tcPr>
            <w:tcW w:w="1276" w:type="dxa"/>
            <w:vMerge/>
            <w:shd w:val="clear" w:color="auto" w:fill="538135" w:themeFill="accent6" w:themeFillShade="BF"/>
          </w:tcPr>
          <w:p w14:paraId="4267DC98" w14:textId="77777777" w:rsidR="00144D71" w:rsidRPr="005E46CE" w:rsidRDefault="00144D71" w:rsidP="005E46CE">
            <w:pPr>
              <w:spacing w:after="0" w:line="276" w:lineRule="auto"/>
              <w:jc w:val="both"/>
              <w:rPr>
                <w:rFonts w:ascii="Trebuchet MS" w:eastAsia="Times New Roman" w:hAnsi="Trebuchet MS" w:cs="Times New Roman"/>
                <w:snapToGrid w:val="0"/>
                <w:color w:val="538135" w:themeColor="accent6" w:themeShade="BF"/>
              </w:rPr>
            </w:pPr>
          </w:p>
        </w:tc>
        <w:tc>
          <w:tcPr>
            <w:tcW w:w="3402" w:type="dxa"/>
            <w:shd w:val="clear" w:color="auto" w:fill="auto"/>
          </w:tcPr>
          <w:p w14:paraId="2586959A" w14:textId="77777777" w:rsidR="00144D71" w:rsidRPr="005E46CE" w:rsidRDefault="00144D71" w:rsidP="005E46CE">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4:</w:t>
            </w:r>
          </w:p>
          <w:p w14:paraId="3725FB61" w14:textId="77777777" w:rsidR="00144D71" w:rsidRPr="005E46CE" w:rsidRDefault="00144D71" w:rsidP="005E46CE">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Promoting climate change adaptation, and disaster risk prevention, resilience, taking into account eco-system based approaches</w:t>
            </w:r>
          </w:p>
        </w:tc>
        <w:tc>
          <w:tcPr>
            <w:tcW w:w="1563" w:type="dxa"/>
            <w:shd w:val="clear" w:color="auto" w:fill="auto"/>
            <w:vAlign w:val="bottom"/>
          </w:tcPr>
          <w:p w14:paraId="47298830" w14:textId="77777777" w:rsidR="00144D71" w:rsidRPr="005E46CE" w:rsidRDefault="00144D71" w:rsidP="00F97B80">
            <w:pPr>
              <w:spacing w:after="0" w:line="276" w:lineRule="auto"/>
              <w:jc w:val="right"/>
              <w:rPr>
                <w:rFonts w:ascii="Trebuchet MS" w:eastAsia="Times New Roman" w:hAnsi="Trebuchet MS" w:cs="Times New Roman"/>
                <w:snapToGrid w:val="0"/>
              </w:rPr>
            </w:pPr>
          </w:p>
        </w:tc>
        <w:tc>
          <w:tcPr>
            <w:tcW w:w="1540" w:type="dxa"/>
          </w:tcPr>
          <w:p w14:paraId="63933818" w14:textId="77777777" w:rsidR="00144D71" w:rsidRPr="005E46CE" w:rsidRDefault="00144D71" w:rsidP="00F97B80">
            <w:pPr>
              <w:spacing w:after="0" w:line="276" w:lineRule="auto"/>
              <w:jc w:val="right"/>
              <w:rPr>
                <w:rFonts w:ascii="Trebuchet MS" w:eastAsia="Times New Roman" w:hAnsi="Trebuchet MS" w:cs="Times New Roman"/>
                <w:snapToGrid w:val="0"/>
              </w:rPr>
            </w:pPr>
          </w:p>
        </w:tc>
        <w:tc>
          <w:tcPr>
            <w:tcW w:w="1466" w:type="dxa"/>
          </w:tcPr>
          <w:p w14:paraId="73D1BC2E" w14:textId="77777777" w:rsidR="00144D71" w:rsidRPr="005E46CE" w:rsidRDefault="00144D71" w:rsidP="00F97B80">
            <w:pPr>
              <w:spacing w:after="0" w:line="276" w:lineRule="auto"/>
              <w:jc w:val="right"/>
              <w:rPr>
                <w:rFonts w:ascii="Trebuchet MS" w:eastAsia="Times New Roman" w:hAnsi="Trebuchet MS" w:cs="Times New Roman"/>
                <w:snapToGrid w:val="0"/>
              </w:rPr>
            </w:pPr>
          </w:p>
        </w:tc>
      </w:tr>
      <w:tr w:rsidR="00144D71" w:rsidRPr="005E46CE" w14:paraId="53BF4C3A" w14:textId="502D32B6" w:rsidTr="00934357">
        <w:tc>
          <w:tcPr>
            <w:tcW w:w="1276" w:type="dxa"/>
            <w:vMerge/>
            <w:shd w:val="clear" w:color="auto" w:fill="538135" w:themeFill="accent6" w:themeFillShade="BF"/>
          </w:tcPr>
          <w:p w14:paraId="349B9052" w14:textId="77777777" w:rsidR="00144D71" w:rsidRPr="005E46CE" w:rsidRDefault="00144D71" w:rsidP="005E46CE">
            <w:pPr>
              <w:spacing w:after="0" w:line="276" w:lineRule="auto"/>
              <w:jc w:val="both"/>
              <w:rPr>
                <w:rFonts w:ascii="Trebuchet MS" w:eastAsia="Times New Roman" w:hAnsi="Trebuchet MS" w:cs="Times New Roman"/>
                <w:snapToGrid w:val="0"/>
                <w:color w:val="538135" w:themeColor="accent6" w:themeShade="BF"/>
              </w:rPr>
            </w:pPr>
          </w:p>
        </w:tc>
        <w:tc>
          <w:tcPr>
            <w:tcW w:w="3402" w:type="dxa"/>
            <w:shd w:val="clear" w:color="auto" w:fill="auto"/>
          </w:tcPr>
          <w:p w14:paraId="4EFC61DF" w14:textId="77777777" w:rsidR="00144D71" w:rsidRPr="005E46CE" w:rsidRDefault="00144D71" w:rsidP="005E46CE">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7:</w:t>
            </w:r>
          </w:p>
          <w:p w14:paraId="434377CF" w14:textId="77777777" w:rsidR="00144D71" w:rsidRPr="005E46CE" w:rsidRDefault="00144D71" w:rsidP="005E46CE">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Enhancing protection and preservation of nature, biodiversity, and green infrastructure, including in urban areas, and reducing all forms of pollution</w:t>
            </w:r>
          </w:p>
        </w:tc>
        <w:tc>
          <w:tcPr>
            <w:tcW w:w="1563" w:type="dxa"/>
            <w:shd w:val="clear" w:color="auto" w:fill="auto"/>
            <w:vAlign w:val="bottom"/>
          </w:tcPr>
          <w:p w14:paraId="0E582B33" w14:textId="77777777" w:rsidR="00144D71" w:rsidRPr="005E46CE" w:rsidRDefault="00144D71" w:rsidP="00F97B80">
            <w:pPr>
              <w:spacing w:after="0" w:line="276" w:lineRule="auto"/>
              <w:jc w:val="right"/>
              <w:rPr>
                <w:rFonts w:ascii="Trebuchet MS" w:eastAsia="Times New Roman" w:hAnsi="Trebuchet MS" w:cs="Times New Roman"/>
                <w:snapToGrid w:val="0"/>
              </w:rPr>
            </w:pPr>
          </w:p>
        </w:tc>
        <w:tc>
          <w:tcPr>
            <w:tcW w:w="1540" w:type="dxa"/>
          </w:tcPr>
          <w:p w14:paraId="0B3B1BFE" w14:textId="77777777" w:rsidR="00144D71" w:rsidRPr="005E46CE" w:rsidRDefault="00144D71" w:rsidP="00F97B80">
            <w:pPr>
              <w:spacing w:after="0" w:line="276" w:lineRule="auto"/>
              <w:jc w:val="right"/>
              <w:rPr>
                <w:rFonts w:ascii="Trebuchet MS" w:eastAsia="Times New Roman" w:hAnsi="Trebuchet MS" w:cs="Times New Roman"/>
                <w:snapToGrid w:val="0"/>
              </w:rPr>
            </w:pPr>
          </w:p>
        </w:tc>
        <w:tc>
          <w:tcPr>
            <w:tcW w:w="1466" w:type="dxa"/>
          </w:tcPr>
          <w:p w14:paraId="70FF4FA6" w14:textId="77777777" w:rsidR="00144D71" w:rsidRPr="005E46CE" w:rsidRDefault="00144D71" w:rsidP="00F97B80">
            <w:pPr>
              <w:spacing w:after="0" w:line="276" w:lineRule="auto"/>
              <w:jc w:val="right"/>
              <w:rPr>
                <w:rFonts w:ascii="Trebuchet MS" w:eastAsia="Times New Roman" w:hAnsi="Trebuchet MS" w:cs="Times New Roman"/>
                <w:snapToGrid w:val="0"/>
              </w:rPr>
            </w:pPr>
          </w:p>
        </w:tc>
      </w:tr>
      <w:tr w:rsidR="00534565" w:rsidRPr="005E46CE" w14:paraId="757134B4" w14:textId="0D9F83DA" w:rsidTr="00934357">
        <w:tc>
          <w:tcPr>
            <w:tcW w:w="4678" w:type="dxa"/>
            <w:gridSpan w:val="2"/>
            <w:shd w:val="clear" w:color="auto" w:fill="DEEAF6" w:themeFill="accent1" w:themeFillTint="33"/>
          </w:tcPr>
          <w:p w14:paraId="6CDC3E5C" w14:textId="77777777" w:rsidR="00534565" w:rsidRPr="005E46CE" w:rsidRDefault="00534565" w:rsidP="005E46CE">
            <w:pPr>
              <w:spacing w:after="0" w:line="276" w:lineRule="auto"/>
              <w:rPr>
                <w:rFonts w:ascii="Trebuchet MS" w:eastAsia="Times New Roman" w:hAnsi="Trebuchet MS" w:cs="Times New Roman"/>
                <w:b/>
                <w:snapToGrid w:val="0"/>
              </w:rPr>
            </w:pPr>
          </w:p>
          <w:p w14:paraId="585141D6" w14:textId="77777777" w:rsidR="00534565" w:rsidRPr="005E46CE" w:rsidRDefault="00534565" w:rsidP="005E46CE">
            <w:pPr>
              <w:spacing w:after="0" w:line="276" w:lineRule="auto"/>
              <w:rPr>
                <w:rFonts w:ascii="Trebuchet MS" w:eastAsia="Times New Roman" w:hAnsi="Trebuchet MS" w:cs="Times New Roman"/>
                <w:b/>
                <w:snapToGrid w:val="0"/>
              </w:rPr>
            </w:pPr>
            <w:r w:rsidRPr="005E46CE">
              <w:rPr>
                <w:rFonts w:ascii="Trebuchet MS" w:eastAsia="Times New Roman" w:hAnsi="Trebuchet MS" w:cs="Times New Roman"/>
                <w:b/>
                <w:snapToGrid w:val="0"/>
              </w:rPr>
              <w:t>TOTAL</w:t>
            </w:r>
          </w:p>
        </w:tc>
        <w:tc>
          <w:tcPr>
            <w:tcW w:w="1563" w:type="dxa"/>
            <w:shd w:val="clear" w:color="auto" w:fill="DEEAF6" w:themeFill="accent1" w:themeFillTint="33"/>
            <w:vAlign w:val="bottom"/>
          </w:tcPr>
          <w:p w14:paraId="405796AB" w14:textId="77777777" w:rsidR="00534565" w:rsidRPr="005E46CE" w:rsidRDefault="00534565" w:rsidP="00F97B80">
            <w:pPr>
              <w:spacing w:after="0" w:line="276" w:lineRule="auto"/>
              <w:jc w:val="right"/>
              <w:rPr>
                <w:rFonts w:ascii="Trebuchet MS" w:eastAsia="Times New Roman" w:hAnsi="Trebuchet MS" w:cs="Times New Roman"/>
                <w:b/>
                <w:snapToGrid w:val="0"/>
              </w:rPr>
            </w:pPr>
          </w:p>
        </w:tc>
        <w:tc>
          <w:tcPr>
            <w:tcW w:w="1540" w:type="dxa"/>
            <w:shd w:val="clear" w:color="auto" w:fill="DEEAF6" w:themeFill="accent1" w:themeFillTint="33"/>
          </w:tcPr>
          <w:p w14:paraId="1D541367" w14:textId="77777777" w:rsidR="00534565" w:rsidRPr="005E46CE" w:rsidRDefault="00534565" w:rsidP="00F97B80">
            <w:pPr>
              <w:spacing w:after="0" w:line="276" w:lineRule="auto"/>
              <w:jc w:val="right"/>
              <w:rPr>
                <w:rFonts w:ascii="Trebuchet MS" w:eastAsia="Times New Roman" w:hAnsi="Trebuchet MS" w:cs="Times New Roman"/>
                <w:b/>
                <w:snapToGrid w:val="0"/>
              </w:rPr>
            </w:pPr>
          </w:p>
        </w:tc>
        <w:tc>
          <w:tcPr>
            <w:tcW w:w="1466" w:type="dxa"/>
            <w:shd w:val="clear" w:color="auto" w:fill="DEEAF6" w:themeFill="accent1" w:themeFillTint="33"/>
          </w:tcPr>
          <w:p w14:paraId="3B91EF14" w14:textId="77777777" w:rsidR="00534565" w:rsidRPr="005E46CE" w:rsidRDefault="00534565" w:rsidP="00F97B80">
            <w:pPr>
              <w:spacing w:after="0" w:line="276" w:lineRule="auto"/>
              <w:jc w:val="right"/>
              <w:rPr>
                <w:rFonts w:ascii="Trebuchet MS" w:eastAsia="Times New Roman" w:hAnsi="Trebuchet MS" w:cs="Times New Roman"/>
                <w:b/>
                <w:snapToGrid w:val="0"/>
              </w:rPr>
            </w:pPr>
          </w:p>
        </w:tc>
      </w:tr>
    </w:tbl>
    <w:p w14:paraId="12FFCC96" w14:textId="77777777" w:rsidR="005E46CE" w:rsidRPr="005E46CE" w:rsidRDefault="005E46CE" w:rsidP="005E46CE">
      <w:pPr>
        <w:spacing w:after="0" w:line="276" w:lineRule="auto"/>
        <w:jc w:val="both"/>
        <w:rPr>
          <w:rFonts w:ascii="Trebuchet MS" w:eastAsia="Times New Roman" w:hAnsi="Trebuchet MS" w:cs="Times New Roman"/>
          <w:b/>
          <w:snapToGrid w:val="0"/>
          <w:u w:val="single"/>
        </w:rPr>
      </w:pPr>
    </w:p>
    <w:p w14:paraId="2E2C1CE6" w14:textId="7E2135CF" w:rsidR="00584119" w:rsidRPr="00584119" w:rsidRDefault="00584119" w:rsidP="00584119">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Interreg co-financing rate is </w:t>
      </w:r>
      <w:r w:rsidR="00154BE2">
        <w:rPr>
          <w:rFonts w:ascii="Trebuchet MS" w:eastAsia="Times New Roman" w:hAnsi="Trebuchet MS" w:cs="Times New Roman"/>
          <w:snapToGrid w:val="0"/>
        </w:rPr>
        <w:t xml:space="preserve">maximum </w:t>
      </w:r>
      <w:r w:rsidRPr="00584119">
        <w:rPr>
          <w:rFonts w:ascii="Trebuchet MS" w:eastAsia="Times New Roman" w:hAnsi="Trebuchet MS" w:cs="Times New Roman"/>
          <w:snapToGrid w:val="0"/>
        </w:rPr>
        <w:t xml:space="preserve">90%. Beneficiaries shall ensure the </w:t>
      </w:r>
      <w:r w:rsidR="000C2F46">
        <w:rPr>
          <w:rFonts w:ascii="Trebuchet MS" w:eastAsia="Times New Roman" w:hAnsi="Trebuchet MS" w:cs="Times New Roman"/>
          <w:snapToGrid w:val="0"/>
        </w:rPr>
        <w:t>required minimum 10%</w:t>
      </w:r>
      <w:r w:rsidRPr="00584119">
        <w:rPr>
          <w:rFonts w:ascii="Trebuchet MS" w:eastAsia="Times New Roman" w:hAnsi="Trebuchet MS" w:cs="Times New Roman"/>
          <w:snapToGrid w:val="0"/>
        </w:rPr>
        <w:t xml:space="preserve"> co-financing.</w:t>
      </w:r>
    </w:p>
    <w:p w14:paraId="4E98CBB3" w14:textId="77777777" w:rsidR="0078225E" w:rsidRPr="005E46CE" w:rsidRDefault="0078225E" w:rsidP="0078225E">
      <w:pPr>
        <w:spacing w:after="0" w:line="276" w:lineRule="auto"/>
        <w:jc w:val="both"/>
        <w:rPr>
          <w:rFonts w:ascii="Trebuchet MS" w:eastAsia="Times New Roman" w:hAnsi="Trebuchet MS" w:cs="Times New Roman"/>
          <w:snapToGrid w:val="0"/>
        </w:rPr>
      </w:pPr>
    </w:p>
    <w:p w14:paraId="49253F46" w14:textId="77777777" w:rsidR="004C7A25" w:rsidRPr="005E46CE" w:rsidRDefault="004C7A25" w:rsidP="004C7A25">
      <w:pPr>
        <w:keepNext/>
        <w:spacing w:after="0" w:line="276" w:lineRule="auto"/>
        <w:outlineLvl w:val="0"/>
        <w:rPr>
          <w:rFonts w:ascii="Trebuchet MS" w:eastAsia="Times New Roman" w:hAnsi="Trebuchet MS" w:cs="Times New Roman"/>
          <w:b/>
          <w:smallCaps/>
          <w:snapToGrid w:val="0"/>
          <w:kern w:val="28"/>
        </w:rPr>
      </w:pPr>
    </w:p>
    <w:p w14:paraId="34F92AE9" w14:textId="77777777" w:rsidR="004C7A25" w:rsidRPr="005E46CE" w:rsidRDefault="004C7A25" w:rsidP="004C7A25">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3" w:name="_Toc77667452"/>
      <w:bookmarkStart w:id="74" w:name="_Toc116389210"/>
      <w:r w:rsidRPr="005E46CE">
        <w:rPr>
          <w:rFonts w:ascii="Trebuchet MS" w:eastAsia="Times New Roman" w:hAnsi="Trebuchet MS" w:cs="Times New Roman"/>
          <w:b/>
          <w:smallCaps/>
          <w:snapToGrid w:val="0"/>
          <w:color w:val="FFFFFF"/>
        </w:rPr>
        <w:t>INDICATIVE TIMETABLE FOR SUBMISSION OF APPLICATIONS</w:t>
      </w:r>
      <w:bookmarkEnd w:id="73"/>
      <w:bookmarkEnd w:id="74"/>
    </w:p>
    <w:p w14:paraId="71A07276" w14:textId="3B35F840" w:rsidR="004C7A25" w:rsidRPr="00E31F7D" w:rsidRDefault="004C7A25" w:rsidP="004C7A25">
      <w:pPr>
        <w:spacing w:after="0" w:line="276" w:lineRule="auto"/>
        <w:contextualSpacing/>
        <w:jc w:val="both"/>
        <w:rPr>
          <w:rFonts w:ascii="Trebuchet MS" w:eastAsia="Times New Roman" w:hAnsi="Trebuchet MS" w:cs="Times New Roman"/>
          <w:snapToGrid w:val="0"/>
        </w:rPr>
      </w:pPr>
    </w:p>
    <w:p w14:paraId="5AF04C1C" w14:textId="77777777" w:rsidR="00E31F7D" w:rsidRPr="005E46CE" w:rsidRDefault="00E31F7D" w:rsidP="004C7A25">
      <w:pPr>
        <w:spacing w:after="0" w:line="276" w:lineRule="auto"/>
        <w:contextualSpacing/>
        <w:jc w:val="both"/>
        <w:rPr>
          <w:rFonts w:ascii="Trebuchet MS" w:eastAsia="Times New Roman" w:hAnsi="Trebuchet MS" w:cs="Times New Roman"/>
          <w:b/>
          <w:snapToGrid w:val="0"/>
        </w:rPr>
      </w:pPr>
    </w:p>
    <w:tbl>
      <w:tblPr>
        <w:tblW w:w="9432"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000" w:firstRow="0" w:lastRow="0" w:firstColumn="0" w:lastColumn="0" w:noHBand="0" w:noVBand="0"/>
      </w:tblPr>
      <w:tblGrid>
        <w:gridCol w:w="6172"/>
        <w:gridCol w:w="3260"/>
      </w:tblGrid>
      <w:tr w:rsidR="004C7A25" w:rsidRPr="005E46CE" w14:paraId="14E6DEF0" w14:textId="77777777" w:rsidTr="003C1027">
        <w:tc>
          <w:tcPr>
            <w:tcW w:w="6172" w:type="dxa"/>
            <w:shd w:val="clear" w:color="auto" w:fill="FFE599"/>
          </w:tcPr>
          <w:p w14:paraId="33540D62" w14:textId="41204DFB" w:rsidR="004C7A25" w:rsidRPr="00B40743" w:rsidRDefault="00A76247" w:rsidP="003C1027">
            <w:pPr>
              <w:spacing w:after="0" w:line="276" w:lineRule="auto"/>
              <w:contextualSpacing/>
              <w:rPr>
                <w:rFonts w:ascii="Trebuchet MS" w:eastAsia="Times New Roman" w:hAnsi="Trebuchet MS" w:cs="Times New Roman"/>
                <w:snapToGrid w:val="0"/>
              </w:rPr>
            </w:pPr>
            <w:r>
              <w:rPr>
                <w:rFonts w:ascii="Trebuchet MS" w:eastAsia="Times New Roman" w:hAnsi="Trebuchet MS" w:cs="Times New Roman"/>
                <w:snapToGrid w:val="0"/>
              </w:rPr>
              <w:t>Launch of the call</w:t>
            </w:r>
          </w:p>
        </w:tc>
        <w:tc>
          <w:tcPr>
            <w:tcW w:w="3260" w:type="dxa"/>
            <w:shd w:val="clear" w:color="auto" w:fill="FFE599"/>
          </w:tcPr>
          <w:p w14:paraId="3A922D76" w14:textId="0683C65D" w:rsidR="004C7A25" w:rsidRPr="00861810" w:rsidRDefault="00A76247" w:rsidP="002B06F9">
            <w:pPr>
              <w:spacing w:after="0" w:line="276" w:lineRule="auto"/>
              <w:contextualSpacing/>
              <w:jc w:val="both"/>
              <w:rPr>
                <w:rFonts w:ascii="Trebuchet MS" w:eastAsia="Times New Roman" w:hAnsi="Trebuchet MS" w:cs="Times New Roman"/>
                <w:snapToGrid w:val="0"/>
              </w:rPr>
            </w:pPr>
            <w:r w:rsidRPr="00861810">
              <w:rPr>
                <w:rFonts w:ascii="Trebuchet MS" w:eastAsia="Times New Roman" w:hAnsi="Trebuchet MS" w:cs="Times New Roman"/>
                <w:snapToGrid w:val="0"/>
              </w:rPr>
              <w:t xml:space="preserve"> </w:t>
            </w:r>
          </w:p>
        </w:tc>
      </w:tr>
      <w:tr w:rsidR="00A76247" w:rsidRPr="005E46CE" w14:paraId="351B6DD6" w14:textId="77777777" w:rsidTr="003C1027">
        <w:tc>
          <w:tcPr>
            <w:tcW w:w="6172" w:type="dxa"/>
            <w:shd w:val="clear" w:color="auto" w:fill="FFE599"/>
          </w:tcPr>
          <w:p w14:paraId="5FDF60B4" w14:textId="0C647F0F" w:rsidR="00A76247" w:rsidRPr="00B40743" w:rsidRDefault="00A76247" w:rsidP="003C1027">
            <w:pPr>
              <w:spacing w:after="0" w:line="276" w:lineRule="auto"/>
              <w:contextualSpacing/>
              <w:rPr>
                <w:rFonts w:ascii="Trebuchet MS" w:eastAsia="Times New Roman" w:hAnsi="Trebuchet MS" w:cs="Times New Roman"/>
                <w:snapToGrid w:val="0"/>
              </w:rPr>
            </w:pPr>
            <w:r w:rsidRPr="00B40743">
              <w:rPr>
                <w:rFonts w:ascii="Trebuchet MS" w:eastAsia="Times New Roman" w:hAnsi="Trebuchet MS" w:cs="Times New Roman"/>
                <w:snapToGrid w:val="0"/>
              </w:rPr>
              <w:t>Deadline for request for any clarifications from the JS</w:t>
            </w:r>
          </w:p>
        </w:tc>
        <w:tc>
          <w:tcPr>
            <w:tcW w:w="3260" w:type="dxa"/>
            <w:shd w:val="clear" w:color="auto" w:fill="FFE599"/>
          </w:tcPr>
          <w:p w14:paraId="178DC717" w14:textId="18CA4CAE" w:rsidR="00A76247" w:rsidRPr="00861810" w:rsidRDefault="00A76247" w:rsidP="003C1027">
            <w:pPr>
              <w:spacing w:after="0" w:line="276" w:lineRule="auto"/>
              <w:contextualSpacing/>
              <w:jc w:val="both"/>
              <w:rPr>
                <w:rFonts w:ascii="Trebuchet MS" w:eastAsia="Times New Roman" w:hAnsi="Trebuchet MS" w:cs="Times New Roman"/>
                <w:snapToGrid w:val="0"/>
              </w:rPr>
            </w:pPr>
          </w:p>
        </w:tc>
      </w:tr>
      <w:tr w:rsidR="004C7A25" w:rsidRPr="005E46CE" w14:paraId="292C74A2" w14:textId="77777777" w:rsidTr="003C1027">
        <w:tc>
          <w:tcPr>
            <w:tcW w:w="6172" w:type="dxa"/>
            <w:shd w:val="clear" w:color="auto" w:fill="FFE599"/>
          </w:tcPr>
          <w:p w14:paraId="78035335" w14:textId="77777777" w:rsidR="004C7A25" w:rsidRPr="00B40743" w:rsidRDefault="004C7A25" w:rsidP="003C1027">
            <w:pPr>
              <w:spacing w:after="0" w:line="276" w:lineRule="auto"/>
              <w:contextualSpacing/>
              <w:rPr>
                <w:rFonts w:ascii="Trebuchet MS" w:eastAsia="Times New Roman" w:hAnsi="Trebuchet MS" w:cs="Times New Roman"/>
                <w:snapToGrid w:val="0"/>
              </w:rPr>
            </w:pPr>
            <w:r w:rsidRPr="00B40743">
              <w:rPr>
                <w:rFonts w:ascii="Trebuchet MS" w:eastAsia="Times New Roman" w:hAnsi="Trebuchet MS" w:cs="Times New Roman"/>
                <w:snapToGrid w:val="0"/>
              </w:rPr>
              <w:t>Last date on which clarifications are issued by the JS</w:t>
            </w:r>
          </w:p>
        </w:tc>
        <w:tc>
          <w:tcPr>
            <w:tcW w:w="3260" w:type="dxa"/>
            <w:shd w:val="clear" w:color="auto" w:fill="FFE599"/>
          </w:tcPr>
          <w:p w14:paraId="329C1709" w14:textId="23EC5F9E" w:rsidR="004C7A25" w:rsidRPr="00861810" w:rsidRDefault="004C7A25" w:rsidP="003246F7">
            <w:pPr>
              <w:spacing w:after="0" w:line="276" w:lineRule="auto"/>
              <w:contextualSpacing/>
              <w:jc w:val="both"/>
              <w:rPr>
                <w:rFonts w:ascii="Trebuchet MS" w:eastAsia="Times New Roman" w:hAnsi="Trebuchet MS" w:cs="Times New Roman"/>
                <w:snapToGrid w:val="0"/>
              </w:rPr>
            </w:pPr>
          </w:p>
        </w:tc>
      </w:tr>
      <w:tr w:rsidR="004C7A25" w:rsidRPr="005E46CE" w14:paraId="3F2F38BD" w14:textId="77777777" w:rsidTr="003C1027">
        <w:tc>
          <w:tcPr>
            <w:tcW w:w="6172" w:type="dxa"/>
            <w:shd w:val="clear" w:color="auto" w:fill="FFE599"/>
          </w:tcPr>
          <w:p w14:paraId="298345D1" w14:textId="77777777" w:rsidR="004C7A25" w:rsidRPr="005E46CE" w:rsidRDefault="004C7A25" w:rsidP="003C1027">
            <w:pPr>
              <w:spacing w:after="0" w:line="276" w:lineRule="auto"/>
              <w:contextualSpacing/>
              <w:rPr>
                <w:rFonts w:ascii="Trebuchet MS" w:eastAsia="Times New Roman" w:hAnsi="Trebuchet MS" w:cs="Times New Roman"/>
                <w:snapToGrid w:val="0"/>
              </w:rPr>
            </w:pPr>
            <w:r w:rsidRPr="005E46CE">
              <w:rPr>
                <w:rFonts w:ascii="Trebuchet MS" w:eastAsia="Times New Roman" w:hAnsi="Trebuchet MS" w:cs="Times New Roman"/>
                <w:snapToGrid w:val="0"/>
              </w:rPr>
              <w:t>Deadline for submission of Applications</w:t>
            </w:r>
          </w:p>
          <w:p w14:paraId="2C1A2A09" w14:textId="77777777" w:rsidR="004C7A25" w:rsidRPr="005E46CE" w:rsidRDefault="004C7A25" w:rsidP="003C1027">
            <w:pPr>
              <w:spacing w:after="0" w:line="276" w:lineRule="auto"/>
              <w:contextualSpacing/>
              <w:rPr>
                <w:rFonts w:ascii="Trebuchet MS" w:eastAsia="Times New Roman" w:hAnsi="Trebuchet MS" w:cs="Times New Roman"/>
                <w:b/>
                <w:snapToGrid w:val="0"/>
              </w:rPr>
            </w:pPr>
            <w:r w:rsidRPr="005E46CE">
              <w:rPr>
                <w:rFonts w:ascii="Trebuchet MS" w:eastAsia="Times New Roman" w:hAnsi="Trebuchet MS" w:cs="Times New Roman"/>
                <w:b/>
                <w:snapToGrid w:val="0"/>
              </w:rPr>
              <w:t>Please take the time zone differences into account.</w:t>
            </w:r>
          </w:p>
        </w:tc>
        <w:tc>
          <w:tcPr>
            <w:tcW w:w="3260" w:type="dxa"/>
            <w:shd w:val="clear" w:color="auto" w:fill="FFE599"/>
          </w:tcPr>
          <w:p w14:paraId="4EC38E19" w14:textId="1CDA9F3C" w:rsidR="004C7A25" w:rsidRPr="00861810" w:rsidRDefault="004C7A25" w:rsidP="002B06F9">
            <w:pPr>
              <w:spacing w:after="0" w:line="276" w:lineRule="auto"/>
              <w:contextualSpacing/>
              <w:jc w:val="both"/>
              <w:rPr>
                <w:rFonts w:ascii="Trebuchet MS" w:eastAsia="Times New Roman" w:hAnsi="Trebuchet MS" w:cs="Times New Roman"/>
                <w:snapToGrid w:val="0"/>
              </w:rPr>
            </w:pPr>
          </w:p>
        </w:tc>
      </w:tr>
    </w:tbl>
    <w:p w14:paraId="11A08B78" w14:textId="77777777" w:rsidR="004C7A25" w:rsidRPr="005E46CE" w:rsidRDefault="004C7A25" w:rsidP="004C7A25">
      <w:pPr>
        <w:spacing w:after="0" w:line="276" w:lineRule="auto"/>
        <w:jc w:val="both"/>
        <w:rPr>
          <w:rFonts w:ascii="Trebuchet MS" w:eastAsia="Times New Roman" w:hAnsi="Trebuchet MS" w:cs="Times New Roman"/>
          <w:snapToGrid w:val="0"/>
        </w:rPr>
      </w:pPr>
    </w:p>
    <w:p w14:paraId="47F5B207" w14:textId="29E79D11" w:rsidR="00C82D92" w:rsidRPr="00C82D92" w:rsidRDefault="00C82D92" w:rsidP="00C82D92">
      <w:pPr>
        <w:spacing w:after="0" w:line="276" w:lineRule="auto"/>
        <w:jc w:val="both"/>
        <w:rPr>
          <w:rFonts w:ascii="Trebuchet MS" w:eastAsia="Times New Roman" w:hAnsi="Trebuchet MS" w:cs="Times New Roman"/>
          <w:snapToGrid w:val="0"/>
        </w:rPr>
      </w:pPr>
      <w:r w:rsidRPr="00C82D92">
        <w:rPr>
          <w:rFonts w:ascii="Trebuchet MS" w:eastAsia="Times New Roman" w:hAnsi="Trebuchet MS" w:cs="Times New Roman"/>
          <w:snapToGrid w:val="0"/>
        </w:rPr>
        <w:t>All Applications should be solely submitted through the Joint electronic monitoring system (</w:t>
      </w:r>
      <w:proofErr w:type="spellStart"/>
      <w:r w:rsidRPr="00C82D92">
        <w:rPr>
          <w:rFonts w:ascii="Trebuchet MS" w:eastAsia="Times New Roman" w:hAnsi="Trebuchet MS" w:cs="Times New Roman"/>
          <w:snapToGrid w:val="0"/>
        </w:rPr>
        <w:t>Jems</w:t>
      </w:r>
      <w:proofErr w:type="spellEnd"/>
      <w:r w:rsidRPr="00C82D92">
        <w:rPr>
          <w:rFonts w:ascii="Trebuchet MS" w:eastAsia="Times New Roman" w:hAnsi="Trebuchet MS" w:cs="Times New Roman"/>
          <w:snapToGrid w:val="0"/>
        </w:rPr>
        <w:t>) of the Programme</w:t>
      </w:r>
      <w:r w:rsidR="004E4F5C">
        <w:rPr>
          <w:rFonts w:ascii="Trebuchet MS" w:eastAsia="Times New Roman" w:hAnsi="Trebuchet MS" w:cs="Times New Roman"/>
          <w:snapToGrid w:val="0"/>
        </w:rPr>
        <w:t xml:space="preserve">, </w:t>
      </w:r>
      <w:r w:rsidR="004E4F5C" w:rsidRPr="005E46CE">
        <w:rPr>
          <w:rFonts w:ascii="Trebuchet MS" w:eastAsia="Times New Roman" w:hAnsi="Trebuchet MS" w:cs="Times New Roman"/>
          <w:snapToGrid w:val="0"/>
        </w:rPr>
        <w:t>unless otherwise instructed by the Managing Authority</w:t>
      </w:r>
      <w:r w:rsidRPr="00C82D92">
        <w:rPr>
          <w:rFonts w:ascii="Trebuchet MS" w:eastAsia="Times New Roman" w:hAnsi="Trebuchet MS" w:cs="Times New Roman"/>
          <w:snapToGrid w:val="0"/>
        </w:rPr>
        <w:t>.</w:t>
      </w:r>
      <w:r w:rsidR="004E4F5C">
        <w:rPr>
          <w:rFonts w:ascii="Trebuchet MS" w:eastAsia="Times New Roman" w:hAnsi="Trebuchet MS" w:cs="Times New Roman"/>
          <w:snapToGrid w:val="0"/>
        </w:rPr>
        <w:t xml:space="preserve"> T</w:t>
      </w:r>
      <w:r w:rsidR="004E4F5C" w:rsidRPr="00C82D92">
        <w:rPr>
          <w:rFonts w:ascii="Trebuchet MS" w:eastAsia="Times New Roman" w:hAnsi="Trebuchet MS" w:cs="Times New Roman"/>
          <w:snapToGrid w:val="0"/>
        </w:rPr>
        <w:t xml:space="preserve">he </w:t>
      </w:r>
      <w:r w:rsidR="004E4F5C" w:rsidRPr="00A11124">
        <w:rPr>
          <w:rFonts w:ascii="Trebuchet MS" w:eastAsia="Times New Roman" w:hAnsi="Trebuchet MS" w:cs="Times New Roman"/>
          <w:snapToGrid w:val="0"/>
        </w:rPr>
        <w:t>Joint electronic monitoring system (</w:t>
      </w:r>
      <w:proofErr w:type="spellStart"/>
      <w:r w:rsidR="004E4F5C" w:rsidRPr="00A11124">
        <w:rPr>
          <w:rFonts w:ascii="Trebuchet MS" w:eastAsia="Times New Roman" w:hAnsi="Trebuchet MS" w:cs="Times New Roman"/>
          <w:snapToGrid w:val="0"/>
        </w:rPr>
        <w:t>Jems</w:t>
      </w:r>
      <w:proofErr w:type="spellEnd"/>
      <w:r w:rsidR="004E4F5C" w:rsidRPr="00A11124">
        <w:rPr>
          <w:rFonts w:ascii="Trebuchet MS" w:eastAsia="Times New Roman" w:hAnsi="Trebuchet MS" w:cs="Times New Roman"/>
          <w:snapToGrid w:val="0"/>
        </w:rPr>
        <w:t xml:space="preserve">) can be accessed on the Programme website </w:t>
      </w:r>
      <w:r w:rsidR="004E4F5C" w:rsidRPr="00E31F7D">
        <w:rPr>
          <w:rFonts w:ascii="Trebuchet MS" w:eastAsia="Times New Roman" w:hAnsi="Trebuchet MS" w:cs="Times New Roman"/>
          <w:snapToGrid w:val="0"/>
        </w:rPr>
        <w:t>(www.</w:t>
      </w:r>
      <w:r w:rsidR="00E31F7D" w:rsidRPr="00E31F7D">
        <w:t xml:space="preserve"> </w:t>
      </w:r>
      <w:r w:rsidR="00E31F7D" w:rsidRPr="00E31F7D">
        <w:rPr>
          <w:rFonts w:ascii="Trebuchet MS" w:eastAsia="Times New Roman" w:hAnsi="Trebuchet MS" w:cs="Times New Roman"/>
          <w:snapToGrid w:val="0"/>
        </w:rPr>
        <w:t>blacksea-cbc.net</w:t>
      </w:r>
      <w:r w:rsidR="004E4F5C" w:rsidRPr="00E31F7D">
        <w:rPr>
          <w:rFonts w:ascii="Trebuchet MS" w:eastAsia="Times New Roman" w:hAnsi="Trebuchet MS" w:cs="Times New Roman"/>
          <w:snapToGrid w:val="0"/>
        </w:rPr>
        <w:t>).</w:t>
      </w:r>
    </w:p>
    <w:p w14:paraId="57134825" w14:textId="77777777" w:rsidR="004C7A25" w:rsidRDefault="004C7A25" w:rsidP="004C7A25">
      <w:pPr>
        <w:spacing w:after="0" w:line="276" w:lineRule="auto"/>
        <w:jc w:val="both"/>
        <w:rPr>
          <w:rFonts w:ascii="Trebuchet MS" w:eastAsia="Times New Roman" w:hAnsi="Trebuchet MS" w:cs="Times New Roman"/>
          <w:snapToGrid w:val="0"/>
        </w:rPr>
      </w:pPr>
    </w:p>
    <w:p w14:paraId="19C38D35" w14:textId="77777777" w:rsidR="004C7A25" w:rsidRPr="005E46CE" w:rsidRDefault="004C7A25" w:rsidP="004C7A25">
      <w:pPr>
        <w:spacing w:after="0" w:line="276" w:lineRule="auto"/>
        <w:jc w:val="both"/>
        <w:rPr>
          <w:rFonts w:ascii="Trebuchet MS" w:eastAsia="Times New Roman" w:hAnsi="Trebuchet MS" w:cs="Times New Roman"/>
          <w:b/>
          <w:snapToGrid w:val="0"/>
        </w:rPr>
      </w:pPr>
      <w:r w:rsidRPr="005E46CE">
        <w:rPr>
          <w:rFonts w:ascii="Trebuchet MS" w:eastAsia="Times New Roman" w:hAnsi="Trebuchet MS" w:cs="Times New Roman"/>
          <w:b/>
          <w:snapToGrid w:val="0"/>
        </w:rPr>
        <w:t xml:space="preserve">The </w:t>
      </w:r>
      <w:proofErr w:type="spellStart"/>
      <w:r w:rsidRPr="005E46CE">
        <w:rPr>
          <w:rFonts w:ascii="Trebuchet MS" w:eastAsia="Times New Roman" w:hAnsi="Trebuchet MS" w:cs="Times New Roman"/>
          <w:b/>
          <w:snapToGrid w:val="0"/>
        </w:rPr>
        <w:t>Jems</w:t>
      </w:r>
      <w:proofErr w:type="spellEnd"/>
      <w:r w:rsidRPr="005E46CE">
        <w:rPr>
          <w:rFonts w:ascii="Trebuchet MS" w:eastAsia="Times New Roman" w:hAnsi="Trebuchet MS" w:cs="Times New Roman"/>
          <w:b/>
          <w:snapToGrid w:val="0"/>
        </w:rPr>
        <w:t xml:space="preserve"> does not allow submission of any Application after the deadline.</w:t>
      </w:r>
    </w:p>
    <w:p w14:paraId="7E0CF4F4" w14:textId="77777777" w:rsidR="004C7A25" w:rsidRDefault="004C7A25" w:rsidP="004C7A25">
      <w:pPr>
        <w:spacing w:after="0" w:line="276" w:lineRule="auto"/>
        <w:jc w:val="both"/>
        <w:rPr>
          <w:rFonts w:ascii="Trebuchet MS" w:eastAsia="Times New Roman" w:hAnsi="Trebuchet MS" w:cs="Times New Roman"/>
          <w:b/>
          <w:snapToGrid w:val="0"/>
        </w:rPr>
      </w:pPr>
    </w:p>
    <w:p w14:paraId="1FAE336F" w14:textId="77777777" w:rsidR="00C0287D" w:rsidRDefault="004C7A25" w:rsidP="004C7A25">
      <w:pPr>
        <w:spacing w:after="0" w:line="276" w:lineRule="auto"/>
        <w:jc w:val="both"/>
        <w:rPr>
          <w:rFonts w:ascii="Trebuchet MS" w:eastAsia="Times New Roman" w:hAnsi="Trebuchet MS" w:cs="Times New Roman"/>
          <w:snapToGrid w:val="0"/>
        </w:rPr>
      </w:pPr>
      <w:r w:rsidRPr="005E46CE">
        <w:rPr>
          <w:rFonts w:ascii="Trebuchet MS" w:eastAsia="Times New Roman" w:hAnsi="Trebuchet MS" w:cs="Times New Roman"/>
          <w:snapToGrid w:val="0"/>
        </w:rPr>
        <w:t xml:space="preserve">The Applicants assume full responsibility for submitting the applications and </w:t>
      </w:r>
      <w:r w:rsidRPr="00E31F7D">
        <w:rPr>
          <w:rFonts w:ascii="Trebuchet MS" w:eastAsia="Times New Roman" w:hAnsi="Trebuchet MS" w:cs="Times New Roman"/>
          <w:snapToGrid w:val="0"/>
        </w:rPr>
        <w:t>annexes</w:t>
      </w:r>
      <w:r w:rsidRPr="005E46CE">
        <w:rPr>
          <w:rFonts w:ascii="Trebuchet MS" w:eastAsia="Times New Roman" w:hAnsi="Trebuchet MS" w:cs="Times New Roman"/>
          <w:snapToGrid w:val="0"/>
        </w:rPr>
        <w:t xml:space="preserve"> before the deadline. It is therefore in the interest of the Applicants to submit the applications and upload all required </w:t>
      </w:r>
      <w:r w:rsidR="00B40743">
        <w:rPr>
          <w:rFonts w:ascii="Trebuchet MS" w:eastAsia="Times New Roman" w:hAnsi="Trebuchet MS" w:cs="Times New Roman"/>
          <w:snapToGrid w:val="0"/>
        </w:rPr>
        <w:t>documents</w:t>
      </w:r>
      <w:r w:rsidRPr="005E46CE">
        <w:rPr>
          <w:rFonts w:ascii="Trebuchet MS" w:eastAsia="Times New Roman" w:hAnsi="Trebuchet MS" w:cs="Times New Roman"/>
          <w:snapToGrid w:val="0"/>
        </w:rPr>
        <w:t xml:space="preserve"> in due time</w:t>
      </w:r>
      <w:r w:rsidR="000C2F46">
        <w:rPr>
          <w:rFonts w:ascii="Trebuchet MS" w:eastAsia="Times New Roman" w:hAnsi="Trebuchet MS" w:cs="Times New Roman"/>
          <w:snapToGrid w:val="0"/>
        </w:rPr>
        <w:t>,</w:t>
      </w:r>
      <w:r w:rsidRPr="005E46CE">
        <w:rPr>
          <w:rFonts w:ascii="Trebuchet MS" w:eastAsia="Times New Roman" w:hAnsi="Trebuchet MS" w:cs="Times New Roman"/>
          <w:snapToGrid w:val="0"/>
        </w:rPr>
        <w:t xml:space="preserve"> thus avoiding any problems which may occur in the last moments before the deadline</w:t>
      </w:r>
      <w:r w:rsidR="000C2F46">
        <w:rPr>
          <w:rFonts w:ascii="Trebuchet MS" w:eastAsia="Times New Roman" w:hAnsi="Trebuchet MS" w:cs="Times New Roman"/>
          <w:snapToGrid w:val="0"/>
        </w:rPr>
        <w:t>.</w:t>
      </w:r>
    </w:p>
    <w:p w14:paraId="5CE35C56" w14:textId="77777777" w:rsidR="00C0287D" w:rsidRDefault="00C0287D" w:rsidP="004C7A25">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242"/>
      </w:tblGrid>
      <w:tr w:rsidR="001C239F" w14:paraId="51F3C2A8" w14:textId="77777777" w:rsidTr="00187BB5">
        <w:tc>
          <w:tcPr>
            <w:tcW w:w="9242" w:type="dxa"/>
            <w:shd w:val="clear" w:color="auto" w:fill="FFF2CC" w:themeFill="accent4" w:themeFillTint="33"/>
          </w:tcPr>
          <w:p w14:paraId="299F5B43" w14:textId="77777777" w:rsidR="001C239F" w:rsidRPr="00554AD9" w:rsidRDefault="001C239F" w:rsidP="001C239F">
            <w:pPr>
              <w:spacing w:line="276" w:lineRule="auto"/>
              <w:jc w:val="center"/>
              <w:rPr>
                <w:rFonts w:ascii="Trebuchet MS" w:hAnsi="Trebuchet MS"/>
                <w:b/>
                <w:snapToGrid w:val="0"/>
                <w:color w:val="C00000"/>
                <w:sz w:val="22"/>
                <w:szCs w:val="22"/>
              </w:rPr>
            </w:pPr>
            <w:r w:rsidRPr="00554AD9">
              <w:rPr>
                <w:rFonts w:ascii="Trebuchet MS" w:hAnsi="Trebuchet MS"/>
                <w:b/>
                <w:snapToGrid w:val="0"/>
                <w:color w:val="C00000"/>
                <w:sz w:val="22"/>
                <w:szCs w:val="22"/>
              </w:rPr>
              <w:t>TAKE NOTE</w:t>
            </w:r>
          </w:p>
          <w:p w14:paraId="08E28680" w14:textId="77777777" w:rsidR="001C239F" w:rsidRPr="00554AD9" w:rsidRDefault="001C239F" w:rsidP="001C239F">
            <w:pPr>
              <w:spacing w:line="276" w:lineRule="auto"/>
              <w:jc w:val="center"/>
              <w:rPr>
                <w:rFonts w:ascii="Trebuchet MS" w:hAnsi="Trebuchet MS"/>
                <w:b/>
                <w:snapToGrid w:val="0"/>
                <w:color w:val="C00000"/>
                <w:sz w:val="22"/>
                <w:szCs w:val="22"/>
              </w:rPr>
            </w:pPr>
          </w:p>
          <w:p w14:paraId="3EAE651E" w14:textId="4BF0147E" w:rsidR="001C239F" w:rsidRPr="00554AD9" w:rsidRDefault="001C239F" w:rsidP="001C239F">
            <w:pPr>
              <w:spacing w:line="276" w:lineRule="auto"/>
              <w:rPr>
                <w:rFonts w:ascii="Trebuchet MS" w:hAnsi="Trebuchet MS"/>
                <w:snapToGrid w:val="0"/>
                <w:sz w:val="22"/>
                <w:szCs w:val="22"/>
              </w:rPr>
            </w:pPr>
            <w:proofErr w:type="spellStart"/>
            <w:r w:rsidRPr="00554AD9">
              <w:rPr>
                <w:rFonts w:ascii="Trebuchet MS" w:hAnsi="Trebuchet MS"/>
                <w:snapToGrid w:val="0"/>
                <w:sz w:val="22"/>
                <w:szCs w:val="22"/>
              </w:rPr>
              <w:t>Jems</w:t>
            </w:r>
            <w:proofErr w:type="spellEnd"/>
            <w:r w:rsidRPr="00554AD9">
              <w:rPr>
                <w:rFonts w:ascii="Trebuchet MS" w:hAnsi="Trebuchet MS"/>
                <w:snapToGrid w:val="0"/>
                <w:sz w:val="22"/>
                <w:szCs w:val="22"/>
              </w:rPr>
              <w:t xml:space="preserve"> provides the option for pre-submission checks. This means that prior to submission of the application</w:t>
            </w:r>
            <w:r w:rsidR="004D5521" w:rsidRPr="00554AD9">
              <w:rPr>
                <w:rFonts w:ascii="Trebuchet MS" w:hAnsi="Trebuchet MS"/>
                <w:snapToGrid w:val="0"/>
                <w:sz w:val="22"/>
                <w:szCs w:val="22"/>
              </w:rPr>
              <w:t>,</w:t>
            </w:r>
            <w:r w:rsidRPr="00554AD9">
              <w:rPr>
                <w:rFonts w:ascii="Trebuchet MS" w:hAnsi="Trebuchet MS"/>
                <w:snapToGrid w:val="0"/>
                <w:sz w:val="22"/>
                <w:szCs w:val="22"/>
              </w:rPr>
              <w:t xml:space="preserve"> </w:t>
            </w:r>
            <w:proofErr w:type="spellStart"/>
            <w:r w:rsidR="008342D0" w:rsidRPr="00554AD9">
              <w:rPr>
                <w:rFonts w:ascii="Trebuchet MS" w:hAnsi="Trebuchet MS"/>
                <w:snapToGrid w:val="0"/>
                <w:sz w:val="22"/>
                <w:szCs w:val="22"/>
              </w:rPr>
              <w:t>Jems</w:t>
            </w:r>
            <w:proofErr w:type="spellEnd"/>
            <w:r w:rsidR="008342D0" w:rsidRPr="00554AD9">
              <w:rPr>
                <w:rFonts w:ascii="Trebuchet MS" w:hAnsi="Trebuchet MS"/>
                <w:snapToGrid w:val="0"/>
                <w:sz w:val="22"/>
                <w:szCs w:val="22"/>
              </w:rPr>
              <w:t xml:space="preserve"> </w:t>
            </w:r>
            <w:r w:rsidRPr="00554AD9">
              <w:rPr>
                <w:rFonts w:ascii="Trebuchet MS" w:hAnsi="Trebuchet MS"/>
                <w:snapToGrid w:val="0"/>
                <w:sz w:val="22"/>
                <w:szCs w:val="22"/>
              </w:rPr>
              <w:t xml:space="preserve">“verifies” that all mandatory fields are filled in with at least 1(one) word. </w:t>
            </w:r>
            <w:r w:rsidRPr="00554AD9">
              <w:rPr>
                <w:rFonts w:ascii="Trebuchet MS" w:hAnsi="Trebuchet MS"/>
                <w:b/>
                <w:snapToGrid w:val="0"/>
                <w:sz w:val="22"/>
                <w:szCs w:val="22"/>
              </w:rPr>
              <w:t xml:space="preserve">In case </w:t>
            </w:r>
            <w:r w:rsidR="008342D0" w:rsidRPr="00554AD9">
              <w:rPr>
                <w:rFonts w:ascii="Trebuchet MS" w:hAnsi="Trebuchet MS"/>
                <w:b/>
                <w:snapToGrid w:val="0"/>
                <w:sz w:val="22"/>
                <w:szCs w:val="22"/>
              </w:rPr>
              <w:t xml:space="preserve">a mandatory field is not filled in, </w:t>
            </w:r>
            <w:proofErr w:type="spellStart"/>
            <w:r w:rsidR="008342D0" w:rsidRPr="00554AD9">
              <w:rPr>
                <w:rFonts w:ascii="Trebuchet MS" w:hAnsi="Trebuchet MS"/>
                <w:b/>
                <w:snapToGrid w:val="0"/>
                <w:sz w:val="22"/>
                <w:szCs w:val="22"/>
              </w:rPr>
              <w:t>Jems</w:t>
            </w:r>
            <w:proofErr w:type="spellEnd"/>
            <w:r w:rsidR="008342D0" w:rsidRPr="00554AD9">
              <w:rPr>
                <w:rFonts w:ascii="Trebuchet MS" w:hAnsi="Trebuchet MS"/>
                <w:b/>
                <w:snapToGrid w:val="0"/>
                <w:sz w:val="22"/>
                <w:szCs w:val="22"/>
              </w:rPr>
              <w:t xml:space="preserve"> does</w:t>
            </w:r>
            <w:r w:rsidRPr="00554AD9">
              <w:rPr>
                <w:rFonts w:ascii="Trebuchet MS" w:hAnsi="Trebuchet MS"/>
                <w:b/>
                <w:snapToGrid w:val="0"/>
                <w:sz w:val="22"/>
                <w:szCs w:val="22"/>
              </w:rPr>
              <w:t xml:space="preserve"> not allow submission of the application</w:t>
            </w:r>
            <w:r w:rsidR="008342D0" w:rsidRPr="00554AD9">
              <w:rPr>
                <w:rFonts w:ascii="Trebuchet MS" w:hAnsi="Trebuchet MS"/>
                <w:snapToGrid w:val="0"/>
                <w:sz w:val="22"/>
                <w:szCs w:val="22"/>
              </w:rPr>
              <w:t xml:space="preserve">. It indicates </w:t>
            </w:r>
            <w:r w:rsidR="004D5521" w:rsidRPr="00554AD9">
              <w:rPr>
                <w:rFonts w:ascii="Trebuchet MS" w:hAnsi="Trebuchet MS"/>
                <w:snapToGrid w:val="0"/>
                <w:sz w:val="22"/>
                <w:szCs w:val="22"/>
              </w:rPr>
              <w:t xml:space="preserve">however, </w:t>
            </w:r>
            <w:r w:rsidR="008342D0" w:rsidRPr="00554AD9">
              <w:rPr>
                <w:rFonts w:ascii="Trebuchet MS" w:hAnsi="Trebuchet MS"/>
                <w:snapToGrid w:val="0"/>
                <w:sz w:val="22"/>
                <w:szCs w:val="22"/>
              </w:rPr>
              <w:t xml:space="preserve">in which section information has to be introduced. </w:t>
            </w:r>
          </w:p>
          <w:p w14:paraId="436A08FD" w14:textId="77777777" w:rsidR="001C239F" w:rsidRPr="00554AD9" w:rsidRDefault="001C239F" w:rsidP="001C239F">
            <w:pPr>
              <w:spacing w:line="276" w:lineRule="auto"/>
              <w:rPr>
                <w:rFonts w:ascii="Trebuchet MS" w:hAnsi="Trebuchet MS"/>
                <w:snapToGrid w:val="0"/>
                <w:sz w:val="22"/>
                <w:szCs w:val="22"/>
              </w:rPr>
            </w:pPr>
          </w:p>
          <w:p w14:paraId="40532D0B" w14:textId="544F0FF2" w:rsidR="001C239F" w:rsidRPr="004D5521" w:rsidRDefault="001C239F" w:rsidP="008342D0">
            <w:pPr>
              <w:spacing w:line="276" w:lineRule="auto"/>
              <w:rPr>
                <w:rFonts w:ascii="Trebuchet MS" w:hAnsi="Trebuchet MS"/>
                <w:b/>
                <w:snapToGrid w:val="0"/>
              </w:rPr>
            </w:pPr>
            <w:r w:rsidRPr="00554AD9">
              <w:rPr>
                <w:rFonts w:ascii="Trebuchet MS" w:hAnsi="Trebuchet MS"/>
                <w:b/>
                <w:snapToGrid w:val="0"/>
                <w:sz w:val="22"/>
                <w:szCs w:val="22"/>
              </w:rPr>
              <w:t xml:space="preserve">Still, </w:t>
            </w:r>
            <w:r w:rsidR="008342D0" w:rsidRPr="00554AD9">
              <w:rPr>
                <w:rFonts w:ascii="Trebuchet MS" w:hAnsi="Trebuchet MS"/>
                <w:b/>
                <w:snapToGrid w:val="0"/>
                <w:sz w:val="22"/>
                <w:szCs w:val="22"/>
              </w:rPr>
              <w:t>i</w:t>
            </w:r>
            <w:r w:rsidRPr="00554AD9">
              <w:rPr>
                <w:rFonts w:ascii="Trebuchet MS" w:hAnsi="Trebuchet MS"/>
                <w:b/>
                <w:snapToGrid w:val="0"/>
                <w:sz w:val="22"/>
                <w:szCs w:val="22"/>
              </w:rPr>
              <w:t xml:space="preserve">t is the </w:t>
            </w:r>
            <w:r w:rsidR="004D5521" w:rsidRPr="00554AD9">
              <w:rPr>
                <w:rFonts w:ascii="Trebuchet MS" w:hAnsi="Trebuchet MS"/>
                <w:b/>
                <w:snapToGrid w:val="0"/>
                <w:sz w:val="22"/>
                <w:szCs w:val="22"/>
              </w:rPr>
              <w:t xml:space="preserve">full </w:t>
            </w:r>
            <w:r w:rsidRPr="00554AD9">
              <w:rPr>
                <w:rFonts w:ascii="Trebuchet MS" w:hAnsi="Trebuchet MS"/>
                <w:b/>
                <w:snapToGrid w:val="0"/>
                <w:sz w:val="22"/>
                <w:szCs w:val="22"/>
              </w:rPr>
              <w:t xml:space="preserve">responsibility of the applicant to ensure the quality of the information introduced in all these fields.  </w:t>
            </w:r>
          </w:p>
        </w:tc>
      </w:tr>
    </w:tbl>
    <w:p w14:paraId="14DAFF40" w14:textId="77777777" w:rsidR="001C239F" w:rsidRDefault="001C239F" w:rsidP="004C7A25">
      <w:pPr>
        <w:spacing w:after="0" w:line="276" w:lineRule="auto"/>
        <w:jc w:val="both"/>
        <w:rPr>
          <w:rFonts w:ascii="Trebuchet MS" w:eastAsia="Times New Roman" w:hAnsi="Trebuchet MS" w:cs="Times New Roman"/>
          <w:snapToGrid w:val="0"/>
        </w:rPr>
      </w:pPr>
    </w:p>
    <w:p w14:paraId="59B05DE7" w14:textId="77777777" w:rsidR="004C7A25" w:rsidRDefault="004C7A25" w:rsidP="004C7A25">
      <w:pPr>
        <w:spacing w:after="0" w:line="276" w:lineRule="auto"/>
        <w:jc w:val="both"/>
        <w:rPr>
          <w:rFonts w:ascii="Trebuchet MS" w:eastAsia="Times New Roman" w:hAnsi="Trebuchet MS" w:cs="Times New Roman"/>
          <w:snapToGrid w:val="0"/>
          <w:highlight w:val="yellow"/>
        </w:rPr>
      </w:pPr>
    </w:p>
    <w:p w14:paraId="38F0E8D4" w14:textId="0A1B8D9A" w:rsidR="00385040" w:rsidRDefault="00385040" w:rsidP="004C7A25">
      <w:pPr>
        <w:spacing w:after="0" w:line="276" w:lineRule="auto"/>
        <w:jc w:val="both"/>
        <w:rPr>
          <w:rFonts w:ascii="Trebuchet MS" w:eastAsia="Times New Roman" w:hAnsi="Trebuchet MS" w:cs="Times New Roman"/>
          <w:snapToGrid w:val="0"/>
          <w:highlight w:val="yellow"/>
        </w:rPr>
      </w:pPr>
      <w:r w:rsidRPr="00A11124">
        <w:rPr>
          <w:rFonts w:ascii="Trebuchet MS" w:eastAsia="Times New Roman" w:hAnsi="Trebuchet MS" w:cs="Times New Roman"/>
          <w:snapToGrid w:val="0"/>
        </w:rPr>
        <w:t xml:space="preserve">Any modification of the indicative calendar shall be published on the Programme website </w:t>
      </w:r>
      <w:r w:rsidRPr="00E31F7D">
        <w:rPr>
          <w:rFonts w:ascii="Trebuchet MS" w:eastAsia="Times New Roman" w:hAnsi="Trebuchet MS" w:cs="Times New Roman"/>
          <w:snapToGrid w:val="0"/>
        </w:rPr>
        <w:t>(</w:t>
      </w:r>
      <w:hyperlink r:id="rId12" w:history="1">
        <w:r w:rsidRPr="00E31F7D">
          <w:rPr>
            <w:rStyle w:val="Hyperlink"/>
            <w:rFonts w:ascii="Trebuchet MS" w:eastAsia="Times New Roman" w:hAnsi="Trebuchet MS" w:cs="Times New Roman"/>
            <w:snapToGrid w:val="0"/>
          </w:rPr>
          <w:t>www.blacksea-cbc.net</w:t>
        </w:r>
      </w:hyperlink>
      <w:r w:rsidRPr="00E31F7D">
        <w:rPr>
          <w:rFonts w:ascii="Trebuchet MS" w:eastAsia="Times New Roman" w:hAnsi="Trebuchet MS" w:cs="Times New Roman"/>
          <w:snapToGrid w:val="0"/>
        </w:rPr>
        <w:t>)</w:t>
      </w:r>
      <w:r w:rsidRPr="00A11124">
        <w:rPr>
          <w:rFonts w:ascii="Trebuchet MS" w:eastAsia="Times New Roman" w:hAnsi="Trebuchet MS" w:cs="Times New Roman"/>
          <w:snapToGrid w:val="0"/>
        </w:rPr>
        <w:t xml:space="preserve"> and/or</w:t>
      </w:r>
      <w:r w:rsidR="00FD3E89">
        <w:rPr>
          <w:rFonts w:ascii="Trebuchet MS" w:eastAsia="Times New Roman" w:hAnsi="Trebuchet MS" w:cs="Times New Roman"/>
          <w:snapToGrid w:val="0"/>
        </w:rPr>
        <w:t xml:space="preserve"> </w:t>
      </w:r>
      <w:r w:rsidR="00FD3E89" w:rsidRPr="00AC3CA1">
        <w:rPr>
          <w:rFonts w:ascii="Trebuchet MS" w:hAnsi="Trebuchet MS"/>
        </w:rPr>
        <w:t>programme social media</w:t>
      </w:r>
      <w:r w:rsidR="006C3AD9">
        <w:rPr>
          <w:rFonts w:ascii="Trebuchet MS" w:hAnsi="Trebuchet MS"/>
        </w:rPr>
        <w:t xml:space="preserve"> (</w:t>
      </w:r>
      <w:hyperlink r:id="rId13" w:history="1">
        <w:r w:rsidR="006C3AD9" w:rsidRPr="005605CC">
          <w:rPr>
            <w:rStyle w:val="Hyperlink"/>
            <w:rFonts w:ascii="Trebuchet MS" w:hAnsi="Trebuchet MS"/>
          </w:rPr>
          <w:t>www.facebook.com/BlackSeaBasin</w:t>
        </w:r>
      </w:hyperlink>
      <w:r w:rsidR="006C3AD9">
        <w:rPr>
          <w:rFonts w:ascii="Trebuchet MS" w:hAnsi="Trebuchet MS"/>
        </w:rPr>
        <w:t xml:space="preserve"> and/or </w:t>
      </w:r>
      <w:hyperlink r:id="rId14" w:history="1">
        <w:r w:rsidR="006C3AD9" w:rsidRPr="005605CC">
          <w:rPr>
            <w:rStyle w:val="Hyperlink"/>
            <w:rFonts w:ascii="Trebuchet MS" w:hAnsi="Trebuchet MS"/>
          </w:rPr>
          <w:t>www.instagram.com/blackseabasincbc</w:t>
        </w:r>
      </w:hyperlink>
      <w:r w:rsidR="006C3AD9">
        <w:rPr>
          <w:rFonts w:ascii="Trebuchet MS" w:hAnsi="Trebuchet MS"/>
        </w:rPr>
        <w:t>)</w:t>
      </w:r>
      <w:r w:rsidR="00FD3E89">
        <w:rPr>
          <w:rFonts w:ascii="Trebuchet MS" w:hAnsi="Trebuchet MS"/>
        </w:rPr>
        <w:t>.</w:t>
      </w:r>
    </w:p>
    <w:p w14:paraId="0D11232C" w14:textId="77777777" w:rsidR="004C7A25" w:rsidRDefault="004C7A25" w:rsidP="004C7A25">
      <w:pPr>
        <w:spacing w:after="0" w:line="276" w:lineRule="auto"/>
        <w:jc w:val="both"/>
        <w:rPr>
          <w:rFonts w:ascii="Trebuchet MS" w:eastAsia="Times New Roman" w:hAnsi="Trebuchet MS" w:cs="Times New Roman"/>
          <w:snapToGrid w:val="0"/>
        </w:rPr>
      </w:pPr>
    </w:p>
    <w:p w14:paraId="657F1950" w14:textId="77777777" w:rsidR="004C7A25" w:rsidRPr="005E46CE" w:rsidRDefault="004C7A25" w:rsidP="004C7A25">
      <w:pPr>
        <w:spacing w:after="0" w:line="276" w:lineRule="auto"/>
        <w:jc w:val="both"/>
        <w:rPr>
          <w:rFonts w:ascii="Trebuchet MS" w:eastAsia="Times New Roman" w:hAnsi="Trebuchet MS" w:cs="Times New Roman"/>
          <w:snapToGrid w:val="0"/>
        </w:rPr>
      </w:pPr>
    </w:p>
    <w:p w14:paraId="57FAF318" w14:textId="77777777" w:rsidR="004C7A25" w:rsidRPr="005E46CE" w:rsidRDefault="004C7A25" w:rsidP="004C7A25">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5" w:name="_Toc116389211"/>
      <w:r>
        <w:rPr>
          <w:rFonts w:ascii="Trebuchet MS" w:eastAsia="Times New Roman" w:hAnsi="Trebuchet MS" w:cs="Times New Roman"/>
          <w:b/>
          <w:smallCaps/>
          <w:snapToGrid w:val="0"/>
          <w:color w:val="FFFFFF"/>
        </w:rPr>
        <w:t>SUPPORT IN PREPARING THE APPLICATION FORM</w:t>
      </w:r>
      <w:bookmarkEnd w:id="75"/>
    </w:p>
    <w:p w14:paraId="514CC22C" w14:textId="77777777" w:rsidR="004C7A25" w:rsidRPr="005E46CE" w:rsidRDefault="004C7A25" w:rsidP="004C7A25">
      <w:pPr>
        <w:spacing w:after="0" w:line="276" w:lineRule="auto"/>
        <w:jc w:val="both"/>
        <w:rPr>
          <w:rFonts w:ascii="Trebuchet MS" w:eastAsia="Times New Roman" w:hAnsi="Trebuchet MS" w:cs="Times New Roman"/>
          <w:snapToGrid w:val="0"/>
        </w:rPr>
      </w:pPr>
    </w:p>
    <w:p w14:paraId="08C205C1" w14:textId="77777777" w:rsidR="004C7A25" w:rsidRDefault="004C7A25" w:rsidP="004C7A25">
      <w:pPr>
        <w:rPr>
          <w:rFonts w:ascii="Trebuchet MS" w:eastAsia="Times New Roman" w:hAnsi="Trebuchet MS" w:cs="Times New Roman"/>
          <w:snapToGrid w:val="0"/>
        </w:rPr>
      </w:pPr>
      <w:r>
        <w:rPr>
          <w:rFonts w:ascii="Trebuchet MS" w:eastAsia="Times New Roman" w:hAnsi="Trebuchet MS" w:cs="Times New Roman"/>
          <w:snapToGrid w:val="0"/>
        </w:rPr>
        <w:t>Guidance and support will be provided through:</w:t>
      </w:r>
    </w:p>
    <w:p w14:paraId="16636295" w14:textId="5E140763" w:rsidR="004C7A25" w:rsidRDefault="004C7A25" w:rsidP="00E31F7D">
      <w:pPr>
        <w:pStyle w:val="ListParagraph"/>
        <w:numPr>
          <w:ilvl w:val="0"/>
          <w:numId w:val="8"/>
        </w:numPr>
        <w:rPr>
          <w:rFonts w:ascii="Trebuchet MS" w:eastAsia="Times New Roman" w:hAnsi="Trebuchet MS" w:cs="Times New Roman"/>
          <w:snapToGrid w:val="0"/>
        </w:rPr>
      </w:pPr>
      <w:r>
        <w:rPr>
          <w:rFonts w:ascii="Trebuchet MS" w:eastAsia="Times New Roman" w:hAnsi="Trebuchet MS" w:cs="Times New Roman"/>
          <w:snapToGrid w:val="0"/>
        </w:rPr>
        <w:t>Programme website</w:t>
      </w:r>
      <w:r w:rsidR="00554AD9">
        <w:rPr>
          <w:rFonts w:ascii="Trebuchet MS" w:eastAsia="Times New Roman" w:hAnsi="Trebuchet MS" w:cs="Times New Roman"/>
          <w:snapToGrid w:val="0"/>
        </w:rPr>
        <w:t>:</w:t>
      </w:r>
      <w:r>
        <w:rPr>
          <w:rFonts w:ascii="Trebuchet MS" w:eastAsia="Times New Roman" w:hAnsi="Trebuchet MS" w:cs="Times New Roman"/>
          <w:snapToGrid w:val="0"/>
        </w:rPr>
        <w:t xml:space="preserve"> </w:t>
      </w:r>
      <w:hyperlink r:id="rId15" w:history="1">
        <w:r w:rsidRPr="00554AD9">
          <w:rPr>
            <w:rStyle w:val="Hyperlink"/>
            <w:rFonts w:ascii="Trebuchet MS" w:eastAsia="Times New Roman" w:hAnsi="Trebuchet MS" w:cs="Times New Roman"/>
            <w:snapToGrid w:val="0"/>
          </w:rPr>
          <w:t>www.</w:t>
        </w:r>
        <w:r w:rsidR="00E31F7D" w:rsidRPr="00554AD9">
          <w:rPr>
            <w:rStyle w:val="Hyperlink"/>
          </w:rPr>
          <w:t xml:space="preserve"> </w:t>
        </w:r>
        <w:r w:rsidR="00E31F7D" w:rsidRPr="00554AD9">
          <w:rPr>
            <w:rStyle w:val="Hyperlink"/>
            <w:rFonts w:ascii="Trebuchet MS" w:eastAsia="Times New Roman" w:hAnsi="Trebuchet MS" w:cs="Times New Roman"/>
            <w:snapToGrid w:val="0"/>
          </w:rPr>
          <w:t>blacksea-cbc.net</w:t>
        </w:r>
      </w:hyperlink>
      <w:r>
        <w:rPr>
          <w:rFonts w:ascii="Trebuchet MS" w:eastAsia="Times New Roman" w:hAnsi="Trebuchet MS" w:cs="Times New Roman"/>
          <w:snapToGrid w:val="0"/>
        </w:rPr>
        <w:t xml:space="preserve"> – where the following information can be accessed:</w:t>
      </w:r>
    </w:p>
    <w:p w14:paraId="7DC99AB5" w14:textId="0C16CAA0" w:rsidR="004C7A25" w:rsidRDefault="004C7A25" w:rsidP="00640BFC">
      <w:pPr>
        <w:pStyle w:val="ListParagraph"/>
        <w:numPr>
          <w:ilvl w:val="0"/>
          <w:numId w:val="9"/>
        </w:numPr>
        <w:jc w:val="both"/>
        <w:rPr>
          <w:rFonts w:ascii="Trebuchet MS" w:eastAsia="Times New Roman" w:hAnsi="Trebuchet MS" w:cs="Times New Roman"/>
          <w:snapToGrid w:val="0"/>
        </w:rPr>
      </w:pPr>
      <w:r>
        <w:rPr>
          <w:rFonts w:ascii="Trebuchet MS" w:eastAsia="Times New Roman" w:hAnsi="Trebuchet MS" w:cs="Times New Roman"/>
          <w:snapToGrid w:val="0"/>
        </w:rPr>
        <w:t xml:space="preserve">information related to this programme, this call for proposals as well </w:t>
      </w:r>
      <w:r w:rsidR="00B40743">
        <w:rPr>
          <w:rFonts w:ascii="Trebuchet MS" w:eastAsia="Times New Roman" w:hAnsi="Trebuchet MS" w:cs="Times New Roman"/>
          <w:snapToGrid w:val="0"/>
        </w:rPr>
        <w:t>information regarding</w:t>
      </w:r>
      <w:r>
        <w:rPr>
          <w:rFonts w:ascii="Trebuchet MS" w:eastAsia="Times New Roman" w:hAnsi="Trebuchet MS" w:cs="Times New Roman"/>
          <w:snapToGrid w:val="0"/>
        </w:rPr>
        <w:t xml:space="preserve"> previous Black Sea Basin programmes; </w:t>
      </w:r>
    </w:p>
    <w:p w14:paraId="3A4114E1" w14:textId="77777777" w:rsidR="004C7A25" w:rsidRDefault="004C7A25" w:rsidP="00640BFC">
      <w:pPr>
        <w:pStyle w:val="ListParagraph"/>
        <w:numPr>
          <w:ilvl w:val="0"/>
          <w:numId w:val="9"/>
        </w:numPr>
        <w:jc w:val="both"/>
        <w:rPr>
          <w:rFonts w:ascii="Trebuchet MS" w:eastAsia="Times New Roman" w:hAnsi="Trebuchet MS" w:cs="Times New Roman"/>
          <w:snapToGrid w:val="0"/>
        </w:rPr>
      </w:pPr>
      <w:r>
        <w:rPr>
          <w:rFonts w:ascii="Trebuchet MS" w:eastAsia="Times New Roman" w:hAnsi="Trebuchet MS" w:cs="Times New Roman"/>
          <w:snapToGrid w:val="0"/>
        </w:rPr>
        <w:t>answers to frequently asked questions;</w:t>
      </w:r>
    </w:p>
    <w:p w14:paraId="6DCAD0C8" w14:textId="77777777" w:rsidR="004C7A25" w:rsidRDefault="004C7A25" w:rsidP="00640BFC">
      <w:pPr>
        <w:pStyle w:val="ListParagraph"/>
        <w:numPr>
          <w:ilvl w:val="0"/>
          <w:numId w:val="9"/>
        </w:numPr>
        <w:jc w:val="both"/>
        <w:rPr>
          <w:rFonts w:ascii="Trebuchet MS" w:eastAsia="Times New Roman" w:hAnsi="Trebuchet MS" w:cs="Times New Roman"/>
          <w:snapToGrid w:val="0"/>
        </w:rPr>
      </w:pPr>
      <w:r>
        <w:rPr>
          <w:rFonts w:ascii="Trebuchet MS" w:eastAsia="Times New Roman" w:hAnsi="Trebuchet MS" w:cs="Times New Roman"/>
          <w:snapToGrid w:val="0"/>
        </w:rPr>
        <w:t xml:space="preserve">news and information on applicant events (see point 2 below); </w:t>
      </w:r>
    </w:p>
    <w:p w14:paraId="74D06D06" w14:textId="416C54E1" w:rsidR="00640BFC" w:rsidRDefault="004C7A25" w:rsidP="00640BFC">
      <w:pPr>
        <w:pStyle w:val="ListParagraph"/>
        <w:numPr>
          <w:ilvl w:val="0"/>
          <w:numId w:val="9"/>
        </w:numPr>
        <w:jc w:val="both"/>
        <w:rPr>
          <w:rFonts w:ascii="Trebuchet MS" w:eastAsia="Times New Roman" w:hAnsi="Trebuchet MS" w:cs="Times New Roman"/>
          <w:snapToGrid w:val="0"/>
        </w:rPr>
      </w:pPr>
      <w:proofErr w:type="gramStart"/>
      <w:r>
        <w:rPr>
          <w:rFonts w:ascii="Trebuchet MS" w:eastAsia="Times New Roman" w:hAnsi="Trebuchet MS" w:cs="Times New Roman"/>
          <w:snapToGrid w:val="0"/>
        </w:rPr>
        <w:t>information</w:t>
      </w:r>
      <w:proofErr w:type="gramEnd"/>
      <w:r>
        <w:rPr>
          <w:rFonts w:ascii="Trebuchet MS" w:eastAsia="Times New Roman" w:hAnsi="Trebuchet MS" w:cs="Times New Roman"/>
          <w:snapToGrid w:val="0"/>
        </w:rPr>
        <w:t xml:space="preserve"> on Programme management structures which include contact details of </w:t>
      </w:r>
      <w:r w:rsidRPr="00654CB5">
        <w:rPr>
          <w:rFonts w:ascii="Trebuchet MS" w:eastAsia="Times New Roman" w:hAnsi="Trebuchet MS" w:cs="Times New Roman"/>
          <w:snapToGrid w:val="0"/>
        </w:rPr>
        <w:t>Contact</w:t>
      </w:r>
      <w:r>
        <w:rPr>
          <w:rFonts w:ascii="Trebuchet MS" w:eastAsia="Times New Roman" w:hAnsi="Trebuchet MS" w:cs="Times New Roman"/>
          <w:snapToGrid w:val="0"/>
        </w:rPr>
        <w:t xml:space="preserve"> Points representatives in each participating country, where applicants can ask additional information on possible national obligations and/or legislation</w:t>
      </w:r>
      <w:r w:rsidR="005542B5">
        <w:rPr>
          <w:rFonts w:ascii="Trebuchet MS" w:eastAsia="Times New Roman" w:hAnsi="Trebuchet MS" w:cs="Times New Roman"/>
          <w:snapToGrid w:val="0"/>
        </w:rPr>
        <w:t>.</w:t>
      </w:r>
    </w:p>
    <w:p w14:paraId="17ECBA42" w14:textId="1C1A10DD" w:rsidR="004C7A25" w:rsidRPr="00640BFC" w:rsidRDefault="00992EFD" w:rsidP="005542B5">
      <w:pPr>
        <w:pStyle w:val="ListParagraph"/>
        <w:ind w:left="1440"/>
        <w:jc w:val="both"/>
        <w:rPr>
          <w:rFonts w:ascii="Trebuchet MS" w:eastAsia="Times New Roman" w:hAnsi="Trebuchet MS" w:cs="Times New Roman"/>
          <w:snapToGrid w:val="0"/>
        </w:rPr>
      </w:pPr>
      <w:r w:rsidRPr="00640BFC">
        <w:rPr>
          <w:rFonts w:ascii="Trebuchet MS" w:eastAsia="Times New Roman" w:hAnsi="Trebuchet MS" w:cs="Times New Roman"/>
          <w:snapToGrid w:val="0"/>
        </w:rPr>
        <w:t xml:space="preserve"> </w:t>
      </w:r>
    </w:p>
    <w:p w14:paraId="0AE99FAF" w14:textId="77777777" w:rsidR="002D3044" w:rsidRPr="002D3044" w:rsidRDefault="004C7A25" w:rsidP="00B5648C">
      <w:pPr>
        <w:pStyle w:val="ListParagraph"/>
        <w:numPr>
          <w:ilvl w:val="0"/>
          <w:numId w:val="8"/>
        </w:numPr>
        <w:ind w:left="360"/>
        <w:jc w:val="both"/>
        <w:rPr>
          <w:rFonts w:ascii="Trebuchet MS" w:hAnsi="Trebuchet MS"/>
        </w:rPr>
      </w:pPr>
      <w:r w:rsidRPr="002D3044">
        <w:rPr>
          <w:rFonts w:ascii="Trebuchet MS" w:eastAsia="Times New Roman" w:hAnsi="Trebuchet MS" w:cs="Times New Roman"/>
          <w:snapToGrid w:val="0"/>
        </w:rPr>
        <w:t>Webinars, workshops, info days - will be organised to provide applicants with basic programme, call and country specific information</w:t>
      </w:r>
      <w:r w:rsidR="00810B3E" w:rsidRPr="002D3044">
        <w:rPr>
          <w:rFonts w:ascii="Trebuchet MS" w:eastAsia="Times New Roman" w:hAnsi="Trebuchet MS" w:cs="Times New Roman"/>
          <w:snapToGrid w:val="0"/>
        </w:rPr>
        <w:t>;</w:t>
      </w:r>
      <w:r w:rsidRPr="002D3044">
        <w:rPr>
          <w:rFonts w:ascii="Trebuchet MS" w:eastAsia="Times New Roman" w:hAnsi="Trebuchet MS" w:cs="Times New Roman"/>
          <w:snapToGrid w:val="0"/>
        </w:rPr>
        <w:t xml:space="preserve"> </w:t>
      </w:r>
    </w:p>
    <w:p w14:paraId="44FC096D" w14:textId="6773D685" w:rsidR="004C7A25" w:rsidRPr="002D3044" w:rsidRDefault="00527239" w:rsidP="00B5648C">
      <w:pPr>
        <w:pStyle w:val="ListParagraph"/>
        <w:numPr>
          <w:ilvl w:val="0"/>
          <w:numId w:val="8"/>
        </w:numPr>
        <w:ind w:left="360"/>
        <w:jc w:val="both"/>
        <w:rPr>
          <w:rFonts w:ascii="Trebuchet MS" w:hAnsi="Trebuchet MS"/>
        </w:rPr>
      </w:pPr>
      <w:r w:rsidRPr="002D3044">
        <w:rPr>
          <w:rFonts w:ascii="Trebuchet MS" w:eastAsia="Times New Roman" w:hAnsi="Trebuchet MS" w:cs="Times New Roman"/>
          <w:snapToGrid w:val="0"/>
        </w:rPr>
        <w:t>Support</w:t>
      </w:r>
      <w:r w:rsidR="004C7A25" w:rsidRPr="002D3044">
        <w:rPr>
          <w:rFonts w:ascii="Trebuchet MS" w:eastAsia="Times New Roman" w:hAnsi="Trebuchet MS" w:cs="Times New Roman"/>
          <w:snapToGrid w:val="0"/>
        </w:rPr>
        <w:t xml:space="preserve"> (phone</w:t>
      </w:r>
      <w:r w:rsidR="00992EFD" w:rsidRPr="002D3044">
        <w:rPr>
          <w:rFonts w:ascii="Trebuchet MS" w:eastAsia="Times New Roman" w:hAnsi="Trebuchet MS" w:cs="Times New Roman"/>
          <w:snapToGrid w:val="0"/>
        </w:rPr>
        <w:t>, email,</w:t>
      </w:r>
      <w:r w:rsidR="004C7A25" w:rsidRPr="002D3044">
        <w:rPr>
          <w:rFonts w:ascii="Trebuchet MS" w:eastAsia="Times New Roman" w:hAnsi="Trebuchet MS" w:cs="Times New Roman"/>
          <w:snapToGrid w:val="0"/>
        </w:rPr>
        <w:t xml:space="preserve"> on-line) – </w:t>
      </w:r>
      <w:r w:rsidR="002D3044" w:rsidRPr="002D3044">
        <w:rPr>
          <w:rFonts w:ascii="Trebuchet MS" w:eastAsia="Times New Roman" w:hAnsi="Trebuchet MS" w:cs="Times New Roman"/>
          <w:snapToGrid w:val="0"/>
        </w:rPr>
        <w:t>a</w:t>
      </w:r>
      <w:r w:rsidR="004C7A25" w:rsidRPr="002D3044">
        <w:rPr>
          <w:rFonts w:ascii="Trebuchet MS" w:eastAsia="Times New Roman" w:hAnsi="Trebuchet MS" w:cs="Times New Roman"/>
          <w:snapToGrid w:val="0"/>
        </w:rPr>
        <w:t xml:space="preserve">ny clarification on preparation and submission of the application shall be addressed to the JS, </w:t>
      </w:r>
      <w:r w:rsidR="002D3044" w:rsidRPr="002D3044">
        <w:rPr>
          <w:rFonts w:ascii="Trebuchet MS" w:eastAsia="Times New Roman" w:hAnsi="Trebuchet MS" w:cs="Times New Roman"/>
          <w:snapToGrid w:val="0"/>
        </w:rPr>
        <w:t>at: office@bsb.adrse.ro</w:t>
      </w:r>
      <w:r w:rsidR="004C7A25" w:rsidRPr="002D3044">
        <w:rPr>
          <w:rFonts w:ascii="Trebuchet MS" w:eastAsia="Times New Roman" w:hAnsi="Trebuchet MS" w:cs="Times New Roman"/>
          <w:i/>
          <w:snapToGrid w:val="0"/>
        </w:rPr>
        <w:t>.</w:t>
      </w:r>
    </w:p>
    <w:sectPr w:rsidR="004C7A25" w:rsidRPr="002D3044">
      <w:headerReference w:type="default" r:id="rId16"/>
      <w:footerReference w:type="default" r:id="rId1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5C30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E4572" w16cex:dateUtc="2022-07-29T08:39:00Z"/>
  <w16cex:commentExtensible w16cex:durableId="268E4612" w16cex:dateUtc="2022-07-29T08:42:00Z"/>
  <w16cex:commentExtensible w16cex:durableId="268E4753" w16cex:dateUtc="2022-07-29T08:47:00Z"/>
  <w16cex:commentExtensible w16cex:durableId="268E4770" w16cex:dateUtc="2022-07-29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EDF3A7" w16cid:durableId="26839E26"/>
  <w16cid:commentId w16cid:paraId="7486A28D" w16cid:durableId="268E4572"/>
  <w16cid:commentId w16cid:paraId="7B7D9B9B" w16cid:durableId="26812748"/>
  <w16cid:commentId w16cid:paraId="4EADBBA0" w16cid:durableId="268E4612"/>
  <w16cid:commentId w16cid:paraId="4E04895B" w16cid:durableId="26812838"/>
  <w16cid:commentId w16cid:paraId="6274EB0E" w16cid:durableId="268128BF"/>
  <w16cid:commentId w16cid:paraId="4A3360A1" w16cid:durableId="26839F10"/>
  <w16cid:commentId w16cid:paraId="52DBAF09" w16cid:durableId="26839F41"/>
  <w16cid:commentId w16cid:paraId="3433E337" w16cid:durableId="2683A01B"/>
  <w16cid:commentId w16cid:paraId="53A35949" w16cid:durableId="268E4753"/>
  <w16cid:commentId w16cid:paraId="27353DB2" w16cid:durableId="268E47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956B64" w14:textId="77777777" w:rsidR="00B5648C" w:rsidRDefault="00B5648C" w:rsidP="005E46CE">
      <w:pPr>
        <w:spacing w:after="0" w:line="240" w:lineRule="auto"/>
      </w:pPr>
      <w:r>
        <w:separator/>
      </w:r>
    </w:p>
  </w:endnote>
  <w:endnote w:type="continuationSeparator" w:id="0">
    <w:p w14:paraId="6FEA65C5" w14:textId="77777777" w:rsidR="00B5648C" w:rsidRDefault="00B5648C"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640574"/>
      <w:docPartObj>
        <w:docPartGallery w:val="Page Numbers (Bottom of Page)"/>
        <w:docPartUnique/>
      </w:docPartObj>
    </w:sdtPr>
    <w:sdtEndPr>
      <w:rPr>
        <w:noProof/>
      </w:rPr>
    </w:sdtEndPr>
    <w:sdtContent>
      <w:p w14:paraId="0EDDDD39" w14:textId="7DF8D8C0" w:rsidR="00B5648C" w:rsidRDefault="00B5648C">
        <w:pPr>
          <w:pStyle w:val="Footer"/>
          <w:jc w:val="right"/>
        </w:pPr>
        <w:r>
          <w:fldChar w:fldCharType="begin"/>
        </w:r>
        <w:r>
          <w:instrText xml:space="preserve"> PAGE   \* MERGEFORMAT </w:instrText>
        </w:r>
        <w:r>
          <w:fldChar w:fldCharType="separate"/>
        </w:r>
        <w:r w:rsidR="00495B13">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2B924" w14:textId="77777777" w:rsidR="00B5648C" w:rsidRDefault="00B5648C" w:rsidP="005E46CE">
      <w:pPr>
        <w:spacing w:after="0" w:line="240" w:lineRule="auto"/>
      </w:pPr>
      <w:r>
        <w:separator/>
      </w:r>
    </w:p>
  </w:footnote>
  <w:footnote w:type="continuationSeparator" w:id="0">
    <w:p w14:paraId="24BFEBFB" w14:textId="77777777" w:rsidR="00B5648C" w:rsidRDefault="00B5648C" w:rsidP="005E46CE">
      <w:pPr>
        <w:spacing w:after="0" w:line="240" w:lineRule="auto"/>
      </w:pPr>
      <w:r>
        <w:continuationSeparator/>
      </w:r>
    </w:p>
  </w:footnote>
  <w:footnote w:id="1">
    <w:p w14:paraId="77136312" w14:textId="6275B278" w:rsidR="00B5648C" w:rsidRPr="009960A8" w:rsidRDefault="00B5648C" w:rsidP="009960A8">
      <w:pPr>
        <w:pStyle w:val="FootnoteText"/>
        <w:rPr>
          <w:rFonts w:ascii="Trebuchet MS" w:hAnsi="Trebuchet MS"/>
          <w:sz w:val="18"/>
          <w:szCs w:val="18"/>
        </w:rPr>
      </w:pPr>
      <w:r w:rsidRPr="009960A8">
        <w:rPr>
          <w:rStyle w:val="FootnoteReference"/>
          <w:rFonts w:ascii="Trebuchet MS" w:hAnsi="Trebuchet MS"/>
          <w:sz w:val="18"/>
          <w:szCs w:val="18"/>
        </w:rPr>
        <w:footnoteRef/>
      </w:r>
      <w:r w:rsidRPr="009960A8">
        <w:rPr>
          <w:rFonts w:ascii="Trebuchet MS" w:hAnsi="Trebuchet MS"/>
          <w:sz w:val="18"/>
          <w:szCs w:val="18"/>
        </w:rPr>
        <w:t xml:space="preserve"> </w:t>
      </w:r>
      <w:r w:rsidRPr="009960A8">
        <w:rPr>
          <w:rFonts w:ascii="Trebuchet MS" w:hAnsi="Trebuchet MS"/>
          <w:sz w:val="18"/>
          <w:szCs w:val="18"/>
          <w:lang w:val="ro-RO"/>
        </w:rPr>
        <w:t xml:space="preserve">Separate guidelines will be available for small scale projects and for regular projects </w:t>
      </w:r>
    </w:p>
    <w:p w14:paraId="2D1B5CE1" w14:textId="24088CEF" w:rsidR="00B5648C" w:rsidRPr="009960A8" w:rsidRDefault="00B5648C">
      <w:pPr>
        <w:pStyle w:val="FootnoteText"/>
        <w:rPr>
          <w:rFonts w:ascii="Trebuchet MS" w:hAnsi="Trebuchet MS"/>
          <w:sz w:val="18"/>
          <w:szCs w:val="18"/>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AE431" w14:textId="367C638B" w:rsidR="00B21235" w:rsidRDefault="00E43253">
    <w:pPr>
      <w:pStyle w:val="Header"/>
      <w:rPr>
        <w:rFonts w:cs="Calibri"/>
        <w:sz w:val="28"/>
        <w:szCs w:val="28"/>
      </w:rPr>
    </w:pPr>
    <w:r w:rsidRPr="00E43253">
      <w:rPr>
        <w:rFonts w:ascii="Calibri" w:eastAsia="Calibri" w:hAnsi="Calibri" w:cs="Times New Roman"/>
        <w:noProof/>
        <w:lang w:val="en-US"/>
      </w:rPr>
      <w:drawing>
        <wp:inline distT="0" distB="0" distL="0" distR="0" wp14:anchorId="5D038D95" wp14:editId="6C5B6EE8">
          <wp:extent cx="2781300" cy="694690"/>
          <wp:effectExtent l="0" t="0" r="0" b="0"/>
          <wp:docPr id="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0FE129D5" w14:textId="77777777" w:rsidR="00B21235" w:rsidRDefault="00B21235" w:rsidP="005E46CE">
    <w:pPr>
      <w:spacing w:after="0"/>
      <w:rPr>
        <w:rFonts w:cs="Calibri"/>
        <w:b/>
        <w:color w:val="002060"/>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654"/>
    <w:multiLevelType w:val="hybridMultilevel"/>
    <w:tmpl w:val="1624B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0F74F7"/>
    <w:multiLevelType w:val="hybridMultilevel"/>
    <w:tmpl w:val="34DA0F94"/>
    <w:lvl w:ilvl="0" w:tplc="9000C28C">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C222A8"/>
    <w:multiLevelType w:val="hybridMultilevel"/>
    <w:tmpl w:val="16E489FA"/>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022078"/>
    <w:multiLevelType w:val="hybridMultilevel"/>
    <w:tmpl w:val="06601290"/>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74F5824"/>
    <w:multiLevelType w:val="hybridMultilevel"/>
    <w:tmpl w:val="9BD47F78"/>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1235C0"/>
    <w:multiLevelType w:val="hybridMultilevel"/>
    <w:tmpl w:val="EEB08E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C712D3"/>
    <w:multiLevelType w:val="hybridMultilevel"/>
    <w:tmpl w:val="5BA0858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3BD4177"/>
    <w:multiLevelType w:val="hybridMultilevel"/>
    <w:tmpl w:val="68060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0347A11"/>
    <w:multiLevelType w:val="hybridMultilevel"/>
    <w:tmpl w:val="A1166934"/>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7B42886"/>
    <w:multiLevelType w:val="hybridMultilevel"/>
    <w:tmpl w:val="117C0E72"/>
    <w:lvl w:ilvl="0" w:tplc="FF54E51C">
      <w:start w:val="10"/>
      <w:numFmt w:val="bullet"/>
      <w:lvlText w:val="-"/>
      <w:lvlJc w:val="left"/>
      <w:pPr>
        <w:ind w:left="420" w:hanging="360"/>
      </w:pPr>
      <w:rPr>
        <w:rFonts w:ascii="Trebuchet MS" w:eastAsia="Times New Roman" w:hAnsi="Trebuchet MS"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nsid w:val="38AF4DA3"/>
    <w:multiLevelType w:val="hybridMultilevel"/>
    <w:tmpl w:val="E4B0D89C"/>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B887EA0"/>
    <w:multiLevelType w:val="multilevel"/>
    <w:tmpl w:val="1292E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9CB385A"/>
    <w:multiLevelType w:val="hybridMultilevel"/>
    <w:tmpl w:val="5DE80B24"/>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2EC61A2"/>
    <w:multiLevelType w:val="hybridMultilevel"/>
    <w:tmpl w:val="8C14448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59B11D0C"/>
    <w:multiLevelType w:val="hybridMultilevel"/>
    <w:tmpl w:val="70BA19E4"/>
    <w:lvl w:ilvl="0" w:tplc="0A62CCE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E9D7578"/>
    <w:multiLevelType w:val="hybridMultilevel"/>
    <w:tmpl w:val="1624B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9873412"/>
    <w:multiLevelType w:val="hybridMultilevel"/>
    <w:tmpl w:val="25DCC7A8"/>
    <w:lvl w:ilvl="0" w:tplc="CEDA407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B3F16E5"/>
    <w:multiLevelType w:val="hybridMultilevel"/>
    <w:tmpl w:val="1624B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14"/>
  </w:num>
  <w:num w:numId="4">
    <w:abstractNumId w:val="13"/>
  </w:num>
  <w:num w:numId="5">
    <w:abstractNumId w:val="6"/>
  </w:num>
  <w:num w:numId="6">
    <w:abstractNumId w:val="5"/>
  </w:num>
  <w:num w:numId="7">
    <w:abstractNumId w:val="2"/>
  </w:num>
  <w:num w:numId="8">
    <w:abstractNumId w:val="0"/>
  </w:num>
  <w:num w:numId="9">
    <w:abstractNumId w:val="15"/>
  </w:num>
  <w:num w:numId="10">
    <w:abstractNumId w:val="18"/>
  </w:num>
  <w:num w:numId="11">
    <w:abstractNumId w:val="20"/>
  </w:num>
  <w:num w:numId="12">
    <w:abstractNumId w:val="16"/>
  </w:num>
  <w:num w:numId="13">
    <w:abstractNumId w:val="4"/>
  </w:num>
  <w:num w:numId="14">
    <w:abstractNumId w:val="19"/>
  </w:num>
  <w:num w:numId="15">
    <w:abstractNumId w:val="1"/>
  </w:num>
  <w:num w:numId="16">
    <w:abstractNumId w:val="11"/>
  </w:num>
  <w:num w:numId="17">
    <w:abstractNumId w:val="17"/>
  </w:num>
  <w:num w:numId="18">
    <w:abstractNumId w:val="9"/>
  </w:num>
  <w:num w:numId="19">
    <w:abstractNumId w:val="3"/>
  </w:num>
  <w:num w:numId="20">
    <w:abstractNumId w:val="10"/>
  </w:num>
  <w:num w:numId="21">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luca Levitschi">
    <w15:presenceInfo w15:providerId="AD" w15:userId="S-1-5-21-1757981266-725345543-754608634-6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6CE"/>
    <w:rsid w:val="00003C2A"/>
    <w:rsid w:val="00040CBD"/>
    <w:rsid w:val="00045EA2"/>
    <w:rsid w:val="00056E05"/>
    <w:rsid w:val="00063BC4"/>
    <w:rsid w:val="00073CF0"/>
    <w:rsid w:val="00091280"/>
    <w:rsid w:val="00097D6D"/>
    <w:rsid w:val="000B4EFA"/>
    <w:rsid w:val="000C2F46"/>
    <w:rsid w:val="000C4B03"/>
    <w:rsid w:val="000C5FF4"/>
    <w:rsid w:val="000D28B5"/>
    <w:rsid w:val="000F1770"/>
    <w:rsid w:val="00103959"/>
    <w:rsid w:val="001121A8"/>
    <w:rsid w:val="001169A0"/>
    <w:rsid w:val="00123077"/>
    <w:rsid w:val="00125249"/>
    <w:rsid w:val="00144D71"/>
    <w:rsid w:val="00154BE2"/>
    <w:rsid w:val="00162C06"/>
    <w:rsid w:val="0018546D"/>
    <w:rsid w:val="00187BB5"/>
    <w:rsid w:val="001B5C76"/>
    <w:rsid w:val="001C239F"/>
    <w:rsid w:val="001C3181"/>
    <w:rsid w:val="001C5D07"/>
    <w:rsid w:val="001D682C"/>
    <w:rsid w:val="001E09AB"/>
    <w:rsid w:val="001E2076"/>
    <w:rsid w:val="001F31C3"/>
    <w:rsid w:val="0020126F"/>
    <w:rsid w:val="0020717D"/>
    <w:rsid w:val="00210DB3"/>
    <w:rsid w:val="00213509"/>
    <w:rsid w:val="0022418F"/>
    <w:rsid w:val="002326F5"/>
    <w:rsid w:val="00244B71"/>
    <w:rsid w:val="00260199"/>
    <w:rsid w:val="00290FD3"/>
    <w:rsid w:val="002A4054"/>
    <w:rsid w:val="002B06F9"/>
    <w:rsid w:val="002D3044"/>
    <w:rsid w:val="002D6D7A"/>
    <w:rsid w:val="002E4698"/>
    <w:rsid w:val="002F319D"/>
    <w:rsid w:val="0030547C"/>
    <w:rsid w:val="003246F7"/>
    <w:rsid w:val="00324A58"/>
    <w:rsid w:val="00327E62"/>
    <w:rsid w:val="00332EC4"/>
    <w:rsid w:val="00336418"/>
    <w:rsid w:val="00347FE2"/>
    <w:rsid w:val="00350D82"/>
    <w:rsid w:val="00364BBA"/>
    <w:rsid w:val="0038123C"/>
    <w:rsid w:val="00385040"/>
    <w:rsid w:val="00393A1C"/>
    <w:rsid w:val="003C1027"/>
    <w:rsid w:val="003C1BDD"/>
    <w:rsid w:val="003C5BCD"/>
    <w:rsid w:val="003D4DD1"/>
    <w:rsid w:val="003E4BB1"/>
    <w:rsid w:val="003E6053"/>
    <w:rsid w:val="00422EFC"/>
    <w:rsid w:val="00446445"/>
    <w:rsid w:val="00456703"/>
    <w:rsid w:val="0047034A"/>
    <w:rsid w:val="00491C79"/>
    <w:rsid w:val="00494010"/>
    <w:rsid w:val="00495B13"/>
    <w:rsid w:val="004A217C"/>
    <w:rsid w:val="004B6551"/>
    <w:rsid w:val="004B7C06"/>
    <w:rsid w:val="004C748E"/>
    <w:rsid w:val="004C7A25"/>
    <w:rsid w:val="004D5521"/>
    <w:rsid w:val="004D581B"/>
    <w:rsid w:val="004E4F5C"/>
    <w:rsid w:val="004E65A9"/>
    <w:rsid w:val="004F509F"/>
    <w:rsid w:val="00524533"/>
    <w:rsid w:val="00527239"/>
    <w:rsid w:val="005309A0"/>
    <w:rsid w:val="00533D63"/>
    <w:rsid w:val="00534565"/>
    <w:rsid w:val="005542B5"/>
    <w:rsid w:val="00554AD9"/>
    <w:rsid w:val="00557D1A"/>
    <w:rsid w:val="005704BB"/>
    <w:rsid w:val="00574E41"/>
    <w:rsid w:val="00574F92"/>
    <w:rsid w:val="00582794"/>
    <w:rsid w:val="00584119"/>
    <w:rsid w:val="00590AF0"/>
    <w:rsid w:val="005A0581"/>
    <w:rsid w:val="005A500E"/>
    <w:rsid w:val="005B054F"/>
    <w:rsid w:val="005B3F94"/>
    <w:rsid w:val="005B5E05"/>
    <w:rsid w:val="005C590B"/>
    <w:rsid w:val="005D1D5C"/>
    <w:rsid w:val="005E3170"/>
    <w:rsid w:val="005E46CE"/>
    <w:rsid w:val="005F3B0F"/>
    <w:rsid w:val="006123FC"/>
    <w:rsid w:val="00614C5A"/>
    <w:rsid w:val="0062778E"/>
    <w:rsid w:val="00640BFC"/>
    <w:rsid w:val="00654CB5"/>
    <w:rsid w:val="00661210"/>
    <w:rsid w:val="00687B6D"/>
    <w:rsid w:val="0069088A"/>
    <w:rsid w:val="006A2409"/>
    <w:rsid w:val="006B39BD"/>
    <w:rsid w:val="006C3033"/>
    <w:rsid w:val="006C3AD9"/>
    <w:rsid w:val="006F1A68"/>
    <w:rsid w:val="0071250C"/>
    <w:rsid w:val="0073061B"/>
    <w:rsid w:val="00731D87"/>
    <w:rsid w:val="0076677E"/>
    <w:rsid w:val="00773539"/>
    <w:rsid w:val="0078225E"/>
    <w:rsid w:val="00793C0E"/>
    <w:rsid w:val="00796C94"/>
    <w:rsid w:val="007B0355"/>
    <w:rsid w:val="007C5865"/>
    <w:rsid w:val="00810B3E"/>
    <w:rsid w:val="00814068"/>
    <w:rsid w:val="00821C6E"/>
    <w:rsid w:val="008342D0"/>
    <w:rsid w:val="008604B8"/>
    <w:rsid w:val="00861754"/>
    <w:rsid w:val="00861810"/>
    <w:rsid w:val="00861CFF"/>
    <w:rsid w:val="00875277"/>
    <w:rsid w:val="0089090C"/>
    <w:rsid w:val="00890AE3"/>
    <w:rsid w:val="008C5572"/>
    <w:rsid w:val="008D545A"/>
    <w:rsid w:val="008E0EB0"/>
    <w:rsid w:val="008E7B80"/>
    <w:rsid w:val="008F2A07"/>
    <w:rsid w:val="008F5822"/>
    <w:rsid w:val="008F6F04"/>
    <w:rsid w:val="008F7824"/>
    <w:rsid w:val="00933F57"/>
    <w:rsid w:val="00934357"/>
    <w:rsid w:val="00950912"/>
    <w:rsid w:val="00950D1B"/>
    <w:rsid w:val="009833E6"/>
    <w:rsid w:val="00992EFD"/>
    <w:rsid w:val="009960A8"/>
    <w:rsid w:val="009A0BCE"/>
    <w:rsid w:val="009A6376"/>
    <w:rsid w:val="009B0217"/>
    <w:rsid w:val="009B4F1E"/>
    <w:rsid w:val="009D2471"/>
    <w:rsid w:val="009D6C9A"/>
    <w:rsid w:val="009F2543"/>
    <w:rsid w:val="00A0257B"/>
    <w:rsid w:val="00A02586"/>
    <w:rsid w:val="00A11124"/>
    <w:rsid w:val="00A14265"/>
    <w:rsid w:val="00A15E4A"/>
    <w:rsid w:val="00A16C0C"/>
    <w:rsid w:val="00A3291C"/>
    <w:rsid w:val="00A4483A"/>
    <w:rsid w:val="00A67C73"/>
    <w:rsid w:val="00A71EC5"/>
    <w:rsid w:val="00A76247"/>
    <w:rsid w:val="00A810E1"/>
    <w:rsid w:val="00A8122F"/>
    <w:rsid w:val="00A95724"/>
    <w:rsid w:val="00A97E9D"/>
    <w:rsid w:val="00AB7C6B"/>
    <w:rsid w:val="00AC3CA1"/>
    <w:rsid w:val="00AC7EFF"/>
    <w:rsid w:val="00B17F74"/>
    <w:rsid w:val="00B21235"/>
    <w:rsid w:val="00B2620D"/>
    <w:rsid w:val="00B40247"/>
    <w:rsid w:val="00B40743"/>
    <w:rsid w:val="00B44987"/>
    <w:rsid w:val="00B54FB0"/>
    <w:rsid w:val="00B5648C"/>
    <w:rsid w:val="00B74D15"/>
    <w:rsid w:val="00B777F7"/>
    <w:rsid w:val="00B77E0B"/>
    <w:rsid w:val="00B870DB"/>
    <w:rsid w:val="00B90A25"/>
    <w:rsid w:val="00B97658"/>
    <w:rsid w:val="00BA65F6"/>
    <w:rsid w:val="00BD15A6"/>
    <w:rsid w:val="00BE5156"/>
    <w:rsid w:val="00BF5EF7"/>
    <w:rsid w:val="00C0287D"/>
    <w:rsid w:val="00C048DD"/>
    <w:rsid w:val="00C102D8"/>
    <w:rsid w:val="00C4790E"/>
    <w:rsid w:val="00C540BB"/>
    <w:rsid w:val="00C605F2"/>
    <w:rsid w:val="00C82D92"/>
    <w:rsid w:val="00C91D9A"/>
    <w:rsid w:val="00C94AC1"/>
    <w:rsid w:val="00C9688E"/>
    <w:rsid w:val="00CA5067"/>
    <w:rsid w:val="00CA6D73"/>
    <w:rsid w:val="00CC390C"/>
    <w:rsid w:val="00CD0975"/>
    <w:rsid w:val="00CD541D"/>
    <w:rsid w:val="00CE2DA8"/>
    <w:rsid w:val="00CE5C74"/>
    <w:rsid w:val="00D034C6"/>
    <w:rsid w:val="00D06F1B"/>
    <w:rsid w:val="00D107BA"/>
    <w:rsid w:val="00D14198"/>
    <w:rsid w:val="00D32470"/>
    <w:rsid w:val="00D32904"/>
    <w:rsid w:val="00D34C6D"/>
    <w:rsid w:val="00D616F1"/>
    <w:rsid w:val="00D71EFB"/>
    <w:rsid w:val="00D90EE7"/>
    <w:rsid w:val="00D9454B"/>
    <w:rsid w:val="00DA5AF7"/>
    <w:rsid w:val="00DB36E1"/>
    <w:rsid w:val="00DF2F19"/>
    <w:rsid w:val="00DF4474"/>
    <w:rsid w:val="00E06F1D"/>
    <w:rsid w:val="00E125F0"/>
    <w:rsid w:val="00E166C7"/>
    <w:rsid w:val="00E24F0F"/>
    <w:rsid w:val="00E31F7D"/>
    <w:rsid w:val="00E36498"/>
    <w:rsid w:val="00E43253"/>
    <w:rsid w:val="00E515BC"/>
    <w:rsid w:val="00E531A5"/>
    <w:rsid w:val="00E541ED"/>
    <w:rsid w:val="00E553C0"/>
    <w:rsid w:val="00E57E64"/>
    <w:rsid w:val="00E6186C"/>
    <w:rsid w:val="00E6241E"/>
    <w:rsid w:val="00E906F2"/>
    <w:rsid w:val="00EB3C53"/>
    <w:rsid w:val="00EC4911"/>
    <w:rsid w:val="00EC6AF7"/>
    <w:rsid w:val="00ED4A51"/>
    <w:rsid w:val="00ED7BFA"/>
    <w:rsid w:val="00EE42E1"/>
    <w:rsid w:val="00EE51FE"/>
    <w:rsid w:val="00EF30F8"/>
    <w:rsid w:val="00EF6863"/>
    <w:rsid w:val="00F23FBC"/>
    <w:rsid w:val="00F426B0"/>
    <w:rsid w:val="00F55010"/>
    <w:rsid w:val="00F55E9A"/>
    <w:rsid w:val="00F61B56"/>
    <w:rsid w:val="00F74552"/>
    <w:rsid w:val="00F75269"/>
    <w:rsid w:val="00F958A7"/>
    <w:rsid w:val="00F97B80"/>
    <w:rsid w:val="00FA0DED"/>
    <w:rsid w:val="00FC4879"/>
    <w:rsid w:val="00FD3E89"/>
    <w:rsid w:val="00FE2FEC"/>
    <w:rsid w:val="00FF062D"/>
    <w:rsid w:val="00FF3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363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44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4533"/>
    <w:pPr>
      <w:ind w:left="720"/>
      <w:contextualSpacing/>
    </w:pPr>
  </w:style>
  <w:style w:type="paragraph" w:styleId="TOC1">
    <w:name w:val="toc 1"/>
    <w:basedOn w:val="Normal"/>
    <w:next w:val="Normal"/>
    <w:autoRedefine/>
    <w:uiPriority w:val="39"/>
    <w:unhideWhenUsed/>
    <w:rsid w:val="00950D1B"/>
    <w:pPr>
      <w:spacing w:after="100"/>
    </w:pPr>
  </w:style>
  <w:style w:type="paragraph" w:styleId="TOC2">
    <w:name w:val="toc 2"/>
    <w:basedOn w:val="Normal"/>
    <w:next w:val="Normal"/>
    <w:autoRedefine/>
    <w:uiPriority w:val="39"/>
    <w:unhideWhenUsed/>
    <w:rsid w:val="00950D1B"/>
    <w:pPr>
      <w:spacing w:after="100"/>
      <w:ind w:left="220"/>
    </w:pPr>
  </w:style>
  <w:style w:type="character" w:styleId="Hyperlink">
    <w:name w:val="Hyperlink"/>
    <w:basedOn w:val="DefaultParagraphFont"/>
    <w:uiPriority w:val="99"/>
    <w:unhideWhenUsed/>
    <w:rsid w:val="00950D1B"/>
    <w:rPr>
      <w:color w:val="0563C1" w:themeColor="hyperlink"/>
      <w:u w:val="single"/>
    </w:rPr>
  </w:style>
  <w:style w:type="character" w:customStyle="1" w:styleId="Heading1Char">
    <w:name w:val="Heading 1 Char"/>
    <w:basedOn w:val="DefaultParagraphFont"/>
    <w:link w:val="Heading1"/>
    <w:uiPriority w:val="9"/>
    <w:rsid w:val="00DF4474"/>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C540BB"/>
    <w:rPr>
      <w:sz w:val="16"/>
      <w:szCs w:val="16"/>
    </w:rPr>
  </w:style>
  <w:style w:type="paragraph" w:styleId="CommentText">
    <w:name w:val="annotation text"/>
    <w:basedOn w:val="Normal"/>
    <w:link w:val="CommentTextChar"/>
    <w:uiPriority w:val="99"/>
    <w:semiHidden/>
    <w:unhideWhenUsed/>
    <w:rsid w:val="00C540BB"/>
    <w:pPr>
      <w:spacing w:line="240" w:lineRule="auto"/>
    </w:pPr>
    <w:rPr>
      <w:sz w:val="20"/>
      <w:szCs w:val="20"/>
    </w:rPr>
  </w:style>
  <w:style w:type="character" w:customStyle="1" w:styleId="CommentTextChar">
    <w:name w:val="Comment Text Char"/>
    <w:basedOn w:val="DefaultParagraphFont"/>
    <w:link w:val="CommentText"/>
    <w:uiPriority w:val="99"/>
    <w:semiHidden/>
    <w:rsid w:val="00C540BB"/>
    <w:rPr>
      <w:sz w:val="20"/>
      <w:szCs w:val="20"/>
    </w:rPr>
  </w:style>
  <w:style w:type="paragraph" w:styleId="CommentSubject">
    <w:name w:val="annotation subject"/>
    <w:basedOn w:val="CommentText"/>
    <w:next w:val="CommentText"/>
    <w:link w:val="CommentSubjectChar"/>
    <w:uiPriority w:val="99"/>
    <w:semiHidden/>
    <w:unhideWhenUsed/>
    <w:rsid w:val="00C540BB"/>
    <w:rPr>
      <w:b/>
      <w:bCs/>
    </w:rPr>
  </w:style>
  <w:style w:type="character" w:customStyle="1" w:styleId="CommentSubjectChar">
    <w:name w:val="Comment Subject Char"/>
    <w:basedOn w:val="CommentTextChar"/>
    <w:link w:val="CommentSubject"/>
    <w:uiPriority w:val="99"/>
    <w:semiHidden/>
    <w:rsid w:val="00C540BB"/>
    <w:rPr>
      <w:b/>
      <w:bCs/>
      <w:sz w:val="20"/>
      <w:szCs w:val="20"/>
    </w:rPr>
  </w:style>
  <w:style w:type="paragraph" w:styleId="BalloonText">
    <w:name w:val="Balloon Text"/>
    <w:basedOn w:val="Normal"/>
    <w:link w:val="BalloonTextChar"/>
    <w:uiPriority w:val="99"/>
    <w:semiHidden/>
    <w:unhideWhenUsed/>
    <w:rsid w:val="00C540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0BB"/>
    <w:rPr>
      <w:rFonts w:ascii="Segoe UI" w:hAnsi="Segoe UI" w:cs="Segoe UI"/>
      <w:sz w:val="18"/>
      <w:szCs w:val="18"/>
    </w:rPr>
  </w:style>
  <w:style w:type="paragraph" w:styleId="FootnoteText">
    <w:name w:val="footnote text"/>
    <w:basedOn w:val="Normal"/>
    <w:link w:val="FootnoteTextChar"/>
    <w:uiPriority w:val="99"/>
    <w:unhideWhenUsed/>
    <w:rsid w:val="0020717D"/>
    <w:pPr>
      <w:spacing w:after="0" w:line="240" w:lineRule="auto"/>
    </w:pPr>
    <w:rPr>
      <w:sz w:val="20"/>
      <w:szCs w:val="20"/>
    </w:rPr>
  </w:style>
  <w:style w:type="character" w:customStyle="1" w:styleId="FootnoteTextChar">
    <w:name w:val="Footnote Text Char"/>
    <w:basedOn w:val="DefaultParagraphFont"/>
    <w:link w:val="FootnoteText"/>
    <w:uiPriority w:val="99"/>
    <w:rsid w:val="0020717D"/>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20717D"/>
    <w:rPr>
      <w:vertAlign w:val="superscript"/>
    </w:rPr>
  </w:style>
  <w:style w:type="paragraph" w:styleId="Revision">
    <w:name w:val="Revision"/>
    <w:hidden/>
    <w:uiPriority w:val="99"/>
    <w:semiHidden/>
    <w:rsid w:val="005309A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44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4533"/>
    <w:pPr>
      <w:ind w:left="720"/>
      <w:contextualSpacing/>
    </w:pPr>
  </w:style>
  <w:style w:type="paragraph" w:styleId="TOC1">
    <w:name w:val="toc 1"/>
    <w:basedOn w:val="Normal"/>
    <w:next w:val="Normal"/>
    <w:autoRedefine/>
    <w:uiPriority w:val="39"/>
    <w:unhideWhenUsed/>
    <w:rsid w:val="00950D1B"/>
    <w:pPr>
      <w:spacing w:after="100"/>
    </w:pPr>
  </w:style>
  <w:style w:type="paragraph" w:styleId="TOC2">
    <w:name w:val="toc 2"/>
    <w:basedOn w:val="Normal"/>
    <w:next w:val="Normal"/>
    <w:autoRedefine/>
    <w:uiPriority w:val="39"/>
    <w:unhideWhenUsed/>
    <w:rsid w:val="00950D1B"/>
    <w:pPr>
      <w:spacing w:after="100"/>
      <w:ind w:left="220"/>
    </w:pPr>
  </w:style>
  <w:style w:type="character" w:styleId="Hyperlink">
    <w:name w:val="Hyperlink"/>
    <w:basedOn w:val="DefaultParagraphFont"/>
    <w:uiPriority w:val="99"/>
    <w:unhideWhenUsed/>
    <w:rsid w:val="00950D1B"/>
    <w:rPr>
      <w:color w:val="0563C1" w:themeColor="hyperlink"/>
      <w:u w:val="single"/>
    </w:rPr>
  </w:style>
  <w:style w:type="character" w:customStyle="1" w:styleId="Heading1Char">
    <w:name w:val="Heading 1 Char"/>
    <w:basedOn w:val="DefaultParagraphFont"/>
    <w:link w:val="Heading1"/>
    <w:uiPriority w:val="9"/>
    <w:rsid w:val="00DF4474"/>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C540BB"/>
    <w:rPr>
      <w:sz w:val="16"/>
      <w:szCs w:val="16"/>
    </w:rPr>
  </w:style>
  <w:style w:type="paragraph" w:styleId="CommentText">
    <w:name w:val="annotation text"/>
    <w:basedOn w:val="Normal"/>
    <w:link w:val="CommentTextChar"/>
    <w:uiPriority w:val="99"/>
    <w:semiHidden/>
    <w:unhideWhenUsed/>
    <w:rsid w:val="00C540BB"/>
    <w:pPr>
      <w:spacing w:line="240" w:lineRule="auto"/>
    </w:pPr>
    <w:rPr>
      <w:sz w:val="20"/>
      <w:szCs w:val="20"/>
    </w:rPr>
  </w:style>
  <w:style w:type="character" w:customStyle="1" w:styleId="CommentTextChar">
    <w:name w:val="Comment Text Char"/>
    <w:basedOn w:val="DefaultParagraphFont"/>
    <w:link w:val="CommentText"/>
    <w:uiPriority w:val="99"/>
    <w:semiHidden/>
    <w:rsid w:val="00C540BB"/>
    <w:rPr>
      <w:sz w:val="20"/>
      <w:szCs w:val="20"/>
    </w:rPr>
  </w:style>
  <w:style w:type="paragraph" w:styleId="CommentSubject">
    <w:name w:val="annotation subject"/>
    <w:basedOn w:val="CommentText"/>
    <w:next w:val="CommentText"/>
    <w:link w:val="CommentSubjectChar"/>
    <w:uiPriority w:val="99"/>
    <w:semiHidden/>
    <w:unhideWhenUsed/>
    <w:rsid w:val="00C540BB"/>
    <w:rPr>
      <w:b/>
      <w:bCs/>
    </w:rPr>
  </w:style>
  <w:style w:type="character" w:customStyle="1" w:styleId="CommentSubjectChar">
    <w:name w:val="Comment Subject Char"/>
    <w:basedOn w:val="CommentTextChar"/>
    <w:link w:val="CommentSubject"/>
    <w:uiPriority w:val="99"/>
    <w:semiHidden/>
    <w:rsid w:val="00C540BB"/>
    <w:rPr>
      <w:b/>
      <w:bCs/>
      <w:sz w:val="20"/>
      <w:szCs w:val="20"/>
    </w:rPr>
  </w:style>
  <w:style w:type="paragraph" w:styleId="BalloonText">
    <w:name w:val="Balloon Text"/>
    <w:basedOn w:val="Normal"/>
    <w:link w:val="BalloonTextChar"/>
    <w:uiPriority w:val="99"/>
    <w:semiHidden/>
    <w:unhideWhenUsed/>
    <w:rsid w:val="00C540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0BB"/>
    <w:rPr>
      <w:rFonts w:ascii="Segoe UI" w:hAnsi="Segoe UI" w:cs="Segoe UI"/>
      <w:sz w:val="18"/>
      <w:szCs w:val="18"/>
    </w:rPr>
  </w:style>
  <w:style w:type="paragraph" w:styleId="FootnoteText">
    <w:name w:val="footnote text"/>
    <w:basedOn w:val="Normal"/>
    <w:link w:val="FootnoteTextChar"/>
    <w:uiPriority w:val="99"/>
    <w:unhideWhenUsed/>
    <w:rsid w:val="0020717D"/>
    <w:pPr>
      <w:spacing w:after="0" w:line="240" w:lineRule="auto"/>
    </w:pPr>
    <w:rPr>
      <w:sz w:val="20"/>
      <w:szCs w:val="20"/>
    </w:rPr>
  </w:style>
  <w:style w:type="character" w:customStyle="1" w:styleId="FootnoteTextChar">
    <w:name w:val="Footnote Text Char"/>
    <w:basedOn w:val="DefaultParagraphFont"/>
    <w:link w:val="FootnoteText"/>
    <w:uiPriority w:val="99"/>
    <w:rsid w:val="0020717D"/>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20717D"/>
    <w:rPr>
      <w:vertAlign w:val="superscript"/>
    </w:rPr>
  </w:style>
  <w:style w:type="paragraph" w:styleId="Revision">
    <w:name w:val="Revision"/>
    <w:hidden/>
    <w:uiPriority w:val="99"/>
    <w:semiHidden/>
    <w:rsid w:val="005309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418517">
      <w:bodyDiv w:val="1"/>
      <w:marLeft w:val="0"/>
      <w:marRight w:val="0"/>
      <w:marTop w:val="0"/>
      <w:marBottom w:val="0"/>
      <w:divBdr>
        <w:top w:val="none" w:sz="0" w:space="0" w:color="auto"/>
        <w:left w:val="none" w:sz="0" w:space="0" w:color="auto"/>
        <w:bottom w:val="none" w:sz="0" w:space="0" w:color="auto"/>
        <w:right w:val="none" w:sz="0" w:space="0" w:color="auto"/>
      </w:divBdr>
    </w:div>
    <w:div w:id="207391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cebook.com/BlackSeaBasin"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blacksea-cbc.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stagram.com/blackseabasincbc"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blacksea-cbc.net/" TargetMode="External"/><Relationship Id="rId23" Type="http://schemas.microsoft.com/office/2018/08/relationships/commentsExtensible" Target="commentsExtensible.xml"/><Relationship Id="rId10" Type="http://schemas.openxmlformats.org/officeDocument/2006/relationships/hyperlink" Target="http://www.facebook.com/BlackSeaBasi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lacksea-cbc.net" TargetMode="External"/><Relationship Id="rId14" Type="http://schemas.openxmlformats.org/officeDocument/2006/relationships/hyperlink" Target="http://www.instagram.com/blackseabasincb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2713A-1DC1-4F31-8E27-9B128C4D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1272</Words>
  <Characters>7256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Laura Bobarnac</cp:lastModifiedBy>
  <cp:revision>5</cp:revision>
  <dcterms:created xsi:type="dcterms:W3CDTF">2022-10-14T11:04:00Z</dcterms:created>
  <dcterms:modified xsi:type="dcterms:W3CDTF">2022-10-14T12:58:00Z</dcterms:modified>
</cp:coreProperties>
</file>