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35347"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6E4708" w:rsidRDefault="005E46CE" w:rsidP="005E46CE">
      <w:pPr>
        <w:spacing w:after="0" w:line="276" w:lineRule="auto"/>
        <w:jc w:val="center"/>
        <w:rPr>
          <w:rFonts w:ascii="Trebuchet MS" w:eastAsia="Times New Roman" w:hAnsi="Trebuchet MS" w:cs="Times New Roman"/>
          <w:b/>
          <w:snapToGrid w:val="0"/>
          <w:sz w:val="36"/>
          <w:szCs w:val="36"/>
        </w:rPr>
      </w:pPr>
      <w:r w:rsidRPr="006E4708">
        <w:rPr>
          <w:rFonts w:ascii="Trebuchet MS" w:eastAsia="Times New Roman" w:hAnsi="Trebuchet MS" w:cs="Times New Roman"/>
          <w:b/>
          <w:snapToGrid w:val="0"/>
          <w:sz w:val="36"/>
          <w:szCs w:val="36"/>
        </w:rPr>
        <w:t xml:space="preserve">Romanian Ministry of </w:t>
      </w:r>
      <w:r w:rsidR="009B4F1E" w:rsidRPr="006E4708">
        <w:rPr>
          <w:rFonts w:ascii="Trebuchet MS" w:eastAsia="Times New Roman" w:hAnsi="Trebuchet MS" w:cs="Times New Roman"/>
          <w:b/>
          <w:snapToGrid w:val="0"/>
          <w:sz w:val="36"/>
          <w:szCs w:val="36"/>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6E4708">
        <w:rPr>
          <w:rFonts w:ascii="Trebuchet MS" w:eastAsia="Times New Roman" w:hAnsi="Trebuchet MS" w:cs="Times New Roman"/>
          <w:b/>
          <w:snapToGrid w:val="0"/>
          <w:sz w:val="36"/>
          <w:szCs w:val="36"/>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6E4708">
        <w:rPr>
          <w:rFonts w:ascii="Trebuchet MS" w:eastAsia="Times New Roman" w:hAnsi="Trebuchet MS" w:cs="Times New Roman"/>
          <w:b/>
          <w:snapToGrid w:val="0"/>
          <w:sz w:val="36"/>
          <w:szCs w:val="36"/>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6E4708">
        <w:rPr>
          <w:rFonts w:ascii="Trebuchet MS" w:eastAsia="Times New Roman" w:hAnsi="Trebuchet MS" w:cs="Times New Roman"/>
          <w:b/>
          <w:snapToGrid w:val="0"/>
          <w:sz w:val="36"/>
          <w:szCs w:val="36"/>
        </w:rPr>
        <w:t xml:space="preserve"> </w:t>
      </w:r>
    </w:p>
    <w:p w14:paraId="0486E841" w14:textId="77777777" w:rsidR="005E46CE" w:rsidRPr="006E4708" w:rsidRDefault="005E46CE" w:rsidP="005E46CE">
      <w:pPr>
        <w:spacing w:after="0" w:line="276" w:lineRule="auto"/>
        <w:jc w:val="center"/>
        <w:rPr>
          <w:rFonts w:ascii="Trebuchet MS" w:eastAsia="Times New Roman" w:hAnsi="Trebuchet MS" w:cs="Times New Roman"/>
          <w:b/>
          <w:snapToGrid w:val="0"/>
          <w:sz w:val="36"/>
          <w:szCs w:val="36"/>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6E4708">
        <w:rPr>
          <w:rFonts w:ascii="Trebuchet MS" w:eastAsia="Times New Roman" w:hAnsi="Trebuchet MS" w:cs="Times New Roman"/>
          <w:b/>
          <w:snapToGrid w:val="0"/>
          <w:sz w:val="36"/>
          <w:szCs w:val="36"/>
        </w:rPr>
        <w:t>Managing Authority</w:t>
      </w:r>
    </w:p>
    <w:tbl>
      <w:tblPr>
        <w:tblW w:w="9781" w:type="dxa"/>
        <w:tblLook w:val="0000" w:firstRow="0" w:lastRow="0" w:firstColumn="0" w:lastColumn="0" w:noHBand="0" w:noVBand="0"/>
      </w:tblPr>
      <w:tblGrid>
        <w:gridCol w:w="9781"/>
      </w:tblGrid>
      <w:tr w:rsidR="005E46CE" w:rsidRPr="006E4708" w14:paraId="7B96DCF0" w14:textId="77777777" w:rsidTr="009B4F1E">
        <w:trPr>
          <w:trHeight w:val="1914"/>
        </w:trPr>
        <w:tc>
          <w:tcPr>
            <w:tcW w:w="9781"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6E4708" w:rsidRDefault="005E46CE" w:rsidP="009B4F1E">
            <w:pPr>
              <w:spacing w:after="0" w:line="276" w:lineRule="auto"/>
              <w:contextualSpacing/>
              <w:jc w:val="center"/>
              <w:rPr>
                <w:rFonts w:ascii="Trebuchet MS" w:eastAsia="Times New Roman" w:hAnsi="Trebuchet MS" w:cs="Arial"/>
                <w:b/>
                <w:sz w:val="36"/>
                <w:szCs w:val="36"/>
                <w:lang w:val="en-US"/>
              </w:rPr>
            </w:pPr>
            <w:r w:rsidRPr="006E4708">
              <w:rPr>
                <w:rFonts w:ascii="Trebuchet MS" w:eastAsia="Times New Roman" w:hAnsi="Trebuchet MS" w:cs="Times New Roman"/>
                <w:snapToGrid w:val="0"/>
                <w:sz w:val="36"/>
                <w:szCs w:val="36"/>
              </w:rPr>
              <w:t xml:space="preserve"> </w:t>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Arial"/>
                <w:b/>
                <w:sz w:val="36"/>
                <w:szCs w:val="36"/>
                <w:lang w:val="en-US"/>
              </w:rPr>
              <w:t xml:space="preserve">   </w:t>
            </w:r>
          </w:p>
          <w:p w14:paraId="0ACC8005"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1CD56C24" w:rsidR="005E46CE" w:rsidRPr="006E4708" w:rsidRDefault="00AD5062" w:rsidP="009B4F1E">
            <w:pPr>
              <w:spacing w:after="0" w:line="276" w:lineRule="auto"/>
              <w:contextualSpacing/>
              <w:jc w:val="center"/>
              <w:rPr>
                <w:rFonts w:ascii="Trebuchet MS" w:eastAsia="Times New Roman" w:hAnsi="Trebuchet MS" w:cs="Times New Roman"/>
                <w:b/>
                <w:snapToGrid w:val="0"/>
                <w:color w:val="1F4E79"/>
                <w:sz w:val="44"/>
                <w:szCs w:val="44"/>
              </w:rPr>
            </w:pPr>
            <w:r w:rsidRPr="006E4708">
              <w:rPr>
                <w:rFonts w:ascii="Trebuchet MS" w:eastAsia="Times New Roman" w:hAnsi="Trebuchet MS" w:cs="Times New Roman"/>
                <w:b/>
                <w:snapToGrid w:val="0"/>
                <w:color w:val="1F4E79"/>
                <w:sz w:val="44"/>
                <w:szCs w:val="44"/>
              </w:rPr>
              <w:t>INTERREG</w:t>
            </w:r>
            <w:r>
              <w:rPr>
                <w:rFonts w:ascii="Trebuchet MS" w:eastAsia="Times New Roman" w:hAnsi="Trebuchet MS" w:cs="Times New Roman"/>
                <w:b/>
                <w:snapToGrid w:val="0"/>
                <w:color w:val="1F4E79"/>
                <w:sz w:val="44"/>
                <w:szCs w:val="44"/>
              </w:rPr>
              <w:t xml:space="preserve"> VI-B </w:t>
            </w:r>
            <w:r w:rsidR="005E46CE" w:rsidRPr="006E4708">
              <w:rPr>
                <w:rFonts w:ascii="Trebuchet MS" w:eastAsia="Times New Roman" w:hAnsi="Trebuchet MS" w:cs="Times New Roman"/>
                <w:b/>
                <w:snapToGrid w:val="0"/>
                <w:color w:val="1F4E79"/>
                <w:sz w:val="44"/>
                <w:szCs w:val="44"/>
              </w:rPr>
              <w:t>NEXT Black Sea Basin Programme</w:t>
            </w:r>
          </w:p>
          <w:p w14:paraId="5E4ED774"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144011C3" w:rsidR="005E46CE" w:rsidRDefault="005E46CE" w:rsidP="006E4708">
            <w:pPr>
              <w:spacing w:after="0" w:line="276" w:lineRule="auto"/>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GUIDELINES FOR GRANT APPLICANTS</w:t>
            </w:r>
            <w:r w:rsidRPr="006E4708">
              <w:rPr>
                <w:rFonts w:ascii="Trebuchet MS" w:eastAsia="Times New Roman" w:hAnsi="Trebuchet MS" w:cs="Times New Roman"/>
                <w:b/>
                <w:snapToGrid w:val="0"/>
                <w:color w:val="1F4E79"/>
                <w:sz w:val="36"/>
                <w:szCs w:val="36"/>
              </w:rPr>
              <w:br/>
              <w:t>Reference: Call for Proposals</w:t>
            </w:r>
          </w:p>
          <w:p w14:paraId="633B78D1" w14:textId="78F62E5E" w:rsidR="006E4708" w:rsidRPr="006E4708" w:rsidRDefault="00373FF7">
            <w:pPr>
              <w:spacing w:after="0" w:line="276" w:lineRule="auto"/>
              <w:jc w:val="center"/>
              <w:rPr>
                <w:rFonts w:ascii="Trebuchet MS" w:eastAsia="Calibri" w:hAnsi="Trebuchet MS" w:cs="Times New Roman"/>
                <w:color w:val="000000"/>
                <w:sz w:val="36"/>
                <w:szCs w:val="36"/>
                <w:lang w:eastAsia="bg-BG"/>
              </w:rPr>
            </w:pPr>
            <w:r>
              <w:rPr>
                <w:rFonts w:ascii="Trebuchet MS" w:eastAsia="Times New Roman" w:hAnsi="Trebuchet MS" w:cs="Times New Roman"/>
                <w:b/>
                <w:snapToGrid w:val="0"/>
                <w:color w:val="1F4E79"/>
                <w:sz w:val="36"/>
                <w:szCs w:val="36"/>
              </w:rPr>
              <w:t>SMALL SCALE</w:t>
            </w:r>
          </w:p>
        </w:tc>
      </w:tr>
    </w:tbl>
    <w:p w14:paraId="5BC0B651" w14:textId="77777777" w:rsidR="006E4708" w:rsidRPr="005E46CE" w:rsidRDefault="006E4708" w:rsidP="005E46CE">
      <w:pPr>
        <w:spacing w:after="0" w:line="276" w:lineRule="auto"/>
        <w:jc w:val="both"/>
        <w:rPr>
          <w:rFonts w:ascii="Trebuchet MS" w:eastAsia="MS Gothic" w:hAnsi="Trebuchet MS" w:cs="Times New Roman"/>
          <w:b/>
          <w:bCs/>
          <w:smallCaps/>
          <w:vanish/>
          <w:color w:val="365F91"/>
          <w:lang w:val="en-US" w:eastAsia="ja-JP"/>
        </w:rPr>
      </w:pPr>
    </w:p>
    <w:p w14:paraId="39ED4906" w14:textId="4F94155B" w:rsidR="005E46CE" w:rsidRPr="005E46CE" w:rsidRDefault="005E46CE" w:rsidP="009B4F1E">
      <w:pPr>
        <w:spacing w:after="0" w:line="276" w:lineRule="auto"/>
        <w:ind w:left="-1418"/>
        <w:contextualSpacing/>
        <w:jc w:val="both"/>
        <w:outlineLvl w:val="0"/>
        <w:rPr>
          <w:rFonts w:ascii="Trebuchet MS" w:eastAsia="Times New Roman" w:hAnsi="Trebuchet MS" w:cs="Times New Roman"/>
          <w:smallCaps/>
          <w:snapToGrid w:val="0"/>
        </w:rPr>
      </w:pPr>
    </w:p>
    <w:p w14:paraId="71CB9B09" w14:textId="33CA0CE8" w:rsidR="006E4708" w:rsidRPr="006E4708" w:rsidRDefault="006E4708" w:rsidP="00AD44B6">
      <w:pPr>
        <w:jc w:val="center"/>
        <w:rPr>
          <w:rFonts w:ascii="Trebuchet MS" w:eastAsia="Times New Roman" w:hAnsi="Trebuchet MS" w:cs="Times New Roman"/>
          <w:b/>
          <w:snapToGrid w:val="0"/>
          <w:color w:val="1F4E79"/>
          <w:sz w:val="36"/>
          <w:szCs w:val="36"/>
          <w:lang w:val="en-US"/>
        </w:rPr>
      </w:pPr>
      <w:r w:rsidRPr="006E4708">
        <w:rPr>
          <w:rFonts w:ascii="Trebuchet MS" w:eastAsia="Times New Roman" w:hAnsi="Trebuchet MS" w:cs="Times New Roman"/>
          <w:b/>
          <w:snapToGrid w:val="0"/>
          <w:color w:val="1F4E79"/>
          <w:sz w:val="36"/>
          <w:szCs w:val="36"/>
          <w:lang w:val="en-US"/>
        </w:rPr>
        <w:t>PART II</w:t>
      </w:r>
    </w:p>
    <w:p w14:paraId="5F173475" w14:textId="695DEC08" w:rsidR="005E46CE" w:rsidRPr="006E4708" w:rsidRDefault="006E4708" w:rsidP="00AD44B6">
      <w:pPr>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BBCECB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18445F12" w14:textId="77777777" w:rsidR="00491C79" w:rsidRDefault="00491C79" w:rsidP="00491C79">
      <w:pPr>
        <w:spacing w:after="0" w:line="276" w:lineRule="auto"/>
        <w:jc w:val="both"/>
        <w:rPr>
          <w:rFonts w:ascii="Trebuchet MS" w:eastAsia="Times New Roman" w:hAnsi="Trebuchet MS" w:cs="Times New Roman"/>
          <w:b/>
          <w:smallCaps/>
          <w:snapToGrid w:val="0"/>
        </w:rPr>
      </w:pPr>
    </w:p>
    <w:sdt>
      <w:sdtPr>
        <w:rPr>
          <w:rFonts w:ascii="Trebuchet MS" w:hAnsi="Trebuchet MS"/>
        </w:rPr>
        <w:id w:val="-785886492"/>
        <w:docPartObj>
          <w:docPartGallery w:val="Table of Contents"/>
          <w:docPartUnique/>
        </w:docPartObj>
      </w:sdtPr>
      <w:sdtEndPr>
        <w:rPr>
          <w:noProof/>
        </w:rPr>
      </w:sdtEndPr>
      <w:sdtContent>
        <w:p w14:paraId="118DFB17"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5027B53E" w14:textId="699A6876" w:rsidR="00342C3D" w:rsidRDefault="005E46CE">
          <w:pPr>
            <w:pStyle w:val="TOC2"/>
            <w:tabs>
              <w:tab w:val="left" w:pos="660"/>
              <w:tab w:val="right" w:pos="9016"/>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22553783" w:history="1">
            <w:r w:rsidR="00342C3D" w:rsidRPr="007810D6">
              <w:rPr>
                <w:rStyle w:val="Hyperlink"/>
                <w:rFonts w:ascii="Trebuchet MS" w:eastAsia="Times New Roman" w:hAnsi="Trebuchet MS" w:cs="Times New Roman"/>
                <w:b/>
                <w:smallCaps/>
                <w:noProof/>
                <w:snapToGrid w:val="0"/>
              </w:rPr>
              <w:t>1.</w:t>
            </w:r>
            <w:r w:rsidR="00342C3D">
              <w:rPr>
                <w:rFonts w:eastAsiaTheme="minorEastAsia"/>
                <w:noProof/>
                <w:lang w:val="en-US"/>
              </w:rPr>
              <w:tab/>
            </w:r>
            <w:r w:rsidR="00342C3D" w:rsidRPr="007810D6">
              <w:rPr>
                <w:rStyle w:val="Hyperlink"/>
                <w:rFonts w:ascii="Trebuchet MS" w:eastAsia="Times New Roman" w:hAnsi="Trebuchet MS" w:cs="Times New Roman"/>
                <w:b/>
                <w:smallCaps/>
                <w:noProof/>
                <w:snapToGrid w:val="0"/>
              </w:rPr>
              <w:t>PROJECT CONTRIBUTION TO PROGRAMME’S POLICY OBJECTIVES</w:t>
            </w:r>
            <w:r w:rsidR="00342C3D">
              <w:rPr>
                <w:noProof/>
                <w:webHidden/>
              </w:rPr>
              <w:tab/>
            </w:r>
            <w:r w:rsidR="00342C3D">
              <w:rPr>
                <w:noProof/>
                <w:webHidden/>
              </w:rPr>
              <w:fldChar w:fldCharType="begin"/>
            </w:r>
            <w:r w:rsidR="00342C3D">
              <w:rPr>
                <w:noProof/>
                <w:webHidden/>
              </w:rPr>
              <w:instrText xml:space="preserve"> PAGEREF _Toc122553783 \h </w:instrText>
            </w:r>
            <w:r w:rsidR="00342C3D">
              <w:rPr>
                <w:noProof/>
                <w:webHidden/>
              </w:rPr>
            </w:r>
            <w:r w:rsidR="00342C3D">
              <w:rPr>
                <w:noProof/>
                <w:webHidden/>
              </w:rPr>
              <w:fldChar w:fldCharType="separate"/>
            </w:r>
            <w:r w:rsidR="00342C3D">
              <w:rPr>
                <w:noProof/>
                <w:webHidden/>
              </w:rPr>
              <w:t>4</w:t>
            </w:r>
            <w:r w:rsidR="00342C3D">
              <w:rPr>
                <w:noProof/>
                <w:webHidden/>
              </w:rPr>
              <w:fldChar w:fldCharType="end"/>
            </w:r>
          </w:hyperlink>
        </w:p>
        <w:p w14:paraId="1E60DBED" w14:textId="1A92C131" w:rsidR="00342C3D" w:rsidRDefault="00342C3D">
          <w:pPr>
            <w:pStyle w:val="TOC2"/>
            <w:tabs>
              <w:tab w:val="left" w:pos="660"/>
              <w:tab w:val="right" w:pos="9016"/>
            </w:tabs>
            <w:rPr>
              <w:rFonts w:eastAsiaTheme="minorEastAsia"/>
              <w:noProof/>
              <w:lang w:val="en-US"/>
            </w:rPr>
          </w:pPr>
          <w:hyperlink w:anchor="_Toc122553784" w:history="1">
            <w:r w:rsidRPr="007810D6">
              <w:rPr>
                <w:rStyle w:val="Hyperlink"/>
                <w:rFonts w:ascii="Trebuchet MS" w:eastAsia="Times New Roman" w:hAnsi="Trebuchet MS" w:cs="Times New Roman"/>
                <w:b/>
                <w:smallCaps/>
                <w:noProof/>
                <w:snapToGrid w:val="0"/>
              </w:rPr>
              <w:t>2.</w:t>
            </w:r>
            <w:r>
              <w:rPr>
                <w:rFonts w:eastAsiaTheme="minorEastAsia"/>
                <w:noProof/>
                <w:lang w:val="en-US"/>
              </w:rPr>
              <w:tab/>
            </w:r>
            <w:r w:rsidRPr="007810D6">
              <w:rPr>
                <w:rStyle w:val="Hyperlink"/>
                <w:rFonts w:ascii="Trebuchet MS" w:eastAsia="Times New Roman" w:hAnsi="Trebuchet MS" w:cs="Times New Roman"/>
                <w:b/>
                <w:smallCaps/>
                <w:noProof/>
                <w:snapToGrid w:val="0"/>
              </w:rPr>
              <w:t>PROJECT INTERVENTION LOGIC</w:t>
            </w:r>
            <w:r>
              <w:rPr>
                <w:noProof/>
                <w:webHidden/>
              </w:rPr>
              <w:tab/>
            </w:r>
            <w:r>
              <w:rPr>
                <w:noProof/>
                <w:webHidden/>
              </w:rPr>
              <w:fldChar w:fldCharType="begin"/>
            </w:r>
            <w:r>
              <w:rPr>
                <w:noProof/>
                <w:webHidden/>
              </w:rPr>
              <w:instrText xml:space="preserve"> PAGEREF _Toc122553784 \h </w:instrText>
            </w:r>
            <w:r>
              <w:rPr>
                <w:noProof/>
                <w:webHidden/>
              </w:rPr>
            </w:r>
            <w:r>
              <w:rPr>
                <w:noProof/>
                <w:webHidden/>
              </w:rPr>
              <w:fldChar w:fldCharType="separate"/>
            </w:r>
            <w:r>
              <w:rPr>
                <w:noProof/>
                <w:webHidden/>
              </w:rPr>
              <w:t>6</w:t>
            </w:r>
            <w:r>
              <w:rPr>
                <w:noProof/>
                <w:webHidden/>
              </w:rPr>
              <w:fldChar w:fldCharType="end"/>
            </w:r>
          </w:hyperlink>
        </w:p>
        <w:p w14:paraId="04E1C2C2" w14:textId="7E95388D" w:rsidR="00342C3D" w:rsidRDefault="00342C3D">
          <w:pPr>
            <w:pStyle w:val="TOC2"/>
            <w:tabs>
              <w:tab w:val="left" w:pos="660"/>
              <w:tab w:val="right" w:pos="9016"/>
            </w:tabs>
            <w:rPr>
              <w:rFonts w:eastAsiaTheme="minorEastAsia"/>
              <w:noProof/>
              <w:lang w:val="en-US"/>
            </w:rPr>
          </w:pPr>
          <w:hyperlink w:anchor="_Toc122553785" w:history="1">
            <w:r w:rsidRPr="007810D6">
              <w:rPr>
                <w:rStyle w:val="Hyperlink"/>
                <w:rFonts w:ascii="Trebuchet MS" w:eastAsia="Times New Roman" w:hAnsi="Trebuchet MS" w:cs="Times New Roman"/>
                <w:b/>
                <w:smallCaps/>
                <w:noProof/>
                <w:snapToGrid w:val="0"/>
              </w:rPr>
              <w:t>3.</w:t>
            </w:r>
            <w:r>
              <w:rPr>
                <w:rFonts w:eastAsiaTheme="minorEastAsia"/>
                <w:noProof/>
                <w:lang w:val="en-US"/>
              </w:rPr>
              <w:tab/>
            </w:r>
            <w:r w:rsidRPr="007810D6">
              <w:rPr>
                <w:rStyle w:val="Hyperlink"/>
                <w:rFonts w:ascii="Trebuchet MS" w:eastAsia="Times New Roman" w:hAnsi="Trebuchet MS" w:cs="Times New Roman"/>
                <w:b/>
                <w:smallCaps/>
                <w:noProof/>
                <w:snapToGrid w:val="0"/>
              </w:rPr>
              <w:t>TRANSNATIONAL RELEVANCE</w:t>
            </w:r>
            <w:r>
              <w:rPr>
                <w:noProof/>
                <w:webHidden/>
              </w:rPr>
              <w:tab/>
            </w:r>
            <w:r>
              <w:rPr>
                <w:noProof/>
                <w:webHidden/>
              </w:rPr>
              <w:fldChar w:fldCharType="begin"/>
            </w:r>
            <w:r>
              <w:rPr>
                <w:noProof/>
                <w:webHidden/>
              </w:rPr>
              <w:instrText xml:space="preserve"> PAGEREF _Toc122553785 \h </w:instrText>
            </w:r>
            <w:r>
              <w:rPr>
                <w:noProof/>
                <w:webHidden/>
              </w:rPr>
            </w:r>
            <w:r>
              <w:rPr>
                <w:noProof/>
                <w:webHidden/>
              </w:rPr>
              <w:fldChar w:fldCharType="separate"/>
            </w:r>
            <w:r>
              <w:rPr>
                <w:noProof/>
                <w:webHidden/>
              </w:rPr>
              <w:t>13</w:t>
            </w:r>
            <w:r>
              <w:rPr>
                <w:noProof/>
                <w:webHidden/>
              </w:rPr>
              <w:fldChar w:fldCharType="end"/>
            </w:r>
          </w:hyperlink>
        </w:p>
        <w:p w14:paraId="63F92DAB" w14:textId="6D525E53" w:rsidR="00342C3D" w:rsidRDefault="00342C3D">
          <w:pPr>
            <w:pStyle w:val="TOC2"/>
            <w:tabs>
              <w:tab w:val="left" w:pos="660"/>
              <w:tab w:val="right" w:pos="9016"/>
            </w:tabs>
            <w:rPr>
              <w:rFonts w:eastAsiaTheme="minorEastAsia"/>
              <w:noProof/>
              <w:lang w:val="en-US"/>
            </w:rPr>
          </w:pPr>
          <w:hyperlink w:anchor="_Toc122553786" w:history="1">
            <w:r w:rsidRPr="007810D6">
              <w:rPr>
                <w:rStyle w:val="Hyperlink"/>
                <w:rFonts w:ascii="Trebuchet MS" w:eastAsia="Times New Roman" w:hAnsi="Trebuchet MS" w:cs="Times New Roman"/>
                <w:b/>
                <w:smallCaps/>
                <w:noProof/>
                <w:snapToGrid w:val="0"/>
              </w:rPr>
              <w:t>4.</w:t>
            </w:r>
            <w:r>
              <w:rPr>
                <w:rFonts w:eastAsiaTheme="minorEastAsia"/>
                <w:noProof/>
                <w:lang w:val="en-US"/>
              </w:rPr>
              <w:tab/>
            </w:r>
            <w:r w:rsidRPr="007810D6">
              <w:rPr>
                <w:rStyle w:val="Hyperlink"/>
                <w:rFonts w:ascii="Trebuchet MS" w:eastAsia="Times New Roman" w:hAnsi="Trebuchet MS" w:cs="Times New Roman"/>
                <w:b/>
                <w:smallCaps/>
                <w:noProof/>
                <w:snapToGrid w:val="0"/>
              </w:rPr>
              <w:t>HORIZONTAL PRINCIPLES</w:t>
            </w:r>
            <w:r>
              <w:rPr>
                <w:noProof/>
                <w:webHidden/>
              </w:rPr>
              <w:tab/>
            </w:r>
            <w:r>
              <w:rPr>
                <w:noProof/>
                <w:webHidden/>
              </w:rPr>
              <w:fldChar w:fldCharType="begin"/>
            </w:r>
            <w:r>
              <w:rPr>
                <w:noProof/>
                <w:webHidden/>
              </w:rPr>
              <w:instrText xml:space="preserve"> PAGEREF _Toc122553786 \h </w:instrText>
            </w:r>
            <w:r>
              <w:rPr>
                <w:noProof/>
                <w:webHidden/>
              </w:rPr>
            </w:r>
            <w:r>
              <w:rPr>
                <w:noProof/>
                <w:webHidden/>
              </w:rPr>
              <w:fldChar w:fldCharType="separate"/>
            </w:r>
            <w:r>
              <w:rPr>
                <w:noProof/>
                <w:webHidden/>
              </w:rPr>
              <w:t>13</w:t>
            </w:r>
            <w:r>
              <w:rPr>
                <w:noProof/>
                <w:webHidden/>
              </w:rPr>
              <w:fldChar w:fldCharType="end"/>
            </w:r>
          </w:hyperlink>
        </w:p>
        <w:p w14:paraId="6959E4DE" w14:textId="092AB27B" w:rsidR="00342C3D" w:rsidRDefault="00342C3D">
          <w:pPr>
            <w:pStyle w:val="TOC2"/>
            <w:tabs>
              <w:tab w:val="left" w:pos="660"/>
              <w:tab w:val="right" w:pos="9016"/>
            </w:tabs>
            <w:rPr>
              <w:rFonts w:eastAsiaTheme="minorEastAsia"/>
              <w:noProof/>
              <w:lang w:val="en-US"/>
            </w:rPr>
          </w:pPr>
          <w:hyperlink w:anchor="_Toc122553787" w:history="1">
            <w:r w:rsidRPr="007810D6">
              <w:rPr>
                <w:rStyle w:val="Hyperlink"/>
                <w:rFonts w:ascii="Trebuchet MS" w:eastAsia="Times New Roman" w:hAnsi="Trebuchet MS" w:cs="Times New Roman"/>
                <w:b/>
                <w:noProof/>
                <w:snapToGrid w:val="0"/>
              </w:rPr>
              <w:t>5.</w:t>
            </w:r>
            <w:r>
              <w:rPr>
                <w:rFonts w:eastAsiaTheme="minorEastAsia"/>
                <w:noProof/>
                <w:lang w:val="en-US"/>
              </w:rPr>
              <w:tab/>
            </w:r>
            <w:r w:rsidRPr="007810D6">
              <w:rPr>
                <w:rStyle w:val="Hyperlink"/>
                <w:rFonts w:ascii="Trebuchet MS" w:eastAsia="Times New Roman" w:hAnsi="Trebuchet MS" w:cs="Times New Roman"/>
                <w:b/>
                <w:smallCaps/>
                <w:noProof/>
                <w:snapToGrid w:val="0"/>
              </w:rPr>
              <w:t>APPLICANTS</w:t>
            </w:r>
            <w:r>
              <w:rPr>
                <w:noProof/>
                <w:webHidden/>
              </w:rPr>
              <w:tab/>
            </w:r>
            <w:r>
              <w:rPr>
                <w:noProof/>
                <w:webHidden/>
              </w:rPr>
              <w:fldChar w:fldCharType="begin"/>
            </w:r>
            <w:r>
              <w:rPr>
                <w:noProof/>
                <w:webHidden/>
              </w:rPr>
              <w:instrText xml:space="preserve"> PAGEREF _Toc122553787 \h </w:instrText>
            </w:r>
            <w:r>
              <w:rPr>
                <w:noProof/>
                <w:webHidden/>
              </w:rPr>
            </w:r>
            <w:r>
              <w:rPr>
                <w:noProof/>
                <w:webHidden/>
              </w:rPr>
              <w:fldChar w:fldCharType="separate"/>
            </w:r>
            <w:r>
              <w:rPr>
                <w:noProof/>
                <w:webHidden/>
              </w:rPr>
              <w:t>14</w:t>
            </w:r>
            <w:r>
              <w:rPr>
                <w:noProof/>
                <w:webHidden/>
              </w:rPr>
              <w:fldChar w:fldCharType="end"/>
            </w:r>
          </w:hyperlink>
        </w:p>
        <w:p w14:paraId="38ADFA22" w14:textId="1CA8226D" w:rsidR="00342C3D" w:rsidRDefault="00342C3D">
          <w:pPr>
            <w:pStyle w:val="TOC2"/>
            <w:tabs>
              <w:tab w:val="right" w:pos="9016"/>
            </w:tabs>
            <w:rPr>
              <w:rFonts w:eastAsiaTheme="minorEastAsia"/>
              <w:noProof/>
              <w:lang w:val="en-US"/>
            </w:rPr>
          </w:pPr>
          <w:hyperlink w:anchor="_Toc122553788" w:history="1">
            <w:r w:rsidRPr="007810D6">
              <w:rPr>
                <w:rStyle w:val="Hyperlink"/>
                <w:rFonts w:ascii="Trebuchet MS" w:eastAsia="Times New Roman" w:hAnsi="Trebuchet MS" w:cs="Times New Roman"/>
                <w:b/>
                <w:noProof/>
                <w:snapToGrid w:val="0"/>
                <w:lang w:val="en-US"/>
              </w:rPr>
              <w:t>5.1 Legal status</w:t>
            </w:r>
            <w:r>
              <w:rPr>
                <w:noProof/>
                <w:webHidden/>
              </w:rPr>
              <w:tab/>
            </w:r>
            <w:r>
              <w:rPr>
                <w:noProof/>
                <w:webHidden/>
              </w:rPr>
              <w:fldChar w:fldCharType="begin"/>
            </w:r>
            <w:r>
              <w:rPr>
                <w:noProof/>
                <w:webHidden/>
              </w:rPr>
              <w:instrText xml:space="preserve"> PAGEREF _Toc122553788 \h </w:instrText>
            </w:r>
            <w:r>
              <w:rPr>
                <w:noProof/>
                <w:webHidden/>
              </w:rPr>
            </w:r>
            <w:r>
              <w:rPr>
                <w:noProof/>
                <w:webHidden/>
              </w:rPr>
              <w:fldChar w:fldCharType="separate"/>
            </w:r>
            <w:r>
              <w:rPr>
                <w:noProof/>
                <w:webHidden/>
              </w:rPr>
              <w:t>14</w:t>
            </w:r>
            <w:r>
              <w:rPr>
                <w:noProof/>
                <w:webHidden/>
              </w:rPr>
              <w:fldChar w:fldCharType="end"/>
            </w:r>
          </w:hyperlink>
        </w:p>
        <w:p w14:paraId="0561A9E5" w14:textId="48635D81" w:rsidR="00342C3D" w:rsidRDefault="00342C3D">
          <w:pPr>
            <w:pStyle w:val="TOC2"/>
            <w:tabs>
              <w:tab w:val="right" w:pos="9016"/>
            </w:tabs>
            <w:rPr>
              <w:rFonts w:eastAsiaTheme="minorEastAsia"/>
              <w:noProof/>
              <w:lang w:val="en-US"/>
            </w:rPr>
          </w:pPr>
          <w:hyperlink w:anchor="_Toc122553789" w:history="1">
            <w:r w:rsidRPr="007810D6">
              <w:rPr>
                <w:rStyle w:val="Hyperlink"/>
                <w:rFonts w:ascii="Trebuchet MS" w:eastAsia="Times New Roman" w:hAnsi="Trebuchet MS" w:cs="Times New Roman"/>
                <w:b/>
                <w:noProof/>
                <w:snapToGrid w:val="0"/>
                <w:lang w:val="en-US"/>
              </w:rPr>
              <w:t>5.2 Geographical location</w:t>
            </w:r>
            <w:r>
              <w:rPr>
                <w:noProof/>
                <w:webHidden/>
              </w:rPr>
              <w:tab/>
            </w:r>
            <w:r>
              <w:rPr>
                <w:noProof/>
                <w:webHidden/>
              </w:rPr>
              <w:fldChar w:fldCharType="begin"/>
            </w:r>
            <w:r>
              <w:rPr>
                <w:noProof/>
                <w:webHidden/>
              </w:rPr>
              <w:instrText xml:space="preserve"> PAGEREF _Toc122553789 \h </w:instrText>
            </w:r>
            <w:r>
              <w:rPr>
                <w:noProof/>
                <w:webHidden/>
              </w:rPr>
            </w:r>
            <w:r>
              <w:rPr>
                <w:noProof/>
                <w:webHidden/>
              </w:rPr>
              <w:fldChar w:fldCharType="separate"/>
            </w:r>
            <w:r>
              <w:rPr>
                <w:noProof/>
                <w:webHidden/>
              </w:rPr>
              <w:t>15</w:t>
            </w:r>
            <w:r>
              <w:rPr>
                <w:noProof/>
                <w:webHidden/>
              </w:rPr>
              <w:fldChar w:fldCharType="end"/>
            </w:r>
          </w:hyperlink>
        </w:p>
        <w:p w14:paraId="0EBF6ADF" w14:textId="3B665A6D" w:rsidR="00342C3D" w:rsidRDefault="00342C3D">
          <w:pPr>
            <w:pStyle w:val="TOC2"/>
            <w:tabs>
              <w:tab w:val="right" w:pos="9016"/>
            </w:tabs>
            <w:rPr>
              <w:rFonts w:eastAsiaTheme="minorEastAsia"/>
              <w:noProof/>
              <w:lang w:val="en-US"/>
            </w:rPr>
          </w:pPr>
          <w:hyperlink w:anchor="_Toc122553790" w:history="1">
            <w:r w:rsidRPr="007810D6">
              <w:rPr>
                <w:rStyle w:val="Hyperlink"/>
                <w:rFonts w:ascii="Trebuchet MS" w:eastAsia="Times New Roman" w:hAnsi="Trebuchet MS" w:cs="Times New Roman"/>
                <w:b/>
                <w:noProof/>
                <w:snapToGrid w:val="0"/>
                <w:lang w:val="en-US"/>
              </w:rPr>
              <w:t>5.3 Professional and financial capacity</w:t>
            </w:r>
            <w:r>
              <w:rPr>
                <w:noProof/>
                <w:webHidden/>
              </w:rPr>
              <w:tab/>
            </w:r>
            <w:r>
              <w:rPr>
                <w:noProof/>
                <w:webHidden/>
              </w:rPr>
              <w:fldChar w:fldCharType="begin"/>
            </w:r>
            <w:r>
              <w:rPr>
                <w:noProof/>
                <w:webHidden/>
              </w:rPr>
              <w:instrText xml:space="preserve"> PAGEREF _Toc122553790 \h </w:instrText>
            </w:r>
            <w:r>
              <w:rPr>
                <w:noProof/>
                <w:webHidden/>
              </w:rPr>
            </w:r>
            <w:r>
              <w:rPr>
                <w:noProof/>
                <w:webHidden/>
              </w:rPr>
              <w:fldChar w:fldCharType="separate"/>
            </w:r>
            <w:r>
              <w:rPr>
                <w:noProof/>
                <w:webHidden/>
              </w:rPr>
              <w:t>16</w:t>
            </w:r>
            <w:r>
              <w:rPr>
                <w:noProof/>
                <w:webHidden/>
              </w:rPr>
              <w:fldChar w:fldCharType="end"/>
            </w:r>
          </w:hyperlink>
        </w:p>
        <w:p w14:paraId="607394B9" w14:textId="37A09443" w:rsidR="00342C3D" w:rsidRDefault="00342C3D">
          <w:pPr>
            <w:pStyle w:val="TOC2"/>
            <w:tabs>
              <w:tab w:val="right" w:pos="9016"/>
            </w:tabs>
            <w:rPr>
              <w:rFonts w:eastAsiaTheme="minorEastAsia"/>
              <w:noProof/>
              <w:lang w:val="en-US"/>
            </w:rPr>
          </w:pPr>
          <w:hyperlink w:anchor="_Toc122553791" w:history="1">
            <w:r w:rsidRPr="007810D6">
              <w:rPr>
                <w:rStyle w:val="Hyperlink"/>
                <w:rFonts w:ascii="Trebuchet MS" w:eastAsia="Times New Roman" w:hAnsi="Trebuchet MS" w:cs="Times New Roman"/>
                <w:b/>
                <w:noProof/>
                <w:snapToGrid w:val="0"/>
                <w:lang w:val="en-US"/>
              </w:rPr>
              <w:t>5.4 Exclusion Criteria</w:t>
            </w:r>
            <w:r>
              <w:rPr>
                <w:noProof/>
                <w:webHidden/>
              </w:rPr>
              <w:tab/>
            </w:r>
            <w:r>
              <w:rPr>
                <w:noProof/>
                <w:webHidden/>
              </w:rPr>
              <w:fldChar w:fldCharType="begin"/>
            </w:r>
            <w:r>
              <w:rPr>
                <w:noProof/>
                <w:webHidden/>
              </w:rPr>
              <w:instrText xml:space="preserve"> PAGEREF _Toc122553791 \h </w:instrText>
            </w:r>
            <w:r>
              <w:rPr>
                <w:noProof/>
                <w:webHidden/>
              </w:rPr>
            </w:r>
            <w:r>
              <w:rPr>
                <w:noProof/>
                <w:webHidden/>
              </w:rPr>
              <w:fldChar w:fldCharType="separate"/>
            </w:r>
            <w:r>
              <w:rPr>
                <w:noProof/>
                <w:webHidden/>
              </w:rPr>
              <w:t>16</w:t>
            </w:r>
            <w:r>
              <w:rPr>
                <w:noProof/>
                <w:webHidden/>
              </w:rPr>
              <w:fldChar w:fldCharType="end"/>
            </w:r>
          </w:hyperlink>
        </w:p>
        <w:p w14:paraId="4D1D6163" w14:textId="44179FA9" w:rsidR="00342C3D" w:rsidRDefault="00342C3D">
          <w:pPr>
            <w:pStyle w:val="TOC2"/>
            <w:tabs>
              <w:tab w:val="right" w:pos="9016"/>
            </w:tabs>
            <w:rPr>
              <w:rFonts w:eastAsiaTheme="minorEastAsia"/>
              <w:noProof/>
              <w:lang w:val="en-US"/>
            </w:rPr>
          </w:pPr>
          <w:hyperlink w:anchor="_Toc122553792" w:history="1">
            <w:r w:rsidRPr="007810D6">
              <w:rPr>
                <w:rStyle w:val="Hyperlink"/>
                <w:rFonts w:ascii="Trebuchet MS" w:eastAsia="Times New Roman" w:hAnsi="Trebuchet MS" w:cs="Times New Roman"/>
                <w:b/>
                <w:noProof/>
                <w:snapToGrid w:val="0"/>
                <w:lang w:val="en-US"/>
              </w:rPr>
              <w:t>5.5 Ineligible applicants</w:t>
            </w:r>
            <w:r>
              <w:rPr>
                <w:noProof/>
                <w:webHidden/>
              </w:rPr>
              <w:tab/>
            </w:r>
            <w:r>
              <w:rPr>
                <w:noProof/>
                <w:webHidden/>
              </w:rPr>
              <w:fldChar w:fldCharType="begin"/>
            </w:r>
            <w:r>
              <w:rPr>
                <w:noProof/>
                <w:webHidden/>
              </w:rPr>
              <w:instrText xml:space="preserve"> PAGEREF _Toc122553792 \h </w:instrText>
            </w:r>
            <w:r>
              <w:rPr>
                <w:noProof/>
                <w:webHidden/>
              </w:rPr>
            </w:r>
            <w:r>
              <w:rPr>
                <w:noProof/>
                <w:webHidden/>
              </w:rPr>
              <w:fldChar w:fldCharType="separate"/>
            </w:r>
            <w:r>
              <w:rPr>
                <w:noProof/>
                <w:webHidden/>
              </w:rPr>
              <w:t>16</w:t>
            </w:r>
            <w:r>
              <w:rPr>
                <w:noProof/>
                <w:webHidden/>
              </w:rPr>
              <w:fldChar w:fldCharType="end"/>
            </w:r>
          </w:hyperlink>
        </w:p>
        <w:p w14:paraId="7B2DE72E" w14:textId="6AE20995" w:rsidR="00342C3D" w:rsidRDefault="00342C3D">
          <w:pPr>
            <w:pStyle w:val="TOC2"/>
            <w:tabs>
              <w:tab w:val="left" w:pos="660"/>
              <w:tab w:val="right" w:pos="9016"/>
            </w:tabs>
            <w:rPr>
              <w:rFonts w:eastAsiaTheme="minorEastAsia"/>
              <w:noProof/>
              <w:lang w:val="en-US"/>
            </w:rPr>
          </w:pPr>
          <w:hyperlink w:anchor="_Toc122553793" w:history="1">
            <w:r w:rsidRPr="007810D6">
              <w:rPr>
                <w:rStyle w:val="Hyperlink"/>
                <w:rFonts w:ascii="Trebuchet MS" w:eastAsia="Times New Roman" w:hAnsi="Trebuchet MS" w:cs="Times New Roman"/>
                <w:b/>
                <w:noProof/>
                <w:snapToGrid w:val="0"/>
              </w:rPr>
              <w:t>6.</w:t>
            </w:r>
            <w:r>
              <w:rPr>
                <w:rFonts w:eastAsiaTheme="minorEastAsia"/>
                <w:noProof/>
                <w:lang w:val="en-US"/>
              </w:rPr>
              <w:tab/>
            </w:r>
            <w:r w:rsidRPr="007810D6">
              <w:rPr>
                <w:rStyle w:val="Hyperlink"/>
                <w:rFonts w:ascii="Trebuchet MS" w:eastAsia="Times New Roman" w:hAnsi="Trebuchet MS" w:cs="Times New Roman"/>
                <w:b/>
                <w:smallCaps/>
                <w:noProof/>
                <w:snapToGrid w:val="0"/>
              </w:rPr>
              <w:t>PARTNERSHIP REQUIREMENTS</w:t>
            </w:r>
            <w:r>
              <w:rPr>
                <w:noProof/>
                <w:webHidden/>
              </w:rPr>
              <w:tab/>
            </w:r>
            <w:r>
              <w:rPr>
                <w:noProof/>
                <w:webHidden/>
              </w:rPr>
              <w:fldChar w:fldCharType="begin"/>
            </w:r>
            <w:r>
              <w:rPr>
                <w:noProof/>
                <w:webHidden/>
              </w:rPr>
              <w:instrText xml:space="preserve"> PAGEREF _Toc122553793 \h </w:instrText>
            </w:r>
            <w:r>
              <w:rPr>
                <w:noProof/>
                <w:webHidden/>
              </w:rPr>
            </w:r>
            <w:r>
              <w:rPr>
                <w:noProof/>
                <w:webHidden/>
              </w:rPr>
              <w:fldChar w:fldCharType="separate"/>
            </w:r>
            <w:r>
              <w:rPr>
                <w:noProof/>
                <w:webHidden/>
              </w:rPr>
              <w:t>17</w:t>
            </w:r>
            <w:r>
              <w:rPr>
                <w:noProof/>
                <w:webHidden/>
              </w:rPr>
              <w:fldChar w:fldCharType="end"/>
            </w:r>
          </w:hyperlink>
        </w:p>
        <w:p w14:paraId="2B0AD635" w14:textId="4CBF9B0B" w:rsidR="00342C3D" w:rsidRDefault="00342C3D">
          <w:pPr>
            <w:pStyle w:val="TOC2"/>
            <w:tabs>
              <w:tab w:val="right" w:pos="9016"/>
            </w:tabs>
            <w:rPr>
              <w:rFonts w:eastAsiaTheme="minorEastAsia"/>
              <w:noProof/>
              <w:lang w:val="en-US"/>
            </w:rPr>
          </w:pPr>
          <w:hyperlink w:anchor="_Toc122553794" w:history="1">
            <w:r w:rsidRPr="007810D6">
              <w:rPr>
                <w:rStyle w:val="Hyperlink"/>
                <w:rFonts w:ascii="Trebuchet MS" w:eastAsia="Times New Roman" w:hAnsi="Trebuchet MS" w:cs="Times New Roman"/>
                <w:b/>
                <w:noProof/>
                <w:snapToGrid w:val="0"/>
                <w:lang w:val="en-US"/>
              </w:rPr>
              <w:t>6.1 Partnership relevance</w:t>
            </w:r>
            <w:r>
              <w:rPr>
                <w:noProof/>
                <w:webHidden/>
              </w:rPr>
              <w:tab/>
            </w:r>
            <w:r>
              <w:rPr>
                <w:noProof/>
                <w:webHidden/>
              </w:rPr>
              <w:fldChar w:fldCharType="begin"/>
            </w:r>
            <w:r>
              <w:rPr>
                <w:noProof/>
                <w:webHidden/>
              </w:rPr>
              <w:instrText xml:space="preserve"> PAGEREF _Toc122553794 \h </w:instrText>
            </w:r>
            <w:r>
              <w:rPr>
                <w:noProof/>
                <w:webHidden/>
              </w:rPr>
            </w:r>
            <w:r>
              <w:rPr>
                <w:noProof/>
                <w:webHidden/>
              </w:rPr>
              <w:fldChar w:fldCharType="separate"/>
            </w:r>
            <w:r>
              <w:rPr>
                <w:noProof/>
                <w:webHidden/>
              </w:rPr>
              <w:t>17</w:t>
            </w:r>
            <w:r>
              <w:rPr>
                <w:noProof/>
                <w:webHidden/>
              </w:rPr>
              <w:fldChar w:fldCharType="end"/>
            </w:r>
          </w:hyperlink>
        </w:p>
        <w:p w14:paraId="59C88AE4" w14:textId="2069B313" w:rsidR="00342C3D" w:rsidRDefault="00342C3D">
          <w:pPr>
            <w:pStyle w:val="TOC2"/>
            <w:tabs>
              <w:tab w:val="right" w:pos="9016"/>
            </w:tabs>
            <w:rPr>
              <w:rFonts w:eastAsiaTheme="minorEastAsia"/>
              <w:noProof/>
              <w:lang w:val="en-US"/>
            </w:rPr>
          </w:pPr>
          <w:hyperlink w:anchor="_Toc122553795" w:history="1">
            <w:r w:rsidRPr="007810D6">
              <w:rPr>
                <w:rStyle w:val="Hyperlink"/>
                <w:rFonts w:ascii="Trebuchet MS" w:eastAsia="Times New Roman" w:hAnsi="Trebuchet MS" w:cs="Times New Roman"/>
                <w:b/>
                <w:bCs/>
                <w:noProof/>
                <w:snapToGrid w:val="0"/>
              </w:rPr>
              <w:t>6.2 Partnership size</w:t>
            </w:r>
            <w:r>
              <w:rPr>
                <w:noProof/>
                <w:webHidden/>
              </w:rPr>
              <w:tab/>
            </w:r>
            <w:r>
              <w:rPr>
                <w:noProof/>
                <w:webHidden/>
              </w:rPr>
              <w:fldChar w:fldCharType="begin"/>
            </w:r>
            <w:r>
              <w:rPr>
                <w:noProof/>
                <w:webHidden/>
              </w:rPr>
              <w:instrText xml:space="preserve"> PAGEREF _Toc122553795 \h </w:instrText>
            </w:r>
            <w:r>
              <w:rPr>
                <w:noProof/>
                <w:webHidden/>
              </w:rPr>
            </w:r>
            <w:r>
              <w:rPr>
                <w:noProof/>
                <w:webHidden/>
              </w:rPr>
              <w:fldChar w:fldCharType="separate"/>
            </w:r>
            <w:r>
              <w:rPr>
                <w:noProof/>
                <w:webHidden/>
              </w:rPr>
              <w:t>17</w:t>
            </w:r>
            <w:r>
              <w:rPr>
                <w:noProof/>
                <w:webHidden/>
              </w:rPr>
              <w:fldChar w:fldCharType="end"/>
            </w:r>
          </w:hyperlink>
        </w:p>
        <w:p w14:paraId="7D852C49" w14:textId="2E5A6933" w:rsidR="00342C3D" w:rsidRDefault="00342C3D">
          <w:pPr>
            <w:pStyle w:val="TOC2"/>
            <w:tabs>
              <w:tab w:val="right" w:pos="9016"/>
            </w:tabs>
            <w:rPr>
              <w:rFonts w:eastAsiaTheme="minorEastAsia"/>
              <w:noProof/>
              <w:lang w:val="en-US"/>
            </w:rPr>
          </w:pPr>
          <w:hyperlink w:anchor="_Toc122553796" w:history="1">
            <w:r w:rsidRPr="007810D6">
              <w:rPr>
                <w:rStyle w:val="Hyperlink"/>
                <w:rFonts w:ascii="Trebuchet MS" w:eastAsia="Times New Roman" w:hAnsi="Trebuchet MS" w:cs="Times New Roman"/>
                <w:b/>
                <w:noProof/>
                <w:snapToGrid w:val="0"/>
                <w:lang w:val="en-US"/>
              </w:rPr>
              <w:t>6.3 Lead partner principle and requirements</w:t>
            </w:r>
            <w:r>
              <w:rPr>
                <w:noProof/>
                <w:webHidden/>
              </w:rPr>
              <w:tab/>
            </w:r>
            <w:r>
              <w:rPr>
                <w:noProof/>
                <w:webHidden/>
              </w:rPr>
              <w:fldChar w:fldCharType="begin"/>
            </w:r>
            <w:r>
              <w:rPr>
                <w:noProof/>
                <w:webHidden/>
              </w:rPr>
              <w:instrText xml:space="preserve"> PAGEREF _Toc122553796 \h </w:instrText>
            </w:r>
            <w:r>
              <w:rPr>
                <w:noProof/>
                <w:webHidden/>
              </w:rPr>
            </w:r>
            <w:r>
              <w:rPr>
                <w:noProof/>
                <w:webHidden/>
              </w:rPr>
              <w:fldChar w:fldCharType="separate"/>
            </w:r>
            <w:r>
              <w:rPr>
                <w:noProof/>
                <w:webHidden/>
              </w:rPr>
              <w:t>17</w:t>
            </w:r>
            <w:r>
              <w:rPr>
                <w:noProof/>
                <w:webHidden/>
              </w:rPr>
              <w:fldChar w:fldCharType="end"/>
            </w:r>
          </w:hyperlink>
        </w:p>
        <w:p w14:paraId="7900D617" w14:textId="65A87CF9" w:rsidR="00342C3D" w:rsidRDefault="00342C3D">
          <w:pPr>
            <w:pStyle w:val="TOC2"/>
            <w:tabs>
              <w:tab w:val="right" w:pos="9016"/>
            </w:tabs>
            <w:rPr>
              <w:rFonts w:eastAsiaTheme="minorEastAsia"/>
              <w:noProof/>
              <w:lang w:val="en-US"/>
            </w:rPr>
          </w:pPr>
          <w:hyperlink w:anchor="_Toc122553797" w:history="1">
            <w:r w:rsidRPr="007810D6">
              <w:rPr>
                <w:rStyle w:val="Hyperlink"/>
                <w:rFonts w:ascii="Trebuchet MS" w:eastAsia="Times New Roman" w:hAnsi="Trebuchet MS" w:cs="Times New Roman"/>
                <w:b/>
                <w:smallCaps/>
                <w:noProof/>
                <w:snapToGrid w:val="0"/>
              </w:rPr>
              <w:t>7. ACTIVITIES</w:t>
            </w:r>
            <w:r>
              <w:rPr>
                <w:noProof/>
                <w:webHidden/>
              </w:rPr>
              <w:tab/>
            </w:r>
            <w:r>
              <w:rPr>
                <w:noProof/>
                <w:webHidden/>
              </w:rPr>
              <w:fldChar w:fldCharType="begin"/>
            </w:r>
            <w:r>
              <w:rPr>
                <w:noProof/>
                <w:webHidden/>
              </w:rPr>
              <w:instrText xml:space="preserve"> PAGEREF _Toc122553797 \h </w:instrText>
            </w:r>
            <w:r>
              <w:rPr>
                <w:noProof/>
                <w:webHidden/>
              </w:rPr>
            </w:r>
            <w:r>
              <w:rPr>
                <w:noProof/>
                <w:webHidden/>
              </w:rPr>
              <w:fldChar w:fldCharType="separate"/>
            </w:r>
            <w:r>
              <w:rPr>
                <w:noProof/>
                <w:webHidden/>
              </w:rPr>
              <w:t>19</w:t>
            </w:r>
            <w:r>
              <w:rPr>
                <w:noProof/>
                <w:webHidden/>
              </w:rPr>
              <w:fldChar w:fldCharType="end"/>
            </w:r>
          </w:hyperlink>
        </w:p>
        <w:p w14:paraId="30222E03" w14:textId="2D375360" w:rsidR="00342C3D" w:rsidRDefault="00342C3D">
          <w:pPr>
            <w:pStyle w:val="TOC2"/>
            <w:tabs>
              <w:tab w:val="right" w:pos="9016"/>
            </w:tabs>
            <w:rPr>
              <w:rFonts w:eastAsiaTheme="minorEastAsia"/>
              <w:noProof/>
              <w:lang w:val="en-US"/>
            </w:rPr>
          </w:pPr>
          <w:hyperlink w:anchor="_Toc122553798" w:history="1">
            <w:r w:rsidRPr="007810D6">
              <w:rPr>
                <w:rStyle w:val="Hyperlink"/>
                <w:rFonts w:ascii="Trebuchet MS" w:eastAsia="Times New Roman" w:hAnsi="Trebuchet MS" w:cs="Times New Roman"/>
                <w:b/>
                <w:bCs/>
                <w:noProof/>
                <w:snapToGrid w:val="0"/>
              </w:rPr>
              <w:t>7.1 Type of activities</w:t>
            </w:r>
            <w:r>
              <w:rPr>
                <w:noProof/>
                <w:webHidden/>
              </w:rPr>
              <w:tab/>
            </w:r>
            <w:r>
              <w:rPr>
                <w:noProof/>
                <w:webHidden/>
              </w:rPr>
              <w:fldChar w:fldCharType="begin"/>
            </w:r>
            <w:r>
              <w:rPr>
                <w:noProof/>
                <w:webHidden/>
              </w:rPr>
              <w:instrText xml:space="preserve"> PAGEREF _Toc122553798 \h </w:instrText>
            </w:r>
            <w:r>
              <w:rPr>
                <w:noProof/>
                <w:webHidden/>
              </w:rPr>
            </w:r>
            <w:r>
              <w:rPr>
                <w:noProof/>
                <w:webHidden/>
              </w:rPr>
              <w:fldChar w:fldCharType="separate"/>
            </w:r>
            <w:r>
              <w:rPr>
                <w:noProof/>
                <w:webHidden/>
              </w:rPr>
              <w:t>19</w:t>
            </w:r>
            <w:r>
              <w:rPr>
                <w:noProof/>
                <w:webHidden/>
              </w:rPr>
              <w:fldChar w:fldCharType="end"/>
            </w:r>
          </w:hyperlink>
        </w:p>
        <w:p w14:paraId="2A4BF418" w14:textId="03839D27" w:rsidR="00342C3D" w:rsidRDefault="00342C3D">
          <w:pPr>
            <w:pStyle w:val="TOC2"/>
            <w:tabs>
              <w:tab w:val="right" w:pos="9016"/>
            </w:tabs>
            <w:rPr>
              <w:rFonts w:eastAsiaTheme="minorEastAsia"/>
              <w:noProof/>
              <w:lang w:val="en-US"/>
            </w:rPr>
          </w:pPr>
          <w:hyperlink w:anchor="_Toc122553799" w:history="1">
            <w:r w:rsidRPr="007810D6">
              <w:rPr>
                <w:rStyle w:val="Hyperlink"/>
                <w:rFonts w:ascii="Trebuchet MS" w:eastAsia="Times New Roman" w:hAnsi="Trebuchet MS" w:cs="Times New Roman"/>
                <w:b/>
                <w:bCs/>
                <w:noProof/>
                <w:snapToGrid w:val="0"/>
              </w:rPr>
              <w:t>7.2 Geographical area of implementation</w:t>
            </w:r>
            <w:r>
              <w:rPr>
                <w:noProof/>
                <w:webHidden/>
              </w:rPr>
              <w:tab/>
            </w:r>
            <w:r>
              <w:rPr>
                <w:noProof/>
                <w:webHidden/>
              </w:rPr>
              <w:fldChar w:fldCharType="begin"/>
            </w:r>
            <w:r>
              <w:rPr>
                <w:noProof/>
                <w:webHidden/>
              </w:rPr>
              <w:instrText xml:space="preserve"> PAGEREF _Toc122553799 \h </w:instrText>
            </w:r>
            <w:r>
              <w:rPr>
                <w:noProof/>
                <w:webHidden/>
              </w:rPr>
            </w:r>
            <w:r>
              <w:rPr>
                <w:noProof/>
                <w:webHidden/>
              </w:rPr>
              <w:fldChar w:fldCharType="separate"/>
            </w:r>
            <w:r>
              <w:rPr>
                <w:noProof/>
                <w:webHidden/>
              </w:rPr>
              <w:t>20</w:t>
            </w:r>
            <w:r>
              <w:rPr>
                <w:noProof/>
                <w:webHidden/>
              </w:rPr>
              <w:fldChar w:fldCharType="end"/>
            </w:r>
          </w:hyperlink>
        </w:p>
        <w:p w14:paraId="3EE00FBD" w14:textId="2176B31F" w:rsidR="00342C3D" w:rsidRDefault="00342C3D">
          <w:pPr>
            <w:pStyle w:val="TOC2"/>
            <w:tabs>
              <w:tab w:val="right" w:pos="9016"/>
            </w:tabs>
            <w:rPr>
              <w:rFonts w:eastAsiaTheme="minorEastAsia"/>
              <w:noProof/>
              <w:lang w:val="en-US"/>
            </w:rPr>
          </w:pPr>
          <w:hyperlink w:anchor="_Toc122553800" w:history="1">
            <w:r w:rsidRPr="007810D6">
              <w:rPr>
                <w:rStyle w:val="Hyperlink"/>
                <w:rFonts w:ascii="Trebuchet MS" w:eastAsia="Times New Roman" w:hAnsi="Trebuchet MS" w:cs="Times New Roman"/>
                <w:b/>
                <w:bCs/>
                <w:noProof/>
                <w:snapToGrid w:val="0"/>
                <w:lang w:val="en-US"/>
              </w:rPr>
              <w:t>7.3 Synergies and complementarities with other actions</w:t>
            </w:r>
            <w:r>
              <w:rPr>
                <w:noProof/>
                <w:webHidden/>
              </w:rPr>
              <w:tab/>
            </w:r>
            <w:r>
              <w:rPr>
                <w:noProof/>
                <w:webHidden/>
              </w:rPr>
              <w:fldChar w:fldCharType="begin"/>
            </w:r>
            <w:r>
              <w:rPr>
                <w:noProof/>
                <w:webHidden/>
              </w:rPr>
              <w:instrText xml:space="preserve"> PAGEREF _Toc122553800 \h </w:instrText>
            </w:r>
            <w:r>
              <w:rPr>
                <w:noProof/>
                <w:webHidden/>
              </w:rPr>
            </w:r>
            <w:r>
              <w:rPr>
                <w:noProof/>
                <w:webHidden/>
              </w:rPr>
              <w:fldChar w:fldCharType="separate"/>
            </w:r>
            <w:r>
              <w:rPr>
                <w:noProof/>
                <w:webHidden/>
              </w:rPr>
              <w:t>20</w:t>
            </w:r>
            <w:r>
              <w:rPr>
                <w:noProof/>
                <w:webHidden/>
              </w:rPr>
              <w:fldChar w:fldCharType="end"/>
            </w:r>
          </w:hyperlink>
        </w:p>
        <w:p w14:paraId="34C8A964" w14:textId="24AA328E" w:rsidR="00342C3D" w:rsidRDefault="00342C3D">
          <w:pPr>
            <w:pStyle w:val="TOC2"/>
            <w:tabs>
              <w:tab w:val="right" w:pos="9016"/>
            </w:tabs>
            <w:rPr>
              <w:rFonts w:eastAsiaTheme="minorEastAsia"/>
              <w:noProof/>
              <w:lang w:val="en-US"/>
            </w:rPr>
          </w:pPr>
          <w:hyperlink w:anchor="_Toc122553801" w:history="1">
            <w:r w:rsidRPr="007810D6">
              <w:rPr>
                <w:rStyle w:val="Hyperlink"/>
                <w:rFonts w:ascii="Trebuchet MS" w:eastAsia="Times New Roman" w:hAnsi="Trebuchet MS" w:cs="Times New Roman"/>
                <w:b/>
                <w:bCs/>
                <w:noProof/>
                <w:snapToGrid w:val="0"/>
              </w:rPr>
              <w:t>7.4 Capitalisation of previous programmes’ results</w:t>
            </w:r>
            <w:r>
              <w:rPr>
                <w:noProof/>
                <w:webHidden/>
              </w:rPr>
              <w:tab/>
            </w:r>
            <w:r>
              <w:rPr>
                <w:noProof/>
                <w:webHidden/>
              </w:rPr>
              <w:fldChar w:fldCharType="begin"/>
            </w:r>
            <w:r>
              <w:rPr>
                <w:noProof/>
                <w:webHidden/>
              </w:rPr>
              <w:instrText xml:space="preserve"> PAGEREF _Toc122553801 \h </w:instrText>
            </w:r>
            <w:r>
              <w:rPr>
                <w:noProof/>
                <w:webHidden/>
              </w:rPr>
            </w:r>
            <w:r>
              <w:rPr>
                <w:noProof/>
                <w:webHidden/>
              </w:rPr>
              <w:fldChar w:fldCharType="separate"/>
            </w:r>
            <w:r>
              <w:rPr>
                <w:noProof/>
                <w:webHidden/>
              </w:rPr>
              <w:t>21</w:t>
            </w:r>
            <w:r>
              <w:rPr>
                <w:noProof/>
                <w:webHidden/>
              </w:rPr>
              <w:fldChar w:fldCharType="end"/>
            </w:r>
          </w:hyperlink>
        </w:p>
        <w:p w14:paraId="1117321B" w14:textId="5C221DAC" w:rsidR="00342C3D" w:rsidRDefault="00342C3D">
          <w:pPr>
            <w:pStyle w:val="TOC2"/>
            <w:tabs>
              <w:tab w:val="right" w:pos="9016"/>
            </w:tabs>
            <w:rPr>
              <w:rFonts w:eastAsiaTheme="minorEastAsia"/>
              <w:noProof/>
              <w:lang w:val="en-US"/>
            </w:rPr>
          </w:pPr>
          <w:hyperlink w:anchor="_Toc122553802" w:history="1">
            <w:r w:rsidRPr="007810D6">
              <w:rPr>
                <w:rStyle w:val="Hyperlink"/>
                <w:rFonts w:ascii="Trebuchet MS" w:eastAsia="Times New Roman" w:hAnsi="Trebuchet MS" w:cs="Times New Roman"/>
                <w:b/>
                <w:bCs/>
                <w:noProof/>
                <w:snapToGrid w:val="0"/>
              </w:rPr>
              <w:t>7.5 Communication requirements</w:t>
            </w:r>
            <w:r>
              <w:rPr>
                <w:noProof/>
                <w:webHidden/>
              </w:rPr>
              <w:tab/>
            </w:r>
            <w:r>
              <w:rPr>
                <w:noProof/>
                <w:webHidden/>
              </w:rPr>
              <w:fldChar w:fldCharType="begin"/>
            </w:r>
            <w:r>
              <w:rPr>
                <w:noProof/>
                <w:webHidden/>
              </w:rPr>
              <w:instrText xml:space="preserve"> PAGEREF _Toc122553802 \h </w:instrText>
            </w:r>
            <w:r>
              <w:rPr>
                <w:noProof/>
                <w:webHidden/>
              </w:rPr>
            </w:r>
            <w:r>
              <w:rPr>
                <w:noProof/>
                <w:webHidden/>
              </w:rPr>
              <w:fldChar w:fldCharType="separate"/>
            </w:r>
            <w:r>
              <w:rPr>
                <w:noProof/>
                <w:webHidden/>
              </w:rPr>
              <w:t>21</w:t>
            </w:r>
            <w:r>
              <w:rPr>
                <w:noProof/>
                <w:webHidden/>
              </w:rPr>
              <w:fldChar w:fldCharType="end"/>
            </w:r>
          </w:hyperlink>
        </w:p>
        <w:p w14:paraId="41E9E1F1" w14:textId="25CA4059" w:rsidR="00342C3D" w:rsidRDefault="00342C3D">
          <w:pPr>
            <w:pStyle w:val="TOC2"/>
            <w:tabs>
              <w:tab w:val="right" w:pos="9016"/>
            </w:tabs>
            <w:rPr>
              <w:rFonts w:eastAsiaTheme="minorEastAsia"/>
              <w:noProof/>
              <w:lang w:val="en-US"/>
            </w:rPr>
          </w:pPr>
          <w:hyperlink w:anchor="_Toc122553803" w:history="1">
            <w:r w:rsidRPr="007810D6">
              <w:rPr>
                <w:rStyle w:val="Hyperlink"/>
                <w:rFonts w:ascii="Trebuchet MS" w:eastAsia="Times New Roman" w:hAnsi="Trebuchet MS" w:cs="Times New Roman"/>
                <w:b/>
                <w:bCs/>
                <w:noProof/>
                <w:snapToGrid w:val="0"/>
              </w:rPr>
              <w:t>7.6 Ineligible activities</w:t>
            </w:r>
            <w:r>
              <w:rPr>
                <w:noProof/>
                <w:webHidden/>
              </w:rPr>
              <w:tab/>
            </w:r>
            <w:r>
              <w:rPr>
                <w:noProof/>
                <w:webHidden/>
              </w:rPr>
              <w:fldChar w:fldCharType="begin"/>
            </w:r>
            <w:r>
              <w:rPr>
                <w:noProof/>
                <w:webHidden/>
              </w:rPr>
              <w:instrText xml:space="preserve"> PAGEREF _Toc122553803 \h </w:instrText>
            </w:r>
            <w:r>
              <w:rPr>
                <w:noProof/>
                <w:webHidden/>
              </w:rPr>
            </w:r>
            <w:r>
              <w:rPr>
                <w:noProof/>
                <w:webHidden/>
              </w:rPr>
              <w:fldChar w:fldCharType="separate"/>
            </w:r>
            <w:r>
              <w:rPr>
                <w:noProof/>
                <w:webHidden/>
              </w:rPr>
              <w:t>22</w:t>
            </w:r>
            <w:r>
              <w:rPr>
                <w:noProof/>
                <w:webHidden/>
              </w:rPr>
              <w:fldChar w:fldCharType="end"/>
            </w:r>
          </w:hyperlink>
        </w:p>
        <w:p w14:paraId="448DB3DE" w14:textId="7C2C94A4" w:rsidR="00342C3D" w:rsidRDefault="00342C3D">
          <w:pPr>
            <w:pStyle w:val="TOC2"/>
            <w:tabs>
              <w:tab w:val="left" w:pos="660"/>
              <w:tab w:val="right" w:pos="9016"/>
            </w:tabs>
            <w:rPr>
              <w:rFonts w:eastAsiaTheme="minorEastAsia"/>
              <w:noProof/>
              <w:lang w:val="en-US"/>
            </w:rPr>
          </w:pPr>
          <w:hyperlink w:anchor="_Toc122553804" w:history="1">
            <w:r w:rsidRPr="007810D6">
              <w:rPr>
                <w:rStyle w:val="Hyperlink"/>
                <w:rFonts w:ascii="Trebuchet MS" w:eastAsia="Times New Roman" w:hAnsi="Trebuchet MS" w:cs="Times New Roman"/>
                <w:b/>
                <w:noProof/>
                <w:snapToGrid w:val="0"/>
              </w:rPr>
              <w:t>8.</w:t>
            </w:r>
            <w:r>
              <w:rPr>
                <w:rFonts w:eastAsiaTheme="minorEastAsia"/>
                <w:noProof/>
                <w:lang w:val="en-US"/>
              </w:rPr>
              <w:tab/>
            </w:r>
            <w:r w:rsidRPr="007810D6">
              <w:rPr>
                <w:rStyle w:val="Hyperlink"/>
                <w:rFonts w:ascii="Trebuchet MS" w:eastAsia="Times New Roman" w:hAnsi="Trebuchet MS" w:cs="Times New Roman"/>
                <w:b/>
                <w:smallCaps/>
                <w:noProof/>
                <w:snapToGrid w:val="0"/>
              </w:rPr>
              <w:t>PROJECT SIZE AND FUNDING</w:t>
            </w:r>
            <w:r>
              <w:rPr>
                <w:noProof/>
                <w:webHidden/>
              </w:rPr>
              <w:tab/>
            </w:r>
            <w:r>
              <w:rPr>
                <w:noProof/>
                <w:webHidden/>
              </w:rPr>
              <w:fldChar w:fldCharType="begin"/>
            </w:r>
            <w:r>
              <w:rPr>
                <w:noProof/>
                <w:webHidden/>
              </w:rPr>
              <w:instrText xml:space="preserve"> PAGEREF _Toc122553804 \h </w:instrText>
            </w:r>
            <w:r>
              <w:rPr>
                <w:noProof/>
                <w:webHidden/>
              </w:rPr>
            </w:r>
            <w:r>
              <w:rPr>
                <w:noProof/>
                <w:webHidden/>
              </w:rPr>
              <w:fldChar w:fldCharType="separate"/>
            </w:r>
            <w:r>
              <w:rPr>
                <w:noProof/>
                <w:webHidden/>
              </w:rPr>
              <w:t>22</w:t>
            </w:r>
            <w:r>
              <w:rPr>
                <w:noProof/>
                <w:webHidden/>
              </w:rPr>
              <w:fldChar w:fldCharType="end"/>
            </w:r>
          </w:hyperlink>
        </w:p>
        <w:p w14:paraId="0B3A12E9" w14:textId="5DF84AF5" w:rsidR="00342C3D" w:rsidRDefault="00342C3D">
          <w:pPr>
            <w:pStyle w:val="TOC2"/>
            <w:tabs>
              <w:tab w:val="left" w:pos="660"/>
              <w:tab w:val="right" w:pos="9016"/>
            </w:tabs>
            <w:rPr>
              <w:rFonts w:eastAsiaTheme="minorEastAsia"/>
              <w:noProof/>
              <w:lang w:val="en-US"/>
            </w:rPr>
          </w:pPr>
          <w:hyperlink w:anchor="_Toc122553805" w:history="1">
            <w:r w:rsidRPr="007810D6">
              <w:rPr>
                <w:rStyle w:val="Hyperlink"/>
                <w:rFonts w:ascii="Trebuchet MS" w:eastAsia="Times New Roman" w:hAnsi="Trebuchet MS" w:cs="Times New Roman"/>
                <w:b/>
                <w:noProof/>
                <w:snapToGrid w:val="0"/>
              </w:rPr>
              <w:t>9.</w:t>
            </w:r>
            <w:r>
              <w:rPr>
                <w:rFonts w:eastAsiaTheme="minorEastAsia"/>
                <w:noProof/>
                <w:lang w:val="en-US"/>
              </w:rPr>
              <w:tab/>
            </w:r>
            <w:r w:rsidRPr="007810D6">
              <w:rPr>
                <w:rStyle w:val="Hyperlink"/>
                <w:rFonts w:ascii="Trebuchet MS" w:eastAsia="Times New Roman" w:hAnsi="Trebuchet MS" w:cs="Times New Roman"/>
                <w:b/>
                <w:smallCaps/>
                <w:noProof/>
                <w:snapToGrid w:val="0"/>
              </w:rPr>
              <w:t>PROJECT DURATION</w:t>
            </w:r>
            <w:r>
              <w:rPr>
                <w:noProof/>
                <w:webHidden/>
              </w:rPr>
              <w:tab/>
            </w:r>
            <w:r>
              <w:rPr>
                <w:noProof/>
                <w:webHidden/>
              </w:rPr>
              <w:fldChar w:fldCharType="begin"/>
            </w:r>
            <w:r>
              <w:rPr>
                <w:noProof/>
                <w:webHidden/>
              </w:rPr>
              <w:instrText xml:space="preserve"> PAGEREF _Toc122553805 \h </w:instrText>
            </w:r>
            <w:r>
              <w:rPr>
                <w:noProof/>
                <w:webHidden/>
              </w:rPr>
            </w:r>
            <w:r>
              <w:rPr>
                <w:noProof/>
                <w:webHidden/>
              </w:rPr>
              <w:fldChar w:fldCharType="separate"/>
            </w:r>
            <w:r>
              <w:rPr>
                <w:noProof/>
                <w:webHidden/>
              </w:rPr>
              <w:t>23</w:t>
            </w:r>
            <w:r>
              <w:rPr>
                <w:noProof/>
                <w:webHidden/>
              </w:rPr>
              <w:fldChar w:fldCharType="end"/>
            </w:r>
          </w:hyperlink>
        </w:p>
        <w:p w14:paraId="4DF41E27" w14:textId="498D8420" w:rsidR="00342C3D" w:rsidRDefault="00342C3D">
          <w:pPr>
            <w:pStyle w:val="TOC2"/>
            <w:tabs>
              <w:tab w:val="left" w:pos="880"/>
              <w:tab w:val="right" w:pos="9016"/>
            </w:tabs>
            <w:rPr>
              <w:rFonts w:eastAsiaTheme="minorEastAsia"/>
              <w:noProof/>
              <w:lang w:val="en-US"/>
            </w:rPr>
          </w:pPr>
          <w:hyperlink w:anchor="_Toc122553806" w:history="1">
            <w:r w:rsidRPr="007810D6">
              <w:rPr>
                <w:rStyle w:val="Hyperlink"/>
                <w:rFonts w:ascii="Trebuchet MS" w:eastAsia="Times New Roman" w:hAnsi="Trebuchet MS" w:cs="Times New Roman"/>
                <w:b/>
                <w:noProof/>
                <w:snapToGrid w:val="0"/>
              </w:rPr>
              <w:t>10.</w:t>
            </w:r>
            <w:r>
              <w:rPr>
                <w:rFonts w:eastAsiaTheme="minorEastAsia"/>
                <w:noProof/>
                <w:lang w:val="en-US"/>
              </w:rPr>
              <w:tab/>
            </w:r>
            <w:r w:rsidRPr="007810D6">
              <w:rPr>
                <w:rStyle w:val="Hyperlink"/>
                <w:rFonts w:ascii="Trebuchet MS" w:eastAsia="Times New Roman" w:hAnsi="Trebuchet MS" w:cs="Times New Roman"/>
                <w:b/>
                <w:smallCaps/>
                <w:noProof/>
                <w:snapToGrid w:val="0"/>
              </w:rPr>
              <w:t>FINANCIAL REQUIREMENTS</w:t>
            </w:r>
            <w:r>
              <w:rPr>
                <w:noProof/>
                <w:webHidden/>
              </w:rPr>
              <w:tab/>
            </w:r>
            <w:r>
              <w:rPr>
                <w:noProof/>
                <w:webHidden/>
              </w:rPr>
              <w:fldChar w:fldCharType="begin"/>
            </w:r>
            <w:r>
              <w:rPr>
                <w:noProof/>
                <w:webHidden/>
              </w:rPr>
              <w:instrText xml:space="preserve"> PAGEREF _Toc122553806 \h </w:instrText>
            </w:r>
            <w:r>
              <w:rPr>
                <w:noProof/>
                <w:webHidden/>
              </w:rPr>
            </w:r>
            <w:r>
              <w:rPr>
                <w:noProof/>
                <w:webHidden/>
              </w:rPr>
              <w:fldChar w:fldCharType="separate"/>
            </w:r>
            <w:r>
              <w:rPr>
                <w:noProof/>
                <w:webHidden/>
              </w:rPr>
              <w:t>23</w:t>
            </w:r>
            <w:r>
              <w:rPr>
                <w:noProof/>
                <w:webHidden/>
              </w:rPr>
              <w:fldChar w:fldCharType="end"/>
            </w:r>
          </w:hyperlink>
        </w:p>
        <w:p w14:paraId="2935B023" w14:textId="06EB175E" w:rsidR="00342C3D" w:rsidRDefault="00342C3D">
          <w:pPr>
            <w:pStyle w:val="TOC2"/>
            <w:tabs>
              <w:tab w:val="right" w:pos="9016"/>
            </w:tabs>
            <w:rPr>
              <w:rFonts w:eastAsiaTheme="minorEastAsia"/>
              <w:noProof/>
              <w:lang w:val="en-US"/>
            </w:rPr>
          </w:pPr>
          <w:hyperlink w:anchor="_Toc122553807" w:history="1">
            <w:r w:rsidRPr="007810D6">
              <w:rPr>
                <w:rStyle w:val="Hyperlink"/>
                <w:rFonts w:ascii="Trebuchet MS" w:eastAsia="Times New Roman" w:hAnsi="Trebuchet MS" w:cs="Times New Roman"/>
                <w:b/>
                <w:noProof/>
                <w:snapToGrid w:val="0"/>
                <w:lang w:val="en-US"/>
              </w:rPr>
              <w:t>10.1 Expenditure eligibility requirements</w:t>
            </w:r>
            <w:r>
              <w:rPr>
                <w:noProof/>
                <w:webHidden/>
              </w:rPr>
              <w:tab/>
            </w:r>
            <w:r>
              <w:rPr>
                <w:noProof/>
                <w:webHidden/>
              </w:rPr>
              <w:fldChar w:fldCharType="begin"/>
            </w:r>
            <w:r>
              <w:rPr>
                <w:noProof/>
                <w:webHidden/>
              </w:rPr>
              <w:instrText xml:space="preserve"> PAGEREF _Toc122553807 \h </w:instrText>
            </w:r>
            <w:r>
              <w:rPr>
                <w:noProof/>
                <w:webHidden/>
              </w:rPr>
            </w:r>
            <w:r>
              <w:rPr>
                <w:noProof/>
                <w:webHidden/>
              </w:rPr>
              <w:fldChar w:fldCharType="separate"/>
            </w:r>
            <w:r>
              <w:rPr>
                <w:noProof/>
                <w:webHidden/>
              </w:rPr>
              <w:t>23</w:t>
            </w:r>
            <w:r>
              <w:rPr>
                <w:noProof/>
                <w:webHidden/>
              </w:rPr>
              <w:fldChar w:fldCharType="end"/>
            </w:r>
          </w:hyperlink>
        </w:p>
        <w:p w14:paraId="0BB2ECC2" w14:textId="77D489D9" w:rsidR="00342C3D" w:rsidRDefault="00342C3D">
          <w:pPr>
            <w:pStyle w:val="TOC2"/>
            <w:tabs>
              <w:tab w:val="right" w:pos="9016"/>
            </w:tabs>
            <w:rPr>
              <w:rFonts w:eastAsiaTheme="minorEastAsia"/>
              <w:noProof/>
              <w:lang w:val="en-US"/>
            </w:rPr>
          </w:pPr>
          <w:hyperlink w:anchor="_Toc122553808" w:history="1">
            <w:r w:rsidRPr="007810D6">
              <w:rPr>
                <w:rStyle w:val="Hyperlink"/>
                <w:rFonts w:ascii="Trebuchet MS" w:eastAsia="Times New Roman" w:hAnsi="Trebuchet MS" w:cs="Times New Roman"/>
                <w:b/>
                <w:bCs/>
                <w:noProof/>
                <w:snapToGrid w:val="0"/>
              </w:rPr>
              <w:t>10.2 Project Budget</w:t>
            </w:r>
            <w:r>
              <w:rPr>
                <w:noProof/>
                <w:webHidden/>
              </w:rPr>
              <w:tab/>
            </w:r>
            <w:r>
              <w:rPr>
                <w:noProof/>
                <w:webHidden/>
              </w:rPr>
              <w:fldChar w:fldCharType="begin"/>
            </w:r>
            <w:r>
              <w:rPr>
                <w:noProof/>
                <w:webHidden/>
              </w:rPr>
              <w:instrText xml:space="preserve"> PAGEREF _Toc122553808 \h </w:instrText>
            </w:r>
            <w:r>
              <w:rPr>
                <w:noProof/>
                <w:webHidden/>
              </w:rPr>
            </w:r>
            <w:r>
              <w:rPr>
                <w:noProof/>
                <w:webHidden/>
              </w:rPr>
              <w:fldChar w:fldCharType="separate"/>
            </w:r>
            <w:r>
              <w:rPr>
                <w:noProof/>
                <w:webHidden/>
              </w:rPr>
              <w:t>25</w:t>
            </w:r>
            <w:r>
              <w:rPr>
                <w:noProof/>
                <w:webHidden/>
              </w:rPr>
              <w:fldChar w:fldCharType="end"/>
            </w:r>
          </w:hyperlink>
        </w:p>
        <w:p w14:paraId="6A31913C" w14:textId="2BBE207C" w:rsidR="00342C3D" w:rsidRDefault="00342C3D">
          <w:pPr>
            <w:pStyle w:val="TOC3"/>
            <w:tabs>
              <w:tab w:val="right" w:pos="9016"/>
            </w:tabs>
            <w:rPr>
              <w:rFonts w:eastAsiaTheme="minorEastAsia"/>
              <w:noProof/>
              <w:lang w:val="en-US"/>
            </w:rPr>
          </w:pPr>
          <w:hyperlink w:anchor="_Toc122553809" w:history="1">
            <w:r w:rsidRPr="007810D6">
              <w:rPr>
                <w:rStyle w:val="Hyperlink"/>
                <w:rFonts w:ascii="Trebuchet MS" w:eastAsia="Times New Roman" w:hAnsi="Trebuchet MS" w:cs="Times New Roman"/>
                <w:b/>
                <w:noProof/>
                <w:snapToGrid w:val="0"/>
              </w:rPr>
              <w:t>Budget Line 1 – Staff costs</w:t>
            </w:r>
            <w:r>
              <w:rPr>
                <w:noProof/>
                <w:webHidden/>
              </w:rPr>
              <w:tab/>
            </w:r>
            <w:r>
              <w:rPr>
                <w:noProof/>
                <w:webHidden/>
              </w:rPr>
              <w:fldChar w:fldCharType="begin"/>
            </w:r>
            <w:r>
              <w:rPr>
                <w:noProof/>
                <w:webHidden/>
              </w:rPr>
              <w:instrText xml:space="preserve"> PAGEREF _Toc122553809 \h </w:instrText>
            </w:r>
            <w:r>
              <w:rPr>
                <w:noProof/>
                <w:webHidden/>
              </w:rPr>
            </w:r>
            <w:r>
              <w:rPr>
                <w:noProof/>
                <w:webHidden/>
              </w:rPr>
              <w:fldChar w:fldCharType="separate"/>
            </w:r>
            <w:r>
              <w:rPr>
                <w:noProof/>
                <w:webHidden/>
              </w:rPr>
              <w:t>25</w:t>
            </w:r>
            <w:r>
              <w:rPr>
                <w:noProof/>
                <w:webHidden/>
              </w:rPr>
              <w:fldChar w:fldCharType="end"/>
            </w:r>
          </w:hyperlink>
        </w:p>
        <w:p w14:paraId="0A9DA4EF" w14:textId="3BCA9230" w:rsidR="00342C3D" w:rsidRDefault="00342C3D">
          <w:pPr>
            <w:pStyle w:val="TOC3"/>
            <w:tabs>
              <w:tab w:val="right" w:pos="9016"/>
            </w:tabs>
            <w:rPr>
              <w:rFonts w:eastAsiaTheme="minorEastAsia"/>
              <w:noProof/>
              <w:lang w:val="en-US"/>
            </w:rPr>
          </w:pPr>
          <w:hyperlink w:anchor="_Toc122553810" w:history="1">
            <w:r w:rsidRPr="007810D6">
              <w:rPr>
                <w:rStyle w:val="Hyperlink"/>
                <w:rFonts w:ascii="Trebuchet MS" w:eastAsia="Times New Roman" w:hAnsi="Trebuchet MS" w:cs="Times New Roman"/>
                <w:b/>
                <w:noProof/>
                <w:snapToGrid w:val="0"/>
              </w:rPr>
              <w:t>Budget Line 2 – Office and administration</w:t>
            </w:r>
            <w:r>
              <w:rPr>
                <w:noProof/>
                <w:webHidden/>
              </w:rPr>
              <w:tab/>
            </w:r>
            <w:r>
              <w:rPr>
                <w:noProof/>
                <w:webHidden/>
              </w:rPr>
              <w:fldChar w:fldCharType="begin"/>
            </w:r>
            <w:r>
              <w:rPr>
                <w:noProof/>
                <w:webHidden/>
              </w:rPr>
              <w:instrText xml:space="preserve"> PAGEREF _Toc122553810 \h </w:instrText>
            </w:r>
            <w:r>
              <w:rPr>
                <w:noProof/>
                <w:webHidden/>
              </w:rPr>
            </w:r>
            <w:r>
              <w:rPr>
                <w:noProof/>
                <w:webHidden/>
              </w:rPr>
              <w:fldChar w:fldCharType="separate"/>
            </w:r>
            <w:r>
              <w:rPr>
                <w:noProof/>
                <w:webHidden/>
              </w:rPr>
              <w:t>26</w:t>
            </w:r>
            <w:r>
              <w:rPr>
                <w:noProof/>
                <w:webHidden/>
              </w:rPr>
              <w:fldChar w:fldCharType="end"/>
            </w:r>
          </w:hyperlink>
        </w:p>
        <w:p w14:paraId="5CCD1B25" w14:textId="6EAF902B" w:rsidR="00342C3D" w:rsidRDefault="00342C3D">
          <w:pPr>
            <w:pStyle w:val="TOC3"/>
            <w:tabs>
              <w:tab w:val="right" w:pos="9016"/>
            </w:tabs>
            <w:rPr>
              <w:rFonts w:eastAsiaTheme="minorEastAsia"/>
              <w:noProof/>
              <w:lang w:val="en-US"/>
            </w:rPr>
          </w:pPr>
          <w:hyperlink w:anchor="_Toc122553811" w:history="1">
            <w:r w:rsidRPr="007810D6">
              <w:rPr>
                <w:rStyle w:val="Hyperlink"/>
                <w:rFonts w:ascii="Trebuchet MS" w:eastAsia="Times New Roman" w:hAnsi="Trebuchet MS" w:cs="Times New Roman"/>
                <w:b/>
                <w:noProof/>
                <w:snapToGrid w:val="0"/>
              </w:rPr>
              <w:t>Budget Line 3 - Travel and accommodation</w:t>
            </w:r>
            <w:r>
              <w:rPr>
                <w:noProof/>
                <w:webHidden/>
              </w:rPr>
              <w:tab/>
            </w:r>
            <w:r>
              <w:rPr>
                <w:noProof/>
                <w:webHidden/>
              </w:rPr>
              <w:fldChar w:fldCharType="begin"/>
            </w:r>
            <w:r>
              <w:rPr>
                <w:noProof/>
                <w:webHidden/>
              </w:rPr>
              <w:instrText xml:space="preserve"> PAGEREF _Toc122553811 \h </w:instrText>
            </w:r>
            <w:r>
              <w:rPr>
                <w:noProof/>
                <w:webHidden/>
              </w:rPr>
            </w:r>
            <w:r>
              <w:rPr>
                <w:noProof/>
                <w:webHidden/>
              </w:rPr>
              <w:fldChar w:fldCharType="separate"/>
            </w:r>
            <w:r>
              <w:rPr>
                <w:noProof/>
                <w:webHidden/>
              </w:rPr>
              <w:t>27</w:t>
            </w:r>
            <w:r>
              <w:rPr>
                <w:noProof/>
                <w:webHidden/>
              </w:rPr>
              <w:fldChar w:fldCharType="end"/>
            </w:r>
          </w:hyperlink>
        </w:p>
        <w:p w14:paraId="43974EBB" w14:textId="147B108E" w:rsidR="00342C3D" w:rsidRDefault="00342C3D">
          <w:pPr>
            <w:pStyle w:val="TOC3"/>
            <w:tabs>
              <w:tab w:val="right" w:pos="9016"/>
            </w:tabs>
            <w:rPr>
              <w:rFonts w:eastAsiaTheme="minorEastAsia"/>
              <w:noProof/>
              <w:lang w:val="en-US"/>
            </w:rPr>
          </w:pPr>
          <w:hyperlink w:anchor="_Toc122553812" w:history="1">
            <w:r w:rsidRPr="007810D6">
              <w:rPr>
                <w:rStyle w:val="Hyperlink"/>
                <w:rFonts w:ascii="Trebuchet MS" w:eastAsia="Times New Roman" w:hAnsi="Trebuchet MS" w:cs="Times New Roman"/>
                <w:b/>
                <w:noProof/>
                <w:snapToGrid w:val="0"/>
              </w:rPr>
              <w:t>Budget Line 4 - External expertise and services</w:t>
            </w:r>
            <w:r>
              <w:rPr>
                <w:noProof/>
                <w:webHidden/>
              </w:rPr>
              <w:tab/>
            </w:r>
            <w:r>
              <w:rPr>
                <w:noProof/>
                <w:webHidden/>
              </w:rPr>
              <w:fldChar w:fldCharType="begin"/>
            </w:r>
            <w:r>
              <w:rPr>
                <w:noProof/>
                <w:webHidden/>
              </w:rPr>
              <w:instrText xml:space="preserve"> PAGEREF _Toc122553812 \h </w:instrText>
            </w:r>
            <w:r>
              <w:rPr>
                <w:noProof/>
                <w:webHidden/>
              </w:rPr>
            </w:r>
            <w:r>
              <w:rPr>
                <w:noProof/>
                <w:webHidden/>
              </w:rPr>
              <w:fldChar w:fldCharType="separate"/>
            </w:r>
            <w:r>
              <w:rPr>
                <w:noProof/>
                <w:webHidden/>
              </w:rPr>
              <w:t>27</w:t>
            </w:r>
            <w:r>
              <w:rPr>
                <w:noProof/>
                <w:webHidden/>
              </w:rPr>
              <w:fldChar w:fldCharType="end"/>
            </w:r>
          </w:hyperlink>
        </w:p>
        <w:p w14:paraId="1EB4322E" w14:textId="6AB1A429" w:rsidR="00342C3D" w:rsidRDefault="00342C3D">
          <w:pPr>
            <w:pStyle w:val="TOC3"/>
            <w:tabs>
              <w:tab w:val="right" w:pos="9016"/>
            </w:tabs>
            <w:rPr>
              <w:rFonts w:eastAsiaTheme="minorEastAsia"/>
              <w:noProof/>
              <w:lang w:val="en-US"/>
            </w:rPr>
          </w:pPr>
          <w:hyperlink w:anchor="_Toc122553813" w:history="1">
            <w:r w:rsidRPr="007810D6">
              <w:rPr>
                <w:rStyle w:val="Hyperlink"/>
                <w:rFonts w:ascii="Trebuchet MS" w:eastAsia="Times New Roman" w:hAnsi="Trebuchet MS" w:cs="Times New Roman"/>
                <w:b/>
                <w:noProof/>
                <w:snapToGrid w:val="0"/>
              </w:rPr>
              <w:t>Budget Line 5 – Equipment</w:t>
            </w:r>
            <w:r>
              <w:rPr>
                <w:noProof/>
                <w:webHidden/>
              </w:rPr>
              <w:tab/>
            </w:r>
            <w:r>
              <w:rPr>
                <w:noProof/>
                <w:webHidden/>
              </w:rPr>
              <w:fldChar w:fldCharType="begin"/>
            </w:r>
            <w:r>
              <w:rPr>
                <w:noProof/>
                <w:webHidden/>
              </w:rPr>
              <w:instrText xml:space="preserve"> PAGEREF _Toc122553813 \h </w:instrText>
            </w:r>
            <w:r>
              <w:rPr>
                <w:noProof/>
                <w:webHidden/>
              </w:rPr>
            </w:r>
            <w:r>
              <w:rPr>
                <w:noProof/>
                <w:webHidden/>
              </w:rPr>
              <w:fldChar w:fldCharType="separate"/>
            </w:r>
            <w:r>
              <w:rPr>
                <w:noProof/>
                <w:webHidden/>
              </w:rPr>
              <w:t>28</w:t>
            </w:r>
            <w:r>
              <w:rPr>
                <w:noProof/>
                <w:webHidden/>
              </w:rPr>
              <w:fldChar w:fldCharType="end"/>
            </w:r>
          </w:hyperlink>
        </w:p>
        <w:p w14:paraId="01F5C4D0" w14:textId="487BABF7" w:rsidR="00342C3D" w:rsidRDefault="00342C3D">
          <w:pPr>
            <w:pStyle w:val="TOC2"/>
            <w:tabs>
              <w:tab w:val="right" w:pos="9016"/>
            </w:tabs>
            <w:rPr>
              <w:rFonts w:eastAsiaTheme="minorEastAsia"/>
              <w:noProof/>
              <w:lang w:val="en-US"/>
            </w:rPr>
          </w:pPr>
          <w:hyperlink w:anchor="_Toc122553814" w:history="1">
            <w:r w:rsidRPr="007810D6">
              <w:rPr>
                <w:rStyle w:val="Hyperlink"/>
                <w:rFonts w:ascii="Trebuchet MS" w:eastAsia="Times New Roman" w:hAnsi="Trebuchet MS" w:cs="Times New Roman"/>
                <w:b/>
                <w:bCs/>
                <w:noProof/>
                <w:snapToGrid w:val="0"/>
              </w:rPr>
              <w:t>10.3 Co-financing</w:t>
            </w:r>
            <w:r>
              <w:rPr>
                <w:noProof/>
                <w:webHidden/>
              </w:rPr>
              <w:tab/>
            </w:r>
            <w:r>
              <w:rPr>
                <w:noProof/>
                <w:webHidden/>
              </w:rPr>
              <w:fldChar w:fldCharType="begin"/>
            </w:r>
            <w:r>
              <w:rPr>
                <w:noProof/>
                <w:webHidden/>
              </w:rPr>
              <w:instrText xml:space="preserve"> PAGEREF _Toc122553814 \h </w:instrText>
            </w:r>
            <w:r>
              <w:rPr>
                <w:noProof/>
                <w:webHidden/>
              </w:rPr>
            </w:r>
            <w:r>
              <w:rPr>
                <w:noProof/>
                <w:webHidden/>
              </w:rPr>
              <w:fldChar w:fldCharType="separate"/>
            </w:r>
            <w:r>
              <w:rPr>
                <w:noProof/>
                <w:webHidden/>
              </w:rPr>
              <w:t>28</w:t>
            </w:r>
            <w:r>
              <w:rPr>
                <w:noProof/>
                <w:webHidden/>
              </w:rPr>
              <w:fldChar w:fldCharType="end"/>
            </w:r>
          </w:hyperlink>
        </w:p>
        <w:p w14:paraId="4C8C1895" w14:textId="651590A9" w:rsidR="00342C3D" w:rsidRDefault="00342C3D">
          <w:pPr>
            <w:pStyle w:val="TOC2"/>
            <w:tabs>
              <w:tab w:val="right" w:pos="9016"/>
            </w:tabs>
            <w:rPr>
              <w:rFonts w:eastAsiaTheme="minorEastAsia"/>
              <w:noProof/>
              <w:lang w:val="en-US"/>
            </w:rPr>
          </w:pPr>
          <w:hyperlink w:anchor="_Toc122553815" w:history="1">
            <w:r w:rsidRPr="007810D6">
              <w:rPr>
                <w:rStyle w:val="Hyperlink"/>
                <w:rFonts w:ascii="Trebuchet MS" w:eastAsia="Times New Roman" w:hAnsi="Trebuchet MS" w:cs="Times New Roman"/>
                <w:b/>
                <w:bCs/>
                <w:noProof/>
                <w:snapToGrid w:val="0"/>
              </w:rPr>
              <w:t>10.4 Value Added Tax (VAT)</w:t>
            </w:r>
            <w:r>
              <w:rPr>
                <w:noProof/>
                <w:webHidden/>
              </w:rPr>
              <w:tab/>
            </w:r>
            <w:r>
              <w:rPr>
                <w:noProof/>
                <w:webHidden/>
              </w:rPr>
              <w:fldChar w:fldCharType="begin"/>
            </w:r>
            <w:r>
              <w:rPr>
                <w:noProof/>
                <w:webHidden/>
              </w:rPr>
              <w:instrText xml:space="preserve"> PAGEREF _Toc122553815 \h </w:instrText>
            </w:r>
            <w:r>
              <w:rPr>
                <w:noProof/>
                <w:webHidden/>
              </w:rPr>
            </w:r>
            <w:r>
              <w:rPr>
                <w:noProof/>
                <w:webHidden/>
              </w:rPr>
              <w:fldChar w:fldCharType="separate"/>
            </w:r>
            <w:r>
              <w:rPr>
                <w:noProof/>
                <w:webHidden/>
              </w:rPr>
              <w:t>28</w:t>
            </w:r>
            <w:r>
              <w:rPr>
                <w:noProof/>
                <w:webHidden/>
              </w:rPr>
              <w:fldChar w:fldCharType="end"/>
            </w:r>
          </w:hyperlink>
        </w:p>
        <w:p w14:paraId="3597EEBD" w14:textId="7D327953" w:rsidR="00342C3D" w:rsidRDefault="00342C3D">
          <w:pPr>
            <w:pStyle w:val="TOC2"/>
            <w:tabs>
              <w:tab w:val="right" w:pos="9016"/>
            </w:tabs>
            <w:rPr>
              <w:rFonts w:eastAsiaTheme="minorEastAsia"/>
              <w:noProof/>
              <w:lang w:val="en-US"/>
            </w:rPr>
          </w:pPr>
          <w:hyperlink w:anchor="_Toc122553816" w:history="1">
            <w:r w:rsidRPr="007810D6">
              <w:rPr>
                <w:rStyle w:val="Hyperlink"/>
                <w:rFonts w:ascii="Trebuchet MS" w:eastAsia="Times New Roman" w:hAnsi="Trebuchet MS" w:cs="Times New Roman"/>
                <w:b/>
                <w:bCs/>
                <w:noProof/>
                <w:snapToGrid w:val="0"/>
              </w:rPr>
              <w:t>10.5 Conversion into euro</w:t>
            </w:r>
            <w:r>
              <w:rPr>
                <w:noProof/>
                <w:webHidden/>
              </w:rPr>
              <w:tab/>
            </w:r>
            <w:r>
              <w:rPr>
                <w:noProof/>
                <w:webHidden/>
              </w:rPr>
              <w:fldChar w:fldCharType="begin"/>
            </w:r>
            <w:r>
              <w:rPr>
                <w:noProof/>
                <w:webHidden/>
              </w:rPr>
              <w:instrText xml:space="preserve"> PAGEREF _Toc122553816 \h </w:instrText>
            </w:r>
            <w:r>
              <w:rPr>
                <w:noProof/>
                <w:webHidden/>
              </w:rPr>
            </w:r>
            <w:r>
              <w:rPr>
                <w:noProof/>
                <w:webHidden/>
              </w:rPr>
              <w:fldChar w:fldCharType="separate"/>
            </w:r>
            <w:r>
              <w:rPr>
                <w:noProof/>
                <w:webHidden/>
              </w:rPr>
              <w:t>29</w:t>
            </w:r>
            <w:r>
              <w:rPr>
                <w:noProof/>
                <w:webHidden/>
              </w:rPr>
              <w:fldChar w:fldCharType="end"/>
            </w:r>
          </w:hyperlink>
        </w:p>
        <w:p w14:paraId="20AE94A4" w14:textId="31E3D5BE" w:rsidR="00342C3D" w:rsidRDefault="00342C3D">
          <w:pPr>
            <w:pStyle w:val="TOC2"/>
            <w:tabs>
              <w:tab w:val="right" w:pos="9016"/>
            </w:tabs>
            <w:rPr>
              <w:rFonts w:eastAsiaTheme="minorEastAsia"/>
              <w:noProof/>
              <w:lang w:val="en-US"/>
            </w:rPr>
          </w:pPr>
          <w:hyperlink w:anchor="_Toc122553817" w:history="1">
            <w:r w:rsidRPr="007810D6">
              <w:rPr>
                <w:rStyle w:val="Hyperlink"/>
                <w:rFonts w:ascii="Trebuchet MS" w:eastAsia="Times New Roman" w:hAnsi="Trebuchet MS" w:cs="Times New Roman"/>
                <w:b/>
                <w:bCs/>
                <w:noProof/>
                <w:snapToGrid w:val="0"/>
              </w:rPr>
              <w:t>10.6 Non-eligible expenditure</w:t>
            </w:r>
            <w:r>
              <w:rPr>
                <w:noProof/>
                <w:webHidden/>
              </w:rPr>
              <w:tab/>
            </w:r>
            <w:r>
              <w:rPr>
                <w:noProof/>
                <w:webHidden/>
              </w:rPr>
              <w:fldChar w:fldCharType="begin"/>
            </w:r>
            <w:r>
              <w:rPr>
                <w:noProof/>
                <w:webHidden/>
              </w:rPr>
              <w:instrText xml:space="preserve"> PAGEREF _Toc122553817 \h </w:instrText>
            </w:r>
            <w:r>
              <w:rPr>
                <w:noProof/>
                <w:webHidden/>
              </w:rPr>
            </w:r>
            <w:r>
              <w:rPr>
                <w:noProof/>
                <w:webHidden/>
              </w:rPr>
              <w:fldChar w:fldCharType="separate"/>
            </w:r>
            <w:r>
              <w:rPr>
                <w:noProof/>
                <w:webHidden/>
              </w:rPr>
              <w:t>29</w:t>
            </w:r>
            <w:r>
              <w:rPr>
                <w:noProof/>
                <w:webHidden/>
              </w:rPr>
              <w:fldChar w:fldCharType="end"/>
            </w:r>
          </w:hyperlink>
        </w:p>
        <w:p w14:paraId="64891218" w14:textId="400C300D" w:rsidR="00342C3D" w:rsidRDefault="00342C3D">
          <w:pPr>
            <w:pStyle w:val="TOC2"/>
            <w:tabs>
              <w:tab w:val="right" w:pos="9016"/>
            </w:tabs>
            <w:rPr>
              <w:rFonts w:eastAsiaTheme="minorEastAsia"/>
              <w:noProof/>
              <w:lang w:val="en-US"/>
            </w:rPr>
          </w:pPr>
          <w:hyperlink w:anchor="_Toc122553818" w:history="1">
            <w:r w:rsidRPr="007810D6">
              <w:rPr>
                <w:rStyle w:val="Hyperlink"/>
                <w:rFonts w:ascii="Trebuchet MS" w:eastAsia="Times New Roman" w:hAnsi="Trebuchet MS" w:cs="Times New Roman"/>
                <w:b/>
                <w:bCs/>
                <w:noProof/>
                <w:snapToGrid w:val="0"/>
              </w:rPr>
              <w:t>10.7 Irregularities and recovery of unduly paid amount</w:t>
            </w:r>
            <w:r>
              <w:rPr>
                <w:noProof/>
                <w:webHidden/>
              </w:rPr>
              <w:tab/>
            </w:r>
            <w:r>
              <w:rPr>
                <w:noProof/>
                <w:webHidden/>
              </w:rPr>
              <w:fldChar w:fldCharType="begin"/>
            </w:r>
            <w:r>
              <w:rPr>
                <w:noProof/>
                <w:webHidden/>
              </w:rPr>
              <w:instrText xml:space="preserve"> PAGEREF _Toc122553818 \h </w:instrText>
            </w:r>
            <w:r>
              <w:rPr>
                <w:noProof/>
                <w:webHidden/>
              </w:rPr>
            </w:r>
            <w:r>
              <w:rPr>
                <w:noProof/>
                <w:webHidden/>
              </w:rPr>
              <w:fldChar w:fldCharType="separate"/>
            </w:r>
            <w:r>
              <w:rPr>
                <w:noProof/>
                <w:webHidden/>
              </w:rPr>
              <w:t>29</w:t>
            </w:r>
            <w:r>
              <w:rPr>
                <w:noProof/>
                <w:webHidden/>
              </w:rPr>
              <w:fldChar w:fldCharType="end"/>
            </w:r>
          </w:hyperlink>
        </w:p>
        <w:p w14:paraId="79881D99" w14:textId="7F80AF84" w:rsidR="00342C3D" w:rsidRDefault="00342C3D">
          <w:pPr>
            <w:pStyle w:val="TOC2"/>
            <w:tabs>
              <w:tab w:val="left" w:pos="880"/>
              <w:tab w:val="right" w:pos="9016"/>
            </w:tabs>
            <w:rPr>
              <w:rFonts w:eastAsiaTheme="minorEastAsia"/>
              <w:noProof/>
              <w:lang w:val="en-US"/>
            </w:rPr>
          </w:pPr>
          <w:hyperlink w:anchor="_Toc122553819" w:history="1">
            <w:r w:rsidRPr="007810D6">
              <w:rPr>
                <w:rStyle w:val="Hyperlink"/>
                <w:rFonts w:ascii="Trebuchet MS" w:eastAsia="Times New Roman" w:hAnsi="Trebuchet MS" w:cs="Times New Roman"/>
                <w:b/>
                <w:bCs/>
                <w:noProof/>
                <w:snapToGrid w:val="0"/>
              </w:rPr>
              <w:t>11.</w:t>
            </w:r>
            <w:r>
              <w:rPr>
                <w:rFonts w:eastAsiaTheme="minorEastAsia"/>
                <w:noProof/>
                <w:lang w:val="en-US"/>
              </w:rPr>
              <w:tab/>
            </w:r>
            <w:r w:rsidRPr="007810D6">
              <w:rPr>
                <w:rStyle w:val="Hyperlink"/>
                <w:rFonts w:ascii="Trebuchet MS" w:eastAsia="Times New Roman" w:hAnsi="Trebuchet MS" w:cs="Times New Roman"/>
                <w:b/>
                <w:smallCaps/>
                <w:noProof/>
                <w:snapToGrid w:val="0"/>
              </w:rPr>
              <w:t>PUBLIC PROCUREMENT</w:t>
            </w:r>
            <w:r>
              <w:rPr>
                <w:noProof/>
                <w:webHidden/>
              </w:rPr>
              <w:tab/>
            </w:r>
            <w:r>
              <w:rPr>
                <w:noProof/>
                <w:webHidden/>
              </w:rPr>
              <w:fldChar w:fldCharType="begin"/>
            </w:r>
            <w:r>
              <w:rPr>
                <w:noProof/>
                <w:webHidden/>
              </w:rPr>
              <w:instrText xml:space="preserve"> PAGEREF _Toc122553819 \h </w:instrText>
            </w:r>
            <w:r>
              <w:rPr>
                <w:noProof/>
                <w:webHidden/>
              </w:rPr>
            </w:r>
            <w:r>
              <w:rPr>
                <w:noProof/>
                <w:webHidden/>
              </w:rPr>
              <w:fldChar w:fldCharType="separate"/>
            </w:r>
            <w:r>
              <w:rPr>
                <w:noProof/>
                <w:webHidden/>
              </w:rPr>
              <w:t>30</w:t>
            </w:r>
            <w:r>
              <w:rPr>
                <w:noProof/>
                <w:webHidden/>
              </w:rPr>
              <w:fldChar w:fldCharType="end"/>
            </w:r>
          </w:hyperlink>
        </w:p>
        <w:p w14:paraId="75E47296" w14:textId="5493D857" w:rsidR="00342C3D" w:rsidRDefault="00342C3D">
          <w:pPr>
            <w:pStyle w:val="TOC2"/>
            <w:tabs>
              <w:tab w:val="left" w:pos="880"/>
              <w:tab w:val="right" w:pos="9016"/>
            </w:tabs>
            <w:rPr>
              <w:rFonts w:eastAsiaTheme="minorEastAsia"/>
              <w:noProof/>
              <w:lang w:val="en-US"/>
            </w:rPr>
          </w:pPr>
          <w:hyperlink w:anchor="_Toc122553820" w:history="1">
            <w:r w:rsidRPr="007810D6">
              <w:rPr>
                <w:rStyle w:val="Hyperlink"/>
                <w:rFonts w:ascii="Trebuchet MS" w:eastAsia="Times New Roman" w:hAnsi="Trebuchet MS" w:cs="Times New Roman"/>
                <w:b/>
                <w:noProof/>
                <w:snapToGrid w:val="0"/>
              </w:rPr>
              <w:t>12.</w:t>
            </w:r>
            <w:r>
              <w:rPr>
                <w:rFonts w:eastAsiaTheme="minorEastAsia"/>
                <w:noProof/>
                <w:lang w:val="en-US"/>
              </w:rPr>
              <w:tab/>
            </w:r>
            <w:r w:rsidRPr="007810D6">
              <w:rPr>
                <w:rStyle w:val="Hyperlink"/>
                <w:rFonts w:ascii="Trebuchet MS" w:eastAsia="Times New Roman" w:hAnsi="Trebuchet MS" w:cs="Times New Roman"/>
                <w:b/>
                <w:smallCaps/>
                <w:noProof/>
                <w:snapToGrid w:val="0"/>
              </w:rPr>
              <w:t>STATE AID</w:t>
            </w:r>
            <w:r>
              <w:rPr>
                <w:noProof/>
                <w:webHidden/>
              </w:rPr>
              <w:tab/>
            </w:r>
            <w:r>
              <w:rPr>
                <w:noProof/>
                <w:webHidden/>
              </w:rPr>
              <w:fldChar w:fldCharType="begin"/>
            </w:r>
            <w:r>
              <w:rPr>
                <w:noProof/>
                <w:webHidden/>
              </w:rPr>
              <w:instrText xml:space="preserve"> PAGEREF _Toc122553820 \h </w:instrText>
            </w:r>
            <w:r>
              <w:rPr>
                <w:noProof/>
                <w:webHidden/>
              </w:rPr>
            </w:r>
            <w:r>
              <w:rPr>
                <w:noProof/>
                <w:webHidden/>
              </w:rPr>
              <w:fldChar w:fldCharType="separate"/>
            </w:r>
            <w:r>
              <w:rPr>
                <w:noProof/>
                <w:webHidden/>
              </w:rPr>
              <w:t>30</w:t>
            </w:r>
            <w:r>
              <w:rPr>
                <w:noProof/>
                <w:webHidden/>
              </w:rPr>
              <w:fldChar w:fldCharType="end"/>
            </w:r>
          </w:hyperlink>
        </w:p>
        <w:p w14:paraId="580CD602" w14:textId="2E27F564" w:rsidR="00342C3D" w:rsidRDefault="00342C3D">
          <w:pPr>
            <w:pStyle w:val="TOC2"/>
            <w:tabs>
              <w:tab w:val="right" w:pos="9016"/>
            </w:tabs>
            <w:rPr>
              <w:rFonts w:eastAsiaTheme="minorEastAsia"/>
              <w:noProof/>
              <w:lang w:val="en-US"/>
            </w:rPr>
          </w:pPr>
          <w:hyperlink w:anchor="_Toc122553821" w:history="1">
            <w:r w:rsidRPr="007810D6">
              <w:rPr>
                <w:rStyle w:val="Hyperlink"/>
                <w:rFonts w:ascii="Trebuchet MS" w:eastAsia="Times New Roman" w:hAnsi="Trebuchet MS" w:cs="Times New Roman"/>
                <w:b/>
                <w:bCs/>
                <w:noProof/>
                <w:snapToGrid w:val="0"/>
              </w:rPr>
              <w:t>12.1. General provisions</w:t>
            </w:r>
            <w:r>
              <w:rPr>
                <w:noProof/>
                <w:webHidden/>
              </w:rPr>
              <w:tab/>
            </w:r>
            <w:r>
              <w:rPr>
                <w:noProof/>
                <w:webHidden/>
              </w:rPr>
              <w:fldChar w:fldCharType="begin"/>
            </w:r>
            <w:r>
              <w:rPr>
                <w:noProof/>
                <w:webHidden/>
              </w:rPr>
              <w:instrText xml:space="preserve"> PAGEREF _Toc122553821 \h </w:instrText>
            </w:r>
            <w:r>
              <w:rPr>
                <w:noProof/>
                <w:webHidden/>
              </w:rPr>
            </w:r>
            <w:r>
              <w:rPr>
                <w:noProof/>
                <w:webHidden/>
              </w:rPr>
              <w:fldChar w:fldCharType="separate"/>
            </w:r>
            <w:r>
              <w:rPr>
                <w:noProof/>
                <w:webHidden/>
              </w:rPr>
              <w:t>30</w:t>
            </w:r>
            <w:r>
              <w:rPr>
                <w:noProof/>
                <w:webHidden/>
              </w:rPr>
              <w:fldChar w:fldCharType="end"/>
            </w:r>
          </w:hyperlink>
        </w:p>
        <w:p w14:paraId="7F7AEBC1" w14:textId="324623AC" w:rsidR="00342C3D" w:rsidRDefault="00342C3D">
          <w:pPr>
            <w:pStyle w:val="TOC2"/>
            <w:tabs>
              <w:tab w:val="right" w:pos="9016"/>
            </w:tabs>
            <w:rPr>
              <w:rFonts w:eastAsiaTheme="minorEastAsia"/>
              <w:noProof/>
              <w:lang w:val="en-US"/>
            </w:rPr>
          </w:pPr>
          <w:hyperlink w:anchor="_Toc122553822" w:history="1">
            <w:r w:rsidRPr="007810D6">
              <w:rPr>
                <w:rStyle w:val="Hyperlink"/>
                <w:rFonts w:ascii="Trebuchet MS" w:eastAsia="Times New Roman" w:hAnsi="Trebuchet MS" w:cs="Times New Roman"/>
                <w:b/>
                <w:bCs/>
                <w:noProof/>
                <w:snapToGrid w:val="0"/>
              </w:rPr>
              <w:t>12.2. Provisions for this call regarding state aid</w:t>
            </w:r>
            <w:r>
              <w:rPr>
                <w:noProof/>
                <w:webHidden/>
              </w:rPr>
              <w:tab/>
            </w:r>
            <w:r>
              <w:rPr>
                <w:noProof/>
                <w:webHidden/>
              </w:rPr>
              <w:fldChar w:fldCharType="begin"/>
            </w:r>
            <w:r>
              <w:rPr>
                <w:noProof/>
                <w:webHidden/>
              </w:rPr>
              <w:instrText xml:space="preserve"> PAGEREF _Toc122553822 \h </w:instrText>
            </w:r>
            <w:r>
              <w:rPr>
                <w:noProof/>
                <w:webHidden/>
              </w:rPr>
            </w:r>
            <w:r>
              <w:rPr>
                <w:noProof/>
                <w:webHidden/>
              </w:rPr>
              <w:fldChar w:fldCharType="separate"/>
            </w:r>
            <w:r>
              <w:rPr>
                <w:noProof/>
                <w:webHidden/>
              </w:rPr>
              <w:t>31</w:t>
            </w:r>
            <w:r>
              <w:rPr>
                <w:noProof/>
                <w:webHidden/>
              </w:rPr>
              <w:fldChar w:fldCharType="end"/>
            </w:r>
          </w:hyperlink>
        </w:p>
        <w:p w14:paraId="29B353EF" w14:textId="0B9A7361" w:rsidR="00342C3D" w:rsidRDefault="00342C3D">
          <w:pPr>
            <w:pStyle w:val="TOC2"/>
            <w:tabs>
              <w:tab w:val="left" w:pos="880"/>
              <w:tab w:val="right" w:pos="9016"/>
            </w:tabs>
            <w:rPr>
              <w:rFonts w:eastAsiaTheme="minorEastAsia"/>
              <w:noProof/>
              <w:lang w:val="en-US"/>
            </w:rPr>
          </w:pPr>
          <w:hyperlink w:anchor="_Toc122553823" w:history="1">
            <w:r w:rsidRPr="007810D6">
              <w:rPr>
                <w:rStyle w:val="Hyperlink"/>
                <w:rFonts w:ascii="Trebuchet MS" w:eastAsia="Times New Roman" w:hAnsi="Trebuchet MS" w:cs="Times New Roman"/>
                <w:b/>
                <w:noProof/>
                <w:snapToGrid w:val="0"/>
              </w:rPr>
              <w:t>13.</w:t>
            </w:r>
            <w:r>
              <w:rPr>
                <w:rFonts w:eastAsiaTheme="minorEastAsia"/>
                <w:noProof/>
                <w:lang w:val="en-US"/>
              </w:rPr>
              <w:tab/>
            </w:r>
            <w:r w:rsidRPr="007810D6">
              <w:rPr>
                <w:rStyle w:val="Hyperlink"/>
                <w:rFonts w:ascii="Trebuchet MS" w:eastAsia="Times New Roman" w:hAnsi="Trebuchet MS" w:cs="Times New Roman"/>
                <w:b/>
                <w:smallCaps/>
                <w:noProof/>
                <w:snapToGrid w:val="0"/>
              </w:rPr>
              <w:t>ANTI-FRAUD POLICY</w:t>
            </w:r>
            <w:r>
              <w:rPr>
                <w:noProof/>
                <w:webHidden/>
              </w:rPr>
              <w:tab/>
            </w:r>
            <w:r>
              <w:rPr>
                <w:noProof/>
                <w:webHidden/>
              </w:rPr>
              <w:fldChar w:fldCharType="begin"/>
            </w:r>
            <w:r>
              <w:rPr>
                <w:noProof/>
                <w:webHidden/>
              </w:rPr>
              <w:instrText xml:space="preserve"> PAGEREF _Toc122553823 \h </w:instrText>
            </w:r>
            <w:r>
              <w:rPr>
                <w:noProof/>
                <w:webHidden/>
              </w:rPr>
            </w:r>
            <w:r>
              <w:rPr>
                <w:noProof/>
                <w:webHidden/>
              </w:rPr>
              <w:fldChar w:fldCharType="separate"/>
            </w:r>
            <w:r>
              <w:rPr>
                <w:noProof/>
                <w:webHidden/>
              </w:rPr>
              <w:t>36</w:t>
            </w:r>
            <w:r>
              <w:rPr>
                <w:noProof/>
                <w:webHidden/>
              </w:rPr>
              <w:fldChar w:fldCharType="end"/>
            </w:r>
          </w:hyperlink>
        </w:p>
        <w:p w14:paraId="5FA7C560" w14:textId="6759C001" w:rsidR="00342C3D" w:rsidRDefault="00342C3D">
          <w:pPr>
            <w:pStyle w:val="TOC2"/>
            <w:tabs>
              <w:tab w:val="left" w:pos="880"/>
              <w:tab w:val="right" w:pos="9016"/>
            </w:tabs>
            <w:rPr>
              <w:rFonts w:eastAsiaTheme="minorEastAsia"/>
              <w:noProof/>
              <w:lang w:val="en-US"/>
            </w:rPr>
          </w:pPr>
          <w:hyperlink w:anchor="_Toc122553824" w:history="1">
            <w:r w:rsidRPr="007810D6">
              <w:rPr>
                <w:rStyle w:val="Hyperlink"/>
                <w:rFonts w:ascii="Trebuchet MS" w:hAnsi="Trebuchet MS"/>
                <w:b/>
                <w:noProof/>
              </w:rPr>
              <w:t>14.</w:t>
            </w:r>
            <w:r>
              <w:rPr>
                <w:rFonts w:eastAsiaTheme="minorEastAsia"/>
                <w:noProof/>
                <w:lang w:val="en-US"/>
              </w:rPr>
              <w:tab/>
            </w:r>
            <w:r w:rsidRPr="007810D6">
              <w:rPr>
                <w:rStyle w:val="Hyperlink"/>
                <w:rFonts w:ascii="Trebuchet MS" w:eastAsia="Times New Roman" w:hAnsi="Trebuchet MS" w:cs="Times New Roman"/>
                <w:b/>
                <w:bCs/>
                <w:noProof/>
                <w:snapToGrid w:val="0"/>
              </w:rPr>
              <w:t>MANDATORY</w:t>
            </w:r>
            <w:r w:rsidRPr="007810D6">
              <w:rPr>
                <w:rStyle w:val="Hyperlink"/>
                <w:rFonts w:ascii="Trebuchet MS" w:hAnsi="Trebuchet MS"/>
                <w:b/>
                <w:bCs/>
                <w:noProof/>
              </w:rPr>
              <w:t xml:space="preserve"> </w:t>
            </w:r>
            <w:r w:rsidRPr="007810D6">
              <w:rPr>
                <w:rStyle w:val="Hyperlink"/>
                <w:rFonts w:ascii="Trebuchet MS" w:hAnsi="Trebuchet MS"/>
                <w:b/>
                <w:noProof/>
              </w:rPr>
              <w:t>DOCUMENTS TO BE PROVIDED WITH THE PROJECT PROPOSAL</w:t>
            </w:r>
            <w:r>
              <w:rPr>
                <w:noProof/>
                <w:webHidden/>
              </w:rPr>
              <w:tab/>
            </w:r>
            <w:r>
              <w:rPr>
                <w:noProof/>
                <w:webHidden/>
              </w:rPr>
              <w:fldChar w:fldCharType="begin"/>
            </w:r>
            <w:r>
              <w:rPr>
                <w:noProof/>
                <w:webHidden/>
              </w:rPr>
              <w:instrText xml:space="preserve"> PAGEREF _Toc122553824 \h </w:instrText>
            </w:r>
            <w:r>
              <w:rPr>
                <w:noProof/>
                <w:webHidden/>
              </w:rPr>
            </w:r>
            <w:r>
              <w:rPr>
                <w:noProof/>
                <w:webHidden/>
              </w:rPr>
              <w:fldChar w:fldCharType="separate"/>
            </w:r>
            <w:r>
              <w:rPr>
                <w:noProof/>
                <w:webHidden/>
              </w:rPr>
              <w:t>37</w:t>
            </w:r>
            <w:r>
              <w:rPr>
                <w:noProof/>
                <w:webHidden/>
              </w:rPr>
              <w:fldChar w:fldCharType="end"/>
            </w:r>
          </w:hyperlink>
        </w:p>
        <w:p w14:paraId="14B994B9" w14:textId="424BCDA4"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67FC5896" w14:textId="77777777" w:rsidR="00B071BF" w:rsidRPr="00B071BF" w:rsidRDefault="00B071BF"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1" w:name="_Toc107317306"/>
      <w:bookmarkStart w:id="62" w:name="_Toc122553783"/>
      <w:r>
        <w:rPr>
          <w:rFonts w:ascii="Trebuchet MS" w:eastAsia="Times New Roman" w:hAnsi="Trebuchet MS" w:cs="Times New Roman"/>
          <w:b/>
          <w:smallCaps/>
          <w:snapToGrid w:val="0"/>
          <w:color w:val="FFFFFF"/>
        </w:rPr>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61"/>
      <w:bookmarkEnd w:id="62"/>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35245914" w:rsidR="00B071BF" w:rsidRP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Projects to be funded under this call for proposals have to contribute to one of the programme specific objective (Specific Objective 1, 4 or 7) formulated under the Policy Objectives (Policy Objective 1 or 2), as presented in the Figure </w:t>
      </w:r>
      <w:r w:rsidR="00B91D8E">
        <w:rPr>
          <w:rFonts w:ascii="Trebuchet MS" w:eastAsia="Times New Roman" w:hAnsi="Trebuchet MS" w:cs="Times New Roman"/>
          <w:bCs/>
          <w:snapToGrid w:val="0"/>
        </w:rPr>
        <w:t>4</w:t>
      </w:r>
      <w:r w:rsidRPr="00265FF4">
        <w:rPr>
          <w:rFonts w:ascii="Trebuchet MS" w:eastAsia="Times New Roman" w:hAnsi="Trebuchet MS" w:cs="Times New Roman"/>
          <w:bCs/>
          <w:snapToGrid w:val="0"/>
        </w:rPr>
        <w:t>,</w:t>
      </w:r>
      <w:r w:rsidRPr="00B071BF">
        <w:rPr>
          <w:rFonts w:ascii="Trebuchet MS" w:eastAsia="Times New Roman" w:hAnsi="Trebuchet MS" w:cs="Times New Roman"/>
          <w:bCs/>
          <w:snapToGrid w:val="0"/>
        </w:rPr>
        <w:t xml:space="preserve"> below. </w:t>
      </w:r>
    </w:p>
    <w:p w14:paraId="7C8AD4E4" w14:textId="77777777" w:rsid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In addition to this, all projects have to contribute </w:t>
      </w:r>
      <w:r w:rsidRPr="00B071BF">
        <w:rPr>
          <w:rFonts w:ascii="Trebuchet MS" w:hAnsi="Trebuchet MS" w:cs="Times New Roman"/>
        </w:rPr>
        <w:t xml:space="preserve">to the objectives of the </w:t>
      </w:r>
      <w:r w:rsidRPr="004F4EDB">
        <w:rPr>
          <w:rFonts w:ascii="Trebuchet MS" w:hAnsi="Trebuchet MS" w:cs="Times New Roman"/>
        </w:rPr>
        <w:t>Common Maritime Agenda (CMA) for the Black Sea.</w:t>
      </w:r>
      <w:r w:rsidRPr="00B071BF">
        <w:rPr>
          <w:rFonts w:ascii="Trebuchet MS" w:eastAsia="Times New Roman" w:hAnsi="Trebuchet MS" w:cs="Times New Roman"/>
          <w:bCs/>
          <w:snapToGrid w:val="0"/>
        </w:rPr>
        <w:t xml:space="preserve"> </w:t>
      </w:r>
    </w:p>
    <w:p w14:paraId="6058E75F" w14:textId="0A95B75E" w:rsidR="004F4EDB" w:rsidRDefault="004F4EDB" w:rsidP="004F4EDB">
      <w:pPr>
        <w:spacing w:after="0" w:line="276" w:lineRule="auto"/>
        <w:jc w:val="both"/>
        <w:rPr>
          <w:rFonts w:ascii="Trebuchet MS" w:eastAsia="Times New Roman" w:hAnsi="Trebuchet MS" w:cs="Times New Roman"/>
          <w:bCs/>
          <w:snapToGrid w:val="0"/>
          <w:lang w:val="ro-RO"/>
        </w:rPr>
      </w:pPr>
      <w:r w:rsidRPr="004F4EDB">
        <w:rPr>
          <w:rFonts w:ascii="Trebuchet MS" w:eastAsia="Times New Roman" w:hAnsi="Trebuchet MS" w:cs="Times New Roman"/>
          <w:bCs/>
          <w:snapToGrid w:val="0"/>
          <w:lang w:val="ro-RO"/>
        </w:rPr>
        <w:t xml:space="preserve">The </w:t>
      </w:r>
      <w:hyperlink r:id="rId8" w:anchor=":~:text=The%20Common%20Maritime%20Agenda%20for,of%20the%20Black%20Sea%20Strategy." w:history="1">
        <w:r w:rsidRPr="0044163D">
          <w:rPr>
            <w:rStyle w:val="Hyperlink"/>
            <w:rFonts w:ascii="Trebuchet MS" w:eastAsia="Times New Roman" w:hAnsi="Trebuchet MS" w:cs="Times New Roman"/>
            <w:b/>
            <w:bCs/>
            <w:snapToGrid w:val="0"/>
            <w:lang w:val="ro-RO"/>
          </w:rPr>
          <w:t>Common Maritime Agenda</w:t>
        </w:r>
      </w:hyperlink>
      <w:r w:rsidRPr="004F4EDB">
        <w:rPr>
          <w:rFonts w:ascii="Trebuchet MS" w:eastAsia="Times New Roman" w:hAnsi="Trebuchet MS" w:cs="Times New Roman"/>
          <w:b/>
          <w:bCs/>
          <w:snapToGrid w:val="0"/>
          <w:lang w:val="ro-RO"/>
        </w:rPr>
        <w:t xml:space="preserve"> </w:t>
      </w:r>
      <w:r w:rsidR="007D0341">
        <w:rPr>
          <w:rFonts w:ascii="Trebuchet MS" w:eastAsia="Times New Roman" w:hAnsi="Trebuchet MS" w:cs="Times New Roman"/>
          <w:b/>
          <w:bCs/>
          <w:snapToGrid w:val="0"/>
          <w:lang w:val="ro-RO"/>
        </w:rPr>
        <w:t>(CMA)</w:t>
      </w:r>
      <w:r w:rsidR="00054787" w:rsidRPr="005E11E6">
        <w:rPr>
          <w:rFonts w:ascii="Trebuchet MS" w:eastAsia="Times New Roman" w:hAnsi="Trebuchet MS" w:cs="Times New Roman"/>
          <w:b/>
          <w:bCs/>
          <w:snapToGrid w:val="0"/>
          <w:lang w:val="ro-RO"/>
        </w:rPr>
        <w:t xml:space="preserve"> </w:t>
      </w:r>
      <w:r w:rsidRPr="00C4584B">
        <w:rPr>
          <w:rFonts w:ascii="Trebuchet MS" w:eastAsia="Times New Roman" w:hAnsi="Trebuchet MS" w:cs="Times New Roman"/>
          <w:bCs/>
          <w:snapToGrid w:val="0"/>
          <w:lang w:val="ro-RO"/>
        </w:rPr>
        <w:t>is</w:t>
      </w:r>
      <w:r w:rsidRPr="004F4EDB">
        <w:rPr>
          <w:rFonts w:ascii="Trebuchet MS" w:eastAsia="Times New Roman" w:hAnsi="Trebuchet MS" w:cs="Times New Roman"/>
          <w:bCs/>
          <w:snapToGrid w:val="0"/>
          <w:lang w:val="ro-RO"/>
        </w:rPr>
        <w:t xml:space="preserve"> the most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34B611B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E6E0875" w14:textId="101487C3" w:rsidR="00577423" w:rsidRPr="0092411D" w:rsidRDefault="0092411D" w:rsidP="004F4EDB">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 xml:space="preserve">Figure </w:t>
      </w:r>
      <w:r w:rsidR="00B91D8E">
        <w:rPr>
          <w:rFonts w:ascii="Trebuchet MS" w:eastAsia="Times New Roman" w:hAnsi="Trebuchet MS" w:cs="Times New Roman"/>
          <w:bCs/>
          <w:i/>
          <w:snapToGrid w:val="0"/>
          <w:sz w:val="18"/>
          <w:szCs w:val="18"/>
          <w:lang w:val="ro-RO"/>
        </w:rPr>
        <w:t>4</w:t>
      </w:r>
      <w:r w:rsidRPr="0092411D">
        <w:rPr>
          <w:rFonts w:ascii="Trebuchet MS" w:eastAsia="Times New Roman" w:hAnsi="Trebuchet MS" w:cs="Times New Roman"/>
          <w:bCs/>
          <w:i/>
          <w:snapToGrid w:val="0"/>
          <w:sz w:val="18"/>
          <w:szCs w:val="18"/>
          <w:lang w:val="ro-RO"/>
        </w:rPr>
        <w:t xml:space="preserve"> – Priorities and Specific Objectives</w:t>
      </w:r>
    </w:p>
    <w:p w14:paraId="3E475BA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293E5C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0EE270B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00ACE29"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993BEC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140AC7DD"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CA22E8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4DF77DC"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3C06212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2324369"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6D50EB1C"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4587473"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6078538A"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0329C754"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4D08E18"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FE831D8"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09CD1772"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1C091A2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43D0450"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53DB491A"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1E9054B2"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20DF9DF"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0D37A540"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ACB356F"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2CC93308" w14:textId="77777777" w:rsidR="00265FF4" w:rsidRDefault="00265FF4" w:rsidP="004F4EDB">
      <w:pPr>
        <w:spacing w:after="0" w:line="276" w:lineRule="auto"/>
        <w:jc w:val="both"/>
        <w:rPr>
          <w:rFonts w:ascii="Trebuchet MS" w:eastAsia="Times New Roman" w:hAnsi="Trebuchet MS" w:cs="Times New Roman"/>
          <w:bCs/>
          <w:snapToGrid w:val="0"/>
          <w:lang w:val="ro-RO"/>
        </w:rPr>
      </w:pPr>
    </w:p>
    <w:p w14:paraId="3DB78B81" w14:textId="77777777" w:rsidR="00265FF4" w:rsidRDefault="00265FF4" w:rsidP="004F4EDB">
      <w:pPr>
        <w:spacing w:after="0" w:line="276" w:lineRule="auto"/>
        <w:jc w:val="both"/>
        <w:rPr>
          <w:rFonts w:ascii="Trebuchet MS" w:eastAsia="Times New Roman" w:hAnsi="Trebuchet MS" w:cs="Times New Roman"/>
          <w:bCs/>
          <w:snapToGrid w:val="0"/>
          <w:lang w:val="ro-RO"/>
        </w:rPr>
      </w:pPr>
    </w:p>
    <w:p w14:paraId="456FA649" w14:textId="77777777" w:rsidR="00265FF4" w:rsidRDefault="00265FF4" w:rsidP="004F4EDB">
      <w:pPr>
        <w:spacing w:after="0" w:line="276" w:lineRule="auto"/>
        <w:jc w:val="both"/>
        <w:rPr>
          <w:rFonts w:ascii="Trebuchet MS" w:eastAsia="Times New Roman" w:hAnsi="Trebuchet MS" w:cs="Times New Roman"/>
          <w:bCs/>
          <w:snapToGrid w:val="0"/>
          <w:lang w:val="ro-RO"/>
        </w:rPr>
      </w:pPr>
    </w:p>
    <w:p w14:paraId="50CDAB1B"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D2A0518" w14:textId="77777777" w:rsidR="00577423" w:rsidRPr="004F4EDB" w:rsidRDefault="00577423" w:rsidP="004F4EDB">
      <w:pPr>
        <w:spacing w:after="0" w:line="276" w:lineRule="auto"/>
        <w:jc w:val="both"/>
        <w:rPr>
          <w:rFonts w:ascii="Trebuchet MS" w:eastAsia="Times New Roman" w:hAnsi="Trebuchet MS" w:cs="Times New Roman"/>
          <w:bCs/>
          <w:snapToGrid w:val="0"/>
          <w:lang w:val="ro-RO"/>
        </w:rPr>
      </w:pPr>
    </w:p>
    <w:p w14:paraId="754F6803" w14:textId="38BA118A"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22D845F3" w14:textId="32839BE3" w:rsidR="00B071BF" w:rsidRDefault="00B071BF" w:rsidP="00577423">
      <w:r>
        <w:t xml:space="preserve">      </w:t>
      </w:r>
      <w:r w:rsidR="00577423" w:rsidRPr="00577423">
        <w:rPr>
          <w:noProof/>
          <w:lang w:val="en-US"/>
        </w:rPr>
        <w:drawing>
          <wp:inline distT="0" distB="0" distL="0" distR="0" wp14:anchorId="4CDE9E51" wp14:editId="3F24E353">
            <wp:extent cx="1820174" cy="1745615"/>
            <wp:effectExtent l="0" t="0" r="8890" b="6985"/>
            <wp:docPr id="2" name="Picture 2" descr="C:\Users\eugenias\AppData\Local\Microsoft\Windows\Temporary Internet Files\Content.Outlook\D9BUTWCJ\P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ugenias\AppData\Local\Microsoft\Windows\Temporary Internet Files\Content.Outlook\D9BUTWCJ\PO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174" cy="1745615"/>
                    </a:xfrm>
                    <a:prstGeom prst="rect">
                      <a:avLst/>
                    </a:prstGeom>
                    <a:noFill/>
                    <a:ln>
                      <a:noFill/>
                    </a:ln>
                  </pic:spPr>
                </pic:pic>
              </a:graphicData>
            </a:graphic>
          </wp:inline>
        </w:drawing>
      </w:r>
      <w:r w:rsidR="00577423">
        <w:t xml:space="preserve">                                             </w:t>
      </w:r>
      <w:r w:rsidR="00577423" w:rsidRPr="00577423">
        <w:rPr>
          <w:noProof/>
          <w:lang w:val="en-US"/>
        </w:rPr>
        <w:drawing>
          <wp:inline distT="0" distB="0" distL="0" distR="0" wp14:anchorId="1F62A4AA" wp14:editId="3348BD2A">
            <wp:extent cx="1761564" cy="1704340"/>
            <wp:effectExtent l="0" t="0" r="0" b="0"/>
            <wp:docPr id="4" name="Picture 4" descr="C:\Users\eugenias\AppData\Local\Microsoft\Windows\Temporary Internet Files\Content.Outlook\D9BUTWCJ\P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ugenias\AppData\Local\Microsoft\Windows\Temporary Internet Files\Content.Outlook\D9BUTWCJ\PO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1564" cy="1704340"/>
                    </a:xfrm>
                    <a:prstGeom prst="rect">
                      <a:avLst/>
                    </a:prstGeom>
                    <a:noFill/>
                    <a:ln>
                      <a:noFill/>
                    </a:ln>
                  </pic:spPr>
                </pic:pic>
              </a:graphicData>
            </a:graphic>
          </wp:inline>
        </w:drawing>
      </w:r>
      <w:r>
        <w:tab/>
      </w:r>
    </w:p>
    <w:p w14:paraId="5E005351" w14:textId="77777777" w:rsidR="00B071BF" w:rsidRPr="00A3475F" w:rsidRDefault="00B071BF" w:rsidP="00B071BF">
      <w:r w:rsidRPr="00A3475F">
        <w:rPr>
          <w:rFonts w:ascii="Trebuchet MS" w:eastAsia="Times New Roman" w:hAnsi="Trebuchet MS" w:cs="Times New Roman"/>
          <w:b/>
          <w:snapToGrid w:val="0"/>
        </w:rPr>
        <w:t xml:space="preserve">________________________________       __________________________________   </w:t>
      </w:r>
    </w:p>
    <w:p w14:paraId="4D8934AC" w14:textId="77777777" w:rsidR="00B071BF" w:rsidRDefault="00B071BF" w:rsidP="00B071BF">
      <w:pPr>
        <w:spacing w:after="0" w:line="276" w:lineRule="auto"/>
        <w:jc w:val="both"/>
        <w:rPr>
          <w:rFonts w:ascii="Trebuchet MS" w:eastAsia="Times New Roman" w:hAnsi="Trebuchet MS" w:cs="Times New Roman"/>
          <w:b/>
          <w:snapToGrid w:val="0"/>
          <w:color w:val="003399"/>
        </w:rPr>
        <w:sectPr w:rsidR="00B071BF">
          <w:headerReference w:type="default" r:id="rId11"/>
          <w:pgSz w:w="11906" w:h="16838"/>
          <w:pgMar w:top="1440" w:right="1440" w:bottom="1440" w:left="1440" w:header="708" w:footer="708" w:gutter="0"/>
          <w:cols w:space="708"/>
          <w:docGrid w:linePitch="360"/>
        </w:sectPr>
      </w:pPr>
    </w:p>
    <w:p w14:paraId="23B69A0E" w14:textId="77777777" w:rsidR="00B071BF" w:rsidRPr="00A3475F" w:rsidRDefault="00B071BF" w:rsidP="00B071BF">
      <w:pPr>
        <w:spacing w:after="0" w:line="276" w:lineRule="auto"/>
        <w:jc w:val="both"/>
        <w:rPr>
          <w:rFonts w:ascii="Trebuchet MS" w:eastAsia="Times New Roman" w:hAnsi="Trebuchet MS" w:cs="Times New Roman"/>
          <w:b/>
          <w:snapToGrid w:val="0"/>
          <w:color w:val="003399"/>
        </w:rPr>
      </w:pPr>
      <w:r w:rsidRPr="00A3475F">
        <w:rPr>
          <w:rFonts w:ascii="Trebuchet MS" w:eastAsia="Times New Roman" w:hAnsi="Trebuchet MS" w:cs="Times New Roman"/>
          <w:b/>
          <w:snapToGrid w:val="0"/>
          <w:color w:val="003399"/>
        </w:rPr>
        <w:t xml:space="preserve">POLICY OBJECTIVE 1                                       </w:t>
      </w:r>
    </w:p>
    <w:p w14:paraId="2F40D052"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6484AD5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more competitive and smarter Europe</w:t>
      </w:r>
      <w:r>
        <w:rPr>
          <w:rFonts w:ascii="Trebuchet MS" w:eastAsia="Times New Roman" w:hAnsi="Trebuchet MS" w:cs="Times New Roman"/>
          <w:b/>
          <w:snapToGrid w:val="0"/>
        </w:rPr>
        <w:t xml:space="preserve"> </w:t>
      </w:r>
      <w:r w:rsidRPr="00A3475F">
        <w:rPr>
          <w:rFonts w:ascii="Trebuchet MS" w:eastAsia="Times New Roman" w:hAnsi="Trebuchet MS" w:cs="Times New Roman"/>
          <w:b/>
          <w:snapToGrid w:val="0"/>
        </w:rPr>
        <w:t>and its neighbourhood</w:t>
      </w:r>
    </w:p>
    <w:p w14:paraId="50FA8406" w14:textId="77777777" w:rsidR="00B071BF" w:rsidRDefault="00B071BF" w:rsidP="00B071BF">
      <w:pPr>
        <w:spacing w:after="0"/>
        <w:rPr>
          <w:rFonts w:ascii="Trebuchet MS" w:eastAsia="Times New Roman" w:hAnsi="Trebuchet MS" w:cs="Times New Roman"/>
          <w:b/>
          <w:snapToGrid w:val="0"/>
        </w:rPr>
      </w:pPr>
    </w:p>
    <w:p w14:paraId="35A7B478" w14:textId="77777777" w:rsidR="00B071BF" w:rsidRPr="00A3475F" w:rsidRDefault="00B071BF" w:rsidP="00B071BF">
      <w:pPr>
        <w:spacing w:after="0"/>
      </w:pPr>
      <w:r w:rsidRPr="00A3475F">
        <w:rPr>
          <w:rFonts w:ascii="Trebuchet MS" w:eastAsia="Times New Roman" w:hAnsi="Trebuchet MS" w:cs="Times New Roman"/>
          <w:b/>
          <w:snapToGrid w:val="0"/>
        </w:rPr>
        <w:t>______</w:t>
      </w:r>
      <w:r>
        <w:rPr>
          <w:rFonts w:ascii="Trebuchet MS" w:eastAsia="Times New Roman" w:hAnsi="Trebuchet MS" w:cs="Times New Roman"/>
          <w:b/>
          <w:snapToGrid w:val="0"/>
        </w:rPr>
        <w:t>__________________________</w:t>
      </w:r>
      <w:r w:rsidRPr="00A3475F">
        <w:rPr>
          <w:rFonts w:ascii="Trebuchet MS" w:eastAsia="Times New Roman" w:hAnsi="Trebuchet MS" w:cs="Times New Roman"/>
          <w:b/>
          <w:snapToGrid w:val="0"/>
        </w:rPr>
        <w:t xml:space="preserve">  </w:t>
      </w:r>
    </w:p>
    <w:p w14:paraId="7DC334B5" w14:textId="77777777" w:rsidR="00B071BF" w:rsidRDefault="00B071BF" w:rsidP="00B071BF">
      <w:pPr>
        <w:spacing w:after="0" w:line="276" w:lineRule="auto"/>
        <w:jc w:val="both"/>
        <w:rPr>
          <w:rFonts w:ascii="Trebuchet MS" w:eastAsia="Times New Roman" w:hAnsi="Trebuchet MS" w:cs="Times New Roman"/>
          <w:b/>
          <w:snapToGrid w:val="0"/>
        </w:rPr>
      </w:pPr>
    </w:p>
    <w:p w14:paraId="44CA112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1</w:t>
      </w:r>
    </w:p>
    <w:p w14:paraId="170088FE"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0A9435DE" w14:textId="77777777" w:rsidR="00B071B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snapToGrid w:val="0"/>
        </w:rPr>
        <w:t xml:space="preserve">Developing and enhancing research and innovation capacities and the uptake of advanced technologies </w:t>
      </w:r>
    </w:p>
    <w:p w14:paraId="72E344F6"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13D97DDE"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1</w:t>
      </w:r>
    </w:p>
    <w:p w14:paraId="19BE61BA"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37B7D943" w14:textId="77777777" w:rsidR="00B071BF" w:rsidRDefault="00B071BF" w:rsidP="00B071BF">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Blue and smart region</w:t>
      </w:r>
    </w:p>
    <w:p w14:paraId="2316BE20" w14:textId="77777777" w:rsidR="00B071BF" w:rsidRDefault="00B071BF" w:rsidP="00B071BF">
      <w:pPr>
        <w:spacing w:after="0" w:line="276" w:lineRule="auto"/>
        <w:jc w:val="both"/>
        <w:rPr>
          <w:rFonts w:ascii="Trebuchet MS" w:hAnsi="Trebuchet MS"/>
          <w:b/>
          <w:color w:val="538135" w:themeColor="accent6" w:themeShade="BF"/>
        </w:rPr>
      </w:pPr>
    </w:p>
    <w:p w14:paraId="3A88A2D9" w14:textId="77777777" w:rsidR="00B071BF" w:rsidRDefault="00B071BF" w:rsidP="00B071BF">
      <w:pPr>
        <w:rPr>
          <w:rFonts w:ascii="Trebuchet MS" w:hAnsi="Trebuchet MS"/>
          <w:b/>
          <w:color w:val="538135" w:themeColor="accent6" w:themeShade="BF"/>
        </w:rPr>
      </w:pPr>
    </w:p>
    <w:p w14:paraId="26DC34C7" w14:textId="77777777" w:rsidR="00B071BF" w:rsidRDefault="00B071BF" w:rsidP="00B071BF">
      <w:pPr>
        <w:rPr>
          <w:rFonts w:ascii="Trebuchet MS" w:hAnsi="Trebuchet MS"/>
          <w:b/>
          <w:color w:val="538135" w:themeColor="accent6" w:themeShade="BF"/>
        </w:rPr>
      </w:pPr>
    </w:p>
    <w:p w14:paraId="68E176E1" w14:textId="77777777" w:rsidR="00B071BF" w:rsidRDefault="00B071BF" w:rsidP="00B071BF">
      <w:pPr>
        <w:rPr>
          <w:rFonts w:ascii="Trebuchet MS" w:hAnsi="Trebuchet MS"/>
          <w:b/>
          <w:color w:val="538135" w:themeColor="accent6" w:themeShade="BF"/>
        </w:rPr>
      </w:pPr>
    </w:p>
    <w:p w14:paraId="2C9A859C" w14:textId="77777777" w:rsidR="00B071BF" w:rsidRDefault="00B071BF" w:rsidP="00B071BF">
      <w:pPr>
        <w:rPr>
          <w:rFonts w:ascii="Trebuchet MS" w:hAnsi="Trebuchet MS"/>
          <w:b/>
          <w:color w:val="538135" w:themeColor="accent6" w:themeShade="BF"/>
        </w:rPr>
      </w:pPr>
    </w:p>
    <w:p w14:paraId="1EC6D1A3" w14:textId="77777777" w:rsidR="00507948" w:rsidRDefault="00507948" w:rsidP="00B071BF">
      <w:pPr>
        <w:rPr>
          <w:rFonts w:ascii="Trebuchet MS" w:hAnsi="Trebuchet MS"/>
          <w:b/>
          <w:color w:val="538135" w:themeColor="accent6" w:themeShade="BF"/>
        </w:rPr>
      </w:pPr>
    </w:p>
    <w:p w14:paraId="4C652DC2" w14:textId="77777777" w:rsidR="00507948" w:rsidRDefault="00507948" w:rsidP="00B071BF">
      <w:pPr>
        <w:rPr>
          <w:rFonts w:ascii="Trebuchet MS" w:hAnsi="Trebuchet MS"/>
          <w:b/>
          <w:color w:val="538135" w:themeColor="accent6" w:themeShade="BF"/>
        </w:rPr>
      </w:pPr>
    </w:p>
    <w:p w14:paraId="5F51DED7" w14:textId="77777777" w:rsidR="00507948" w:rsidRDefault="00507948" w:rsidP="00B071BF">
      <w:pPr>
        <w:rPr>
          <w:rFonts w:ascii="Trebuchet MS" w:hAnsi="Trebuchet MS"/>
          <w:b/>
          <w:color w:val="538135" w:themeColor="accent6" w:themeShade="BF"/>
        </w:rPr>
      </w:pPr>
    </w:p>
    <w:p w14:paraId="62DEC521" w14:textId="77777777" w:rsidR="00507948" w:rsidRDefault="00507948" w:rsidP="00B071BF">
      <w:pPr>
        <w:rPr>
          <w:rFonts w:ascii="Trebuchet MS" w:hAnsi="Trebuchet MS"/>
          <w:b/>
          <w:color w:val="538135" w:themeColor="accent6" w:themeShade="BF"/>
        </w:rPr>
      </w:pPr>
    </w:p>
    <w:p w14:paraId="3F046C6B" w14:textId="77777777" w:rsidR="00B071BF" w:rsidRDefault="00B071BF" w:rsidP="00B071BF">
      <w:pPr>
        <w:rPr>
          <w:rFonts w:ascii="Trebuchet MS" w:hAnsi="Trebuchet MS"/>
          <w:b/>
          <w:color w:val="538135" w:themeColor="accent6" w:themeShade="BF"/>
        </w:r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greener, low-carbon transitioning towards a net zero carbon economy and resilient Europe and its Neighbourhood</w:t>
      </w:r>
    </w:p>
    <w:p w14:paraId="66854902" w14:textId="77777777"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_________________________</w:t>
      </w:r>
      <w:r w:rsidRPr="00A3475F">
        <w:rPr>
          <w:rFonts w:ascii="Trebuchet MS" w:eastAsia="Times New Roman" w:hAnsi="Trebuchet MS" w:cs="Times New Roman"/>
          <w:b/>
          <w:snapToGrid w:val="0"/>
        </w:rPr>
        <w:t xml:space="preserve">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4</w:t>
      </w:r>
    </w:p>
    <w:p w14:paraId="5D0A97F0" w14:textId="77777777" w:rsidR="00B071BF" w:rsidRPr="00A3475F" w:rsidRDefault="00B071BF" w:rsidP="00B071BF">
      <w:pPr>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eco-system based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74789304" w14:textId="77777777" w:rsidR="00B071BF" w:rsidRDefault="00B071BF" w:rsidP="00B071BF">
      <w:pPr>
        <w:jc w:val="both"/>
        <w:rPr>
          <w:rFonts w:ascii="Trebuchet MS" w:eastAsia="Times New Roman" w:hAnsi="Trebuchet MS" w:cs="Times New Roman"/>
          <w:snapToGrid w:val="0"/>
        </w:rPr>
      </w:pPr>
    </w:p>
    <w:p w14:paraId="50ACF39E"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160AD549" w14:textId="77777777" w:rsidR="00B071BF" w:rsidRPr="00A3475F" w:rsidRDefault="00B071BF" w:rsidP="00B071BF">
      <w:pPr>
        <w:jc w:val="both"/>
        <w:rPr>
          <w:rFonts w:ascii="Trebuchet MS" w:eastAsia="Times New Roman" w:hAnsi="Trebuchet MS" w:cs="Times New Roman"/>
          <w:b/>
          <w:snapToGrid w:val="0"/>
        </w:rPr>
      </w:pPr>
    </w:p>
    <w:p w14:paraId="38A4FFAD"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77777777" w:rsidR="00B071BF" w:rsidRPr="00A3475F" w:rsidRDefault="00B071BF" w:rsidP="00B071BF">
      <w:pPr>
        <w:jc w:val="both"/>
      </w:pPr>
      <w:r w:rsidRPr="00A3475F">
        <w:rPr>
          <w:rFonts w:ascii="Trebuchet MS" w:eastAsia="Times New Roman" w:hAnsi="Trebuchet MS" w:cs="Times New Roman"/>
          <w:snapToGrid w:val="0"/>
        </w:rPr>
        <w:t>Clean and Green Region</w:t>
      </w:r>
    </w:p>
    <w:p w14:paraId="43CF5DDA" w14:textId="77777777" w:rsidR="00B071BF" w:rsidRDefault="00B071BF" w:rsidP="00B071BF">
      <w:pPr>
        <w:jc w:val="both"/>
        <w:sectPr w:rsidR="00B071BF" w:rsidSect="00351CF6">
          <w:type w:val="continuous"/>
          <w:pgSz w:w="11906" w:h="16838"/>
          <w:pgMar w:top="1440" w:right="1440" w:bottom="1440" w:left="1440" w:header="708" w:footer="708" w:gutter="0"/>
          <w:cols w:num="2" w:space="708"/>
          <w:docGrid w:linePitch="360"/>
        </w:sectPr>
      </w:pPr>
    </w:p>
    <w:p w14:paraId="3E0854A9" w14:textId="77777777" w:rsidR="00B071BF" w:rsidRPr="005E46CE" w:rsidRDefault="00B071BF" w:rsidP="00915B52">
      <w:pPr>
        <w:keepNext/>
        <w:spacing w:after="0" w:line="276" w:lineRule="auto"/>
        <w:outlineLvl w:val="0"/>
        <w:rPr>
          <w:rFonts w:ascii="Trebuchet MS" w:eastAsia="Times New Roman" w:hAnsi="Trebuchet MS" w:cs="Times New Roman"/>
          <w:b/>
          <w:smallCaps/>
          <w:snapToGrid w:val="0"/>
          <w:kern w:val="28"/>
        </w:rPr>
      </w:pPr>
    </w:p>
    <w:p w14:paraId="11A8F410" w14:textId="77777777"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3" w:name="_Toc122553784"/>
      <w:r>
        <w:rPr>
          <w:rFonts w:ascii="Trebuchet MS" w:eastAsia="Times New Roman" w:hAnsi="Trebuchet MS" w:cs="Times New Roman"/>
          <w:b/>
          <w:smallCaps/>
          <w:snapToGrid w:val="0"/>
          <w:color w:val="FFFFFF"/>
        </w:rPr>
        <w:t>PROJECT INTERVENTION LOGIC</w:t>
      </w:r>
      <w:bookmarkEnd w:id="63"/>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1FFCC396" w:rsidR="00915B52" w:rsidRPr="000B6528" w:rsidRDefault="00915B52" w:rsidP="00915B52">
      <w:pPr>
        <w:jc w:val="both"/>
        <w:rPr>
          <w:rFonts w:ascii="Trebuchet MS" w:eastAsia="Times New Roman" w:hAnsi="Trebuchet MS" w:cs="Times New Roman"/>
          <w:snapToGrid w:val="0"/>
        </w:rPr>
      </w:pPr>
      <w:r w:rsidRPr="000B6528">
        <w:rPr>
          <w:rFonts w:ascii="Trebuchet MS" w:eastAsia="Times New Roman" w:hAnsi="Trebuchet MS" w:cs="Times New Roman"/>
          <w:snapToGrid w:val="0"/>
        </w:rPr>
        <w:t xml:space="preserve">The coherence of the project intervention logic with the targeted specific objective of the programme 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915B52">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When designing a project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8958A1">
      <w:pPr>
        <w:numPr>
          <w:ilvl w:val="0"/>
          <w:numId w:val="19"/>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327071">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727313">
      <w:pPr>
        <w:spacing w:after="0" w:line="276" w:lineRule="auto"/>
        <w:jc w:val="both"/>
        <w:rPr>
          <w:rFonts w:ascii="Trebuchet MS" w:eastAsia="Times New Roman" w:hAnsi="Trebuchet MS" w:cs="Times New Roman"/>
          <w:snapToGrid w:val="0"/>
        </w:rPr>
      </w:pPr>
    </w:p>
    <w:p w14:paraId="7318F7EC" w14:textId="030A9774"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(e.g.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 </w:t>
      </w:r>
    </w:p>
    <w:p w14:paraId="1FEC151E" w14:textId="77777777"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77777777" w:rsidR="00727313" w:rsidRDefault="00727313" w:rsidP="00727313">
      <w:pPr>
        <w:spacing w:after="0" w:line="276" w:lineRule="auto"/>
        <w:rPr>
          <w:rFonts w:ascii="Trebuchet MS" w:hAnsi="Trebuchet MS"/>
        </w:rPr>
      </w:pPr>
    </w:p>
    <w:p w14:paraId="30957850" w14:textId="1DA6ECC7" w:rsidR="00D42C52" w:rsidRPr="00B91D8E" w:rsidRDefault="00727313" w:rsidP="00727313">
      <w:pPr>
        <w:spacing w:after="0" w:line="276" w:lineRule="auto"/>
        <w:rPr>
          <w:rFonts w:ascii="Trebuchet MS" w:hAnsi="Trebuchet MS"/>
          <w:i/>
          <w:iCs/>
          <w:sz w:val="18"/>
          <w:szCs w:val="18"/>
        </w:rPr>
      </w:pPr>
      <w:r w:rsidRPr="00B91D8E">
        <w:rPr>
          <w:rFonts w:ascii="Trebuchet MS" w:hAnsi="Trebuchet MS"/>
          <w:i/>
          <w:iCs/>
          <w:sz w:val="18"/>
          <w:szCs w:val="18"/>
        </w:rPr>
        <w:t>Figure</w:t>
      </w:r>
      <w:r w:rsidR="00B91D8E" w:rsidRPr="00B91D8E">
        <w:rPr>
          <w:rFonts w:ascii="Trebuchet MS" w:hAnsi="Trebuchet MS"/>
          <w:i/>
          <w:iCs/>
          <w:sz w:val="18"/>
          <w:szCs w:val="18"/>
        </w:rPr>
        <w:t xml:space="preserve"> 5</w:t>
      </w:r>
      <w:r w:rsidRPr="00B91D8E">
        <w:rPr>
          <w:rFonts w:ascii="Trebuchet MS" w:hAnsi="Trebuchet MS"/>
          <w:i/>
          <w:iCs/>
          <w:sz w:val="18"/>
          <w:szCs w:val="18"/>
        </w:rPr>
        <w:t xml:space="preserve"> – How to develop the project intervention logic</w:t>
      </w:r>
    </w:p>
    <w:p w14:paraId="069B56B6" w14:textId="1E5E770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605BD68F">
            <wp:extent cx="6106795" cy="2726581"/>
            <wp:effectExtent l="0" t="0" r="8255"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50966FD" w14:textId="77777777" w:rsidR="00E43F16" w:rsidRDefault="00E43F16" w:rsidP="00E43F16">
      <w:pPr>
        <w:spacing w:after="0" w:line="276" w:lineRule="auto"/>
        <w:jc w:val="both"/>
        <w:rPr>
          <w:rFonts w:ascii="Trebuchet MS" w:eastAsia="Times New Roman" w:hAnsi="Trebuchet MS" w:cs="Times New Roman"/>
          <w:snapToGrid w:val="0"/>
        </w:rPr>
      </w:pPr>
    </w:p>
    <w:p w14:paraId="3F1215D4" w14:textId="77777777" w:rsidR="00A91EE0" w:rsidRPr="00E43F16" w:rsidRDefault="00A91EE0" w:rsidP="00E43F16">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465"/>
      </w:tblGrid>
      <w:tr w:rsidR="00E43F16" w:rsidRPr="00E43F16" w14:paraId="1F288BFC" w14:textId="77777777" w:rsidTr="00D42C52">
        <w:tc>
          <w:tcPr>
            <w:tcW w:w="9465" w:type="dxa"/>
            <w:shd w:val="clear" w:color="auto" w:fill="FFF2CC" w:themeFill="accent4" w:themeFillTint="33"/>
          </w:tcPr>
          <w:p w14:paraId="74C0CEC0" w14:textId="035B15BF"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Pr>
          <w:rFonts w:ascii="Trebuchet MS" w:eastAsia="Times New Roman" w:hAnsi="Trebuchet MS" w:cs="Times New Roman"/>
          <w:snapToGrid w:val="0"/>
        </w:rPr>
        <w:t>as follows:</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lastRenderedPageBreak/>
        <w:t>P</w:t>
      </w:r>
      <w:r w:rsidRPr="002D60F8">
        <w:rPr>
          <w:rFonts w:ascii="Trebuchet MS" w:eastAsia="Times New Roman" w:hAnsi="Trebuchet MS" w:cs="Times New Roman"/>
          <w:b/>
          <w:bCs/>
          <w:snapToGrid w:val="0"/>
        </w:rPr>
        <w:t xml:space="preserve">roject specific objective </w:t>
      </w:r>
      <w:r>
        <w:rPr>
          <w:rFonts w:ascii="Trebuchet MS" w:eastAsia="Times New Roman" w:hAnsi="Trebuchet MS" w:cs="Times New Roman"/>
          <w:b/>
          <w:bCs/>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34E43994" w14:textId="743E7246"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4FFF89EC"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implementation of one or more project activities.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oject specific objectives. All project outputs need to contribute to the programme output indicators</w:t>
      </w:r>
      <w:r w:rsidR="00373FF7">
        <w:rPr>
          <w:rFonts w:ascii="Trebuchet MS" w:eastAsia="Times New Roman" w:hAnsi="Trebuchet MS" w:cs="Times New Roman"/>
          <w:snapToGrid w:val="0"/>
        </w:rPr>
        <w:t>.</w:t>
      </w:r>
      <w:r w:rsidRPr="002D60F8">
        <w:rPr>
          <w:rFonts w:ascii="Trebuchet MS" w:eastAsia="Times New Roman" w:hAnsi="Trebuchet MS" w:cs="Times New Roman"/>
          <w:snapToGrid w:val="0"/>
        </w:rPr>
        <w:t xml:space="preserve">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w:t>
      </w:r>
      <w:r w:rsidR="003258C1" w:rsidRPr="000A2903">
        <w:rPr>
          <w:rFonts w:ascii="Trebuchet MS" w:eastAsia="Times New Roman" w:hAnsi="Trebuchet MS" w:cs="Times New Roman"/>
          <w:snapToGrid w:val="0"/>
          <w:color w:val="000000" w:themeColor="text1"/>
          <w:u w:val="single"/>
        </w:rPr>
        <w:t xml:space="preserve">one </w:t>
      </w:r>
      <w:r w:rsidRPr="000A2903">
        <w:rPr>
          <w:rFonts w:ascii="Trebuchet MS" w:eastAsia="Times New Roman" w:hAnsi="Trebuchet MS" w:cs="Times New Roman"/>
          <w:snapToGrid w:val="0"/>
          <w:color w:val="000000" w:themeColor="text1"/>
          <w:u w:val="single"/>
        </w:rPr>
        <w:t>work package</w:t>
      </w:r>
      <w:r w:rsidRPr="0022707E">
        <w:rPr>
          <w:rFonts w:ascii="Trebuchet MS" w:eastAsia="Times New Roman" w:hAnsi="Trebuchet MS" w:cs="Times New Roman"/>
          <w:snapToGrid w:val="0"/>
          <w:color w:val="000000" w:themeColor="text1"/>
        </w:rPr>
        <w:t xml:space="preserv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33273D" w14:paraId="19B1EB53" w14:textId="77777777" w:rsidTr="0033273D">
        <w:tc>
          <w:tcPr>
            <w:tcW w:w="9607"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3ADE7D43"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17"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17F47ED2" w14:textId="3B0544C9" w:rsidR="0033273D" w:rsidRDefault="0033273D" w:rsidP="00265FF4">
            <w:pPr>
              <w:spacing w:line="276" w:lineRule="auto"/>
              <w:rPr>
                <w:rFonts w:ascii="Trebuchet MS" w:hAnsi="Trebuchet MS"/>
                <w:snapToGrid w:val="0"/>
              </w:rPr>
            </w:pPr>
            <w:r w:rsidRPr="0033273D">
              <w:rPr>
                <w:rFonts w:ascii="Trebuchet MS" w:hAnsi="Trebuchet MS"/>
                <w:snapToGrid w:val="0"/>
                <w:sz w:val="22"/>
                <w:szCs w:val="22"/>
              </w:rPr>
              <w:t>T – TIME-BOUNDED – can it be achieved within the envisaged project duration?</w:t>
            </w:r>
          </w:p>
        </w:tc>
      </w:tr>
    </w:tbl>
    <w:p w14:paraId="7743F0D7" w14:textId="30E247C2" w:rsidR="0033273D" w:rsidRDefault="0033273D" w:rsidP="00727313">
      <w:pPr>
        <w:spacing w:after="0" w:line="276" w:lineRule="auto"/>
        <w:jc w:val="both"/>
        <w:rPr>
          <w:rFonts w:ascii="Trebuchet MS" w:eastAsia="Times New Roman" w:hAnsi="Trebuchet MS" w:cs="Times New Roman"/>
          <w:snapToGrid w:val="0"/>
        </w:rPr>
      </w:pPr>
    </w:p>
    <w:p w14:paraId="73D4B785" w14:textId="77777777" w:rsidR="00373FF7" w:rsidRPr="00373FF7" w:rsidRDefault="00373FF7" w:rsidP="00373FF7">
      <w:pPr>
        <w:spacing w:after="0" w:line="276" w:lineRule="auto"/>
        <w:jc w:val="both"/>
        <w:rPr>
          <w:rFonts w:ascii="Trebuchet MS" w:eastAsia="Times New Roman" w:hAnsi="Trebuchet MS" w:cs="Times New Roman"/>
          <w:snapToGrid w:val="0"/>
        </w:rPr>
      </w:pPr>
      <w:r w:rsidRPr="00373FF7">
        <w:rPr>
          <w:rFonts w:ascii="Trebuchet MS" w:eastAsia="Times New Roman" w:hAnsi="Trebuchet MS" w:cs="Times New Roman"/>
          <w:snapToGrid w:val="0"/>
        </w:rPr>
        <w:t xml:space="preserve">For reference, Detailed logical framework for Priority 1 and Priority 2 are presented in </w:t>
      </w:r>
      <w:r w:rsidRPr="00B91D8E">
        <w:rPr>
          <w:rFonts w:ascii="Trebuchet MS" w:eastAsia="Times New Roman" w:hAnsi="Trebuchet MS" w:cs="Times New Roman"/>
          <w:i/>
          <w:iCs/>
          <w:snapToGrid w:val="0"/>
        </w:rPr>
        <w:t>Part I section 4</w:t>
      </w:r>
      <w:r w:rsidRPr="00373FF7">
        <w:rPr>
          <w:rFonts w:ascii="Trebuchet MS" w:eastAsia="Times New Roman" w:hAnsi="Trebuchet MS" w:cs="Times New Roman"/>
          <w:snapToGrid w:val="0"/>
        </w:rPr>
        <w:t xml:space="preserve"> and available on the programme website.</w:t>
      </w:r>
    </w:p>
    <w:p w14:paraId="73E7BB49" w14:textId="4C548FDB" w:rsidR="0055138C" w:rsidRDefault="000C729D" w:rsidP="00727313">
      <w:pPr>
        <w:spacing w:after="0" w:line="276" w:lineRule="auto"/>
        <w:jc w:val="both"/>
        <w:rPr>
          <w:rFonts w:ascii="Trebuchet MS" w:eastAsia="Times New Roman" w:hAnsi="Trebuchet MS" w:cs="Times New Roman"/>
          <w:snapToGrid w:val="0"/>
        </w:rPr>
      </w:pPr>
      <w:r>
        <w:rPr>
          <w:noProof/>
          <w:lang w:eastAsia="en-GB"/>
        </w:rPr>
        <w:lastRenderedPageBreak/>
        <mc:AlternateContent>
          <mc:Choice Requires="wpc">
            <w:drawing>
              <wp:inline distT="0" distB="0" distL="0" distR="0" wp14:anchorId="631FA48A" wp14:editId="3EFDD429">
                <wp:extent cx="6106795" cy="9404121"/>
                <wp:effectExtent l="0" t="0" r="0" b="159385"/>
                <wp:docPr id="42" name="Canvas 4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9" name="Rounded Rectangle 3"/>
                        <wps:cNvSpPr/>
                        <wps:spPr>
                          <a:xfrm>
                            <a:off x="65837" y="664920"/>
                            <a:ext cx="5788323" cy="404396"/>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514D94" w14:textId="77777777" w:rsidR="000C729D" w:rsidRPr="0020046A" w:rsidRDefault="000C729D" w:rsidP="000C729D">
                              <w:pPr>
                                <w:pStyle w:val="NormalWeb"/>
                                <w:spacing w:before="0" w:beforeAutospacing="0" w:after="160" w:afterAutospacing="0" w:line="256" w:lineRule="auto"/>
                                <w:jc w:val="both"/>
                                <w:rPr>
                                  <w:color w:val="000000" w:themeColor="text1"/>
                                  <w:sz w:val="18"/>
                                  <w:szCs w:val="18"/>
                                  <w:lang w:val="ro-RO"/>
                                </w:rPr>
                              </w:pPr>
                              <w:r w:rsidRPr="0020046A">
                                <w:rPr>
                                  <w:rFonts w:ascii="Trebuchet MS" w:eastAsia="Calibri" w:hAnsi="Trebuchet MS"/>
                                  <w:b/>
                                  <w:color w:val="000000" w:themeColor="text1"/>
                                  <w:sz w:val="18"/>
                                  <w:szCs w:val="18"/>
                                  <w:lang w:val="ro-RO"/>
                                </w:rPr>
                                <w:t>Policy objective 1</w:t>
                              </w:r>
                              <w:r w:rsidRPr="0020046A">
                                <w:rPr>
                                  <w:rFonts w:ascii="Trebuchet MS" w:eastAsia="Calibri" w:hAnsi="Trebuchet MS"/>
                                  <w:color w:val="000000" w:themeColor="text1"/>
                                  <w:sz w:val="18"/>
                                  <w:szCs w:val="18"/>
                                  <w:lang w:val="ro-RO"/>
                                </w:rPr>
                                <w:t xml:space="preserve">: </w:t>
                              </w:r>
                              <w:r w:rsidRPr="0020046A">
                                <w:rPr>
                                  <w:rFonts w:ascii="Trebuchet MS" w:eastAsia="Calibri" w:hAnsi="Trebuchet MS"/>
                                  <w:color w:val="000000" w:themeColor="text1"/>
                                  <w:sz w:val="18"/>
                                  <w:szCs w:val="18"/>
                                </w:rPr>
                                <w:t>a more competitive and smarter Europe by promoting innovative and smart economic transformation and regional ICT connectivity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Rounded Rectangle 6"/>
                        <wps:cNvSpPr/>
                        <wps:spPr>
                          <a:xfrm>
                            <a:off x="65836" y="1330072"/>
                            <a:ext cx="5788323" cy="429693"/>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5900A9" w14:textId="77777777" w:rsidR="000C729D" w:rsidRPr="0020046A" w:rsidRDefault="000C729D" w:rsidP="000C729D">
                              <w:pPr>
                                <w:pStyle w:val="NormalWeb"/>
                                <w:spacing w:before="0" w:beforeAutospacing="0" w:after="160" w:afterAutospacing="0" w:line="256" w:lineRule="auto"/>
                                <w:rPr>
                                  <w:rFonts w:ascii="Trebuchet MS" w:eastAsia="Calibri" w:hAnsi="Trebuchet MS"/>
                                  <w:color w:val="000000" w:themeColor="text1"/>
                                  <w:sz w:val="18"/>
                                  <w:szCs w:val="18"/>
                                  <w:lang w:val="ro-RO"/>
                                </w:rPr>
                              </w:pPr>
                              <w:r w:rsidRPr="0020046A">
                                <w:rPr>
                                  <w:rFonts w:ascii="Trebuchet MS" w:eastAsia="Calibri" w:hAnsi="Trebuchet MS"/>
                                  <w:b/>
                                  <w:color w:val="000000" w:themeColor="text1"/>
                                  <w:sz w:val="18"/>
                                  <w:szCs w:val="18"/>
                                  <w:lang w:val="ro-RO"/>
                                </w:rPr>
                                <w:t>Specific Objective</w:t>
                              </w:r>
                              <w:r w:rsidRPr="0020046A">
                                <w:rPr>
                                  <w:rFonts w:ascii="Trebuchet MS" w:eastAsia="Calibri" w:hAnsi="Trebuchet MS"/>
                                  <w:color w:val="000000" w:themeColor="text1"/>
                                  <w:sz w:val="18"/>
                                  <w:szCs w:val="18"/>
                                  <w:lang w:val="ro-RO"/>
                                </w:rPr>
                                <w:t xml:space="preserve">: </w:t>
                              </w:r>
                              <w:r w:rsidRPr="0020046A">
                                <w:rPr>
                                  <w:rFonts w:ascii="Trebuchet MS" w:eastAsia="Calibri" w:hAnsi="Trebuchet MS"/>
                                  <w:color w:val="000000" w:themeColor="text1"/>
                                  <w:sz w:val="18"/>
                                  <w:szCs w:val="18"/>
                                </w:rPr>
                                <w:t>Developing and enhancing research and innovation capacities and the uptake of advanced technologies</w:t>
                              </w:r>
                            </w:p>
                            <w:p w14:paraId="647B06F1" w14:textId="77777777" w:rsidR="000C729D" w:rsidRPr="003E441A" w:rsidRDefault="000C729D" w:rsidP="000C729D">
                              <w:pPr>
                                <w:pStyle w:val="NormalWeb"/>
                                <w:spacing w:before="0" w:beforeAutospacing="0" w:after="160" w:afterAutospacing="0" w:line="256" w:lineRule="auto"/>
                                <w:jc w:val="center"/>
                                <w:rPr>
                                  <w:lang w:val="ro-RO"/>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Rounded Rectangle 7"/>
                        <wps:cNvSpPr/>
                        <wps:spPr>
                          <a:xfrm>
                            <a:off x="65825" y="1924990"/>
                            <a:ext cx="5848074" cy="4647260"/>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26FEDA" w14:textId="77777777" w:rsidR="000C729D" w:rsidRPr="00F40015" w:rsidRDefault="000C729D" w:rsidP="00321780">
                              <w:pPr>
                                <w:pStyle w:val="NormalWeb"/>
                                <w:spacing w:before="0" w:beforeAutospacing="0" w:after="0" w:afterAutospacing="0"/>
                                <w:jc w:val="both"/>
                                <w:rPr>
                                  <w:rFonts w:ascii="Trebuchet MS" w:eastAsia="Calibri" w:hAnsi="Trebuchet MS"/>
                                  <w:b/>
                                  <w:color w:val="000000" w:themeColor="text1"/>
                                  <w:sz w:val="18"/>
                                  <w:szCs w:val="18"/>
                                  <w:lang w:val="ro-RO"/>
                                </w:rPr>
                              </w:pPr>
                              <w:r w:rsidRPr="00F40015">
                                <w:rPr>
                                  <w:rFonts w:ascii="Trebuchet MS" w:eastAsia="Calibri" w:hAnsi="Trebuchet MS"/>
                                  <w:b/>
                                  <w:color w:val="000000" w:themeColor="text1"/>
                                  <w:sz w:val="18"/>
                                  <w:szCs w:val="18"/>
                                  <w:lang w:val="ro-RO"/>
                                </w:rPr>
                                <w:t>Examples of indicative activities for each field of action:</w:t>
                              </w:r>
                            </w:p>
                            <w:p w14:paraId="0B0BE629" w14:textId="77777777" w:rsidR="000C729D" w:rsidRPr="00F40015" w:rsidRDefault="000C729D" w:rsidP="00321780">
                              <w:pPr>
                                <w:pStyle w:val="NormalWeb"/>
                                <w:spacing w:before="0" w:beforeAutospacing="0" w:after="0" w:afterAutospacing="0"/>
                                <w:jc w:val="both"/>
                                <w:rPr>
                                  <w:rFonts w:ascii="Trebuchet MS" w:hAnsi="Trebuchet MS"/>
                                  <w:bCs/>
                                  <w:i/>
                                  <w:iCs/>
                                  <w:color w:val="000000" w:themeColor="text1"/>
                                  <w:sz w:val="18"/>
                                  <w:szCs w:val="18"/>
                                </w:rPr>
                              </w:pPr>
                              <w:r w:rsidRPr="00F40015">
                                <w:rPr>
                                  <w:rFonts w:ascii="Trebuchet MS" w:hAnsi="Trebuchet MS"/>
                                  <w:b/>
                                  <w:bCs/>
                                  <w:i/>
                                  <w:iCs/>
                                  <w:color w:val="000000" w:themeColor="text1"/>
                                  <w:sz w:val="18"/>
                                  <w:szCs w:val="18"/>
                                </w:rPr>
                                <w:t>Field of Action 1</w:t>
                              </w:r>
                              <w:r w:rsidRPr="00F40015">
                                <w:rPr>
                                  <w:rFonts w:ascii="Trebuchet MS" w:hAnsi="Trebuchet MS"/>
                                  <w:bCs/>
                                  <w:i/>
                                  <w:iCs/>
                                  <w:color w:val="000000" w:themeColor="text1"/>
                                  <w:sz w:val="18"/>
                                  <w:szCs w:val="18"/>
                                </w:rPr>
                                <w:t xml:space="preserve"> - Use of innovative technological developments, including enhancement and application of Artificial Intelligence technologies, in support of the blue economy;</w:t>
                              </w:r>
                            </w:p>
                            <w:p w14:paraId="62897B33" w14:textId="77777777" w:rsidR="000C729D" w:rsidRPr="00F40015" w:rsidRDefault="000C729D" w:rsidP="00321780">
                              <w:pPr>
                                <w:pStyle w:val="NormalWeb"/>
                                <w:spacing w:before="0" w:beforeAutospacing="0" w:after="0" w:afterAutospacing="0"/>
                                <w:jc w:val="both"/>
                                <w:rPr>
                                  <w:rFonts w:ascii="Trebuchet MS" w:hAnsi="Trebuchet MS"/>
                                  <w:b/>
                                  <w:bCs/>
                                  <w:i/>
                                  <w:iCs/>
                                  <w:color w:val="000000" w:themeColor="text1"/>
                                  <w:sz w:val="18"/>
                                  <w:szCs w:val="18"/>
                                </w:rPr>
                              </w:pPr>
                              <w:r w:rsidRPr="00F40015">
                                <w:rPr>
                                  <w:rFonts w:ascii="Trebuchet MS" w:hAnsi="Trebuchet MS"/>
                                  <w:b/>
                                  <w:bCs/>
                                  <w:i/>
                                  <w:iCs/>
                                  <w:color w:val="000000" w:themeColor="text1"/>
                                  <w:sz w:val="18"/>
                                  <w:szCs w:val="18"/>
                                </w:rPr>
                                <w:t xml:space="preserve">Indicative Activities: </w:t>
                              </w:r>
                            </w:p>
                            <w:p w14:paraId="4F48383B"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F40015">
                                <w:rPr>
                                  <w:rFonts w:ascii="Trebuchet MS" w:hAnsi="Trebuchet MS"/>
                                  <w:bCs/>
                                  <w:i/>
                                  <w:iCs/>
                                  <w:color w:val="000000" w:themeColor="text1"/>
                                  <w:sz w:val="18"/>
                                  <w:szCs w:val="18"/>
                                </w:rPr>
                                <w:t xml:space="preserve">Development and implementation of autonomous marine research platforms (unmanned </w:t>
                              </w:r>
                              <w:r w:rsidRPr="00321780">
                                <w:rPr>
                                  <w:rFonts w:ascii="Trebuchet MS" w:hAnsi="Trebuchet MS"/>
                                  <w:bCs/>
                                  <w:i/>
                                  <w:iCs/>
                                  <w:color w:val="000000" w:themeColor="text1"/>
                                  <w:sz w:val="18"/>
                                  <w:szCs w:val="18"/>
                                </w:rPr>
                                <w:t>surface vehicles, aquatic drones, remote-operated vehicles, etc) with Artificial Intelligence endowment;</w:t>
                              </w:r>
                            </w:p>
                            <w:p w14:paraId="20A20E12"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Setting up or supporting sustainable transnational network structures and platforms for sharing exchange of good practices and knowledge with regards to the use of innovative technological developments;</w:t>
                              </w:r>
                            </w:p>
                            <w:p w14:paraId="04028BD4"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Contributing to elaboration and implementation of joint solutions for the development of Smart research centers, Smart Villages and Smart Cities;</w:t>
                              </w:r>
                            </w:p>
                            <w:p w14:paraId="70BAFBD6"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Building up capacities in the development, provision and diffusion of advanced technologies, including advanced digital technologies, in the support of blue economy;</w:t>
                              </w:r>
                            </w:p>
                            <w:p w14:paraId="7A4EE275" w14:textId="30A5DF30" w:rsidR="000C729D" w:rsidRPr="00321780" w:rsidRDefault="000C729D" w:rsidP="00321780">
                              <w:pPr>
                                <w:pStyle w:val="NormalWeb"/>
                                <w:numPr>
                                  <w:ilvl w:val="0"/>
                                  <w:numId w:val="15"/>
                                </w:numPr>
                                <w:spacing w:before="0" w:beforeAutospacing="0" w:after="0" w:afterAutospacing="0"/>
                                <w:jc w:val="both"/>
                                <w:rPr>
                                  <w:rFonts w:ascii="Trebuchet MS" w:hAnsi="Trebuchet MS"/>
                                  <w:b/>
                                  <w:bCs/>
                                  <w:i/>
                                  <w:iCs/>
                                  <w:color w:val="000000" w:themeColor="text1"/>
                                  <w:sz w:val="18"/>
                                  <w:szCs w:val="18"/>
                                </w:rPr>
                              </w:pPr>
                              <w:r w:rsidRPr="00321780">
                                <w:rPr>
                                  <w:rFonts w:ascii="Trebuchet MS" w:hAnsi="Trebuchet MS"/>
                                  <w:bCs/>
                                  <w:i/>
                                  <w:iCs/>
                                  <w:color w:val="000000" w:themeColor="text1"/>
                                  <w:sz w:val="18"/>
                                  <w:szCs w:val="18"/>
                                </w:rPr>
                                <w:t>Joint solutions for improving the tools/platforms/databases already developed under previous BSB projects, with the support of advanced technologies.</w:t>
                              </w:r>
                            </w:p>
                            <w:p w14:paraId="3F52ACD2" w14:textId="77777777" w:rsidR="000C729D" w:rsidRPr="00321780" w:rsidRDefault="000C729D" w:rsidP="00321780">
                              <w:pPr>
                                <w:pStyle w:val="NormalWeb"/>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
                                  <w:bCs/>
                                  <w:i/>
                                  <w:iCs/>
                                  <w:color w:val="000000" w:themeColor="text1"/>
                                  <w:sz w:val="18"/>
                                  <w:szCs w:val="18"/>
                                </w:rPr>
                                <w:t>Field of Action 2 -</w:t>
                              </w:r>
                              <w:r w:rsidRPr="00321780">
                                <w:rPr>
                                  <w:rFonts w:ascii="Trebuchet MS" w:hAnsi="Trebuchet MS"/>
                                  <w:bCs/>
                                  <w:i/>
                                  <w:iCs/>
                                  <w:color w:val="000000" w:themeColor="text1"/>
                                  <w:sz w:val="18"/>
                                  <w:szCs w:val="18"/>
                                </w:rPr>
                                <w:t xml:space="preserve"> Development of research on integrated coastal and marine management including the interaction between land-based and sea-based activities and their impacts on coastal zones;</w:t>
                              </w:r>
                            </w:p>
                            <w:p w14:paraId="61BCDA1D" w14:textId="77777777" w:rsidR="000C729D" w:rsidRPr="00321780" w:rsidRDefault="000C729D" w:rsidP="00321780">
                              <w:pPr>
                                <w:pStyle w:val="NormalWeb"/>
                                <w:spacing w:before="0" w:beforeAutospacing="0" w:after="0" w:afterAutospacing="0"/>
                                <w:jc w:val="both"/>
                                <w:rPr>
                                  <w:rFonts w:ascii="Trebuchet MS" w:hAnsi="Trebuchet MS"/>
                                  <w:b/>
                                  <w:bCs/>
                                  <w:i/>
                                  <w:iCs/>
                                  <w:color w:val="000000" w:themeColor="text1"/>
                                  <w:sz w:val="18"/>
                                  <w:szCs w:val="18"/>
                                </w:rPr>
                              </w:pPr>
                              <w:r w:rsidRPr="00321780">
                                <w:rPr>
                                  <w:rFonts w:ascii="Trebuchet MS" w:hAnsi="Trebuchet MS"/>
                                  <w:b/>
                                  <w:bCs/>
                                  <w:i/>
                                  <w:iCs/>
                                  <w:color w:val="000000" w:themeColor="text1"/>
                                  <w:sz w:val="18"/>
                                  <w:szCs w:val="18"/>
                                </w:rPr>
                                <w:t xml:space="preserve">Indicative Activities: </w:t>
                              </w:r>
                            </w:p>
                            <w:p w14:paraId="250884F8"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Improving linkages among the Black Sea Basin regions in terms of research on integrated coastal and marine management;</w:t>
                              </w:r>
                            </w:p>
                            <w:p w14:paraId="40CC2AB0" w14:textId="6670001D" w:rsidR="000C729D" w:rsidRPr="00321780" w:rsidRDefault="000C729D" w:rsidP="00321780">
                              <w:pPr>
                                <w:pStyle w:val="NormalWeb"/>
                                <w:numPr>
                                  <w:ilvl w:val="0"/>
                                  <w:numId w:val="15"/>
                                </w:numPr>
                                <w:spacing w:before="0" w:beforeAutospacing="0" w:after="0" w:afterAutospacing="0"/>
                                <w:jc w:val="both"/>
                                <w:rPr>
                                  <w:rFonts w:ascii="Trebuchet MS" w:hAnsi="Trebuchet MS"/>
                                  <w:b/>
                                  <w:bCs/>
                                  <w:i/>
                                  <w:iCs/>
                                  <w:color w:val="000000" w:themeColor="text1"/>
                                  <w:sz w:val="18"/>
                                  <w:szCs w:val="18"/>
                                </w:rPr>
                              </w:pPr>
                              <w:r w:rsidRPr="00321780">
                                <w:rPr>
                                  <w:rFonts w:ascii="Trebuchet MS" w:hAnsi="Trebuchet MS"/>
                                  <w:bCs/>
                                  <w:i/>
                                  <w:iCs/>
                                  <w:color w:val="000000" w:themeColor="text1"/>
                                  <w:sz w:val="18"/>
                                  <w:szCs w:val="18"/>
                                </w:rPr>
                                <w:t>Supporting the development of new or pilot actions for implementing existing integrated coastal and marine management technics, methods, etc</w:t>
                              </w:r>
                            </w:p>
                            <w:p w14:paraId="738E79AD" w14:textId="77777777" w:rsidR="000C729D" w:rsidRPr="00321780" w:rsidRDefault="000C729D" w:rsidP="00321780">
                              <w:pPr>
                                <w:pStyle w:val="NormalWeb"/>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
                                  <w:bCs/>
                                  <w:i/>
                                  <w:iCs/>
                                  <w:color w:val="000000" w:themeColor="text1"/>
                                  <w:sz w:val="18"/>
                                  <w:szCs w:val="18"/>
                                </w:rPr>
                                <w:t>Field of Action 3</w:t>
                              </w:r>
                              <w:r w:rsidRPr="00321780">
                                <w:rPr>
                                  <w:rFonts w:ascii="Trebuchet MS" w:hAnsi="Trebuchet MS"/>
                                  <w:bCs/>
                                  <w:i/>
                                  <w:iCs/>
                                  <w:color w:val="000000" w:themeColor="text1"/>
                                  <w:sz w:val="18"/>
                                  <w:szCs w:val="18"/>
                                </w:rPr>
                                <w:t xml:space="preserve"> - Use of innovative technologies for sustainable fisheries and eco-friendly aquaculture.</w:t>
                              </w:r>
                            </w:p>
                            <w:p w14:paraId="3BDED696" w14:textId="77777777" w:rsidR="000C729D" w:rsidRPr="00321780" w:rsidRDefault="000C729D" w:rsidP="00321780">
                              <w:pPr>
                                <w:pStyle w:val="NormalWeb"/>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
                                  <w:bCs/>
                                  <w:i/>
                                  <w:iCs/>
                                  <w:color w:val="000000" w:themeColor="text1"/>
                                  <w:sz w:val="18"/>
                                  <w:szCs w:val="18"/>
                                </w:rPr>
                                <w:t>Indicative Activities:</w:t>
                              </w:r>
                            </w:p>
                            <w:p w14:paraId="6EDB1254"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Joint IT monitoring solutions for small-scale fisheries;</w:t>
                              </w:r>
                              <w:r w:rsidRPr="00321780">
                                <w:rPr>
                                  <w:sz w:val="18"/>
                                  <w:szCs w:val="18"/>
                                </w:rPr>
                                <w:t xml:space="preserve"> </w:t>
                              </w:r>
                            </w:p>
                            <w:p w14:paraId="0F3B4D07" w14:textId="2912C35E"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6"/>
                                  <w:szCs w:val="16"/>
                                </w:rPr>
                              </w:pPr>
                              <w:r w:rsidRPr="00321780">
                                <w:rPr>
                                  <w:rFonts w:ascii="Trebuchet MS" w:hAnsi="Trebuchet MS"/>
                                  <w:bCs/>
                                  <w:i/>
                                  <w:iCs/>
                                  <w:color w:val="000000" w:themeColor="text1"/>
                                  <w:sz w:val="18"/>
                                  <w:szCs w:val="18"/>
                                </w:rPr>
                                <w:t>Setting up- a web-portal to provide information about sustainable aquaculture and fishery innovations and technology.</w:t>
                              </w:r>
                            </w:p>
                            <w:p w14:paraId="7106B9D7" w14:textId="77777777" w:rsidR="000C729D" w:rsidRPr="0020046A" w:rsidRDefault="000C729D" w:rsidP="00321780">
                              <w:pPr>
                                <w:pStyle w:val="NormalWeb"/>
                                <w:spacing w:before="0" w:beforeAutospacing="0" w:after="0" w:afterAutospacing="0"/>
                                <w:rPr>
                                  <w:rFonts w:ascii="Trebuchet MS" w:hAnsi="Trebuchet MS"/>
                                  <w:b/>
                                  <w:bCs/>
                                  <w:i/>
                                  <w:iCs/>
                                  <w:color w:val="000000" w:themeColor="text1"/>
                                  <w:sz w:val="16"/>
                                  <w:szCs w:val="16"/>
                                </w:rPr>
                              </w:pPr>
                              <w:r w:rsidRPr="00321780">
                                <w:rPr>
                                  <w:rFonts w:ascii="Trebuchet MS" w:hAnsi="Trebuchet MS"/>
                                  <w:b/>
                                  <w:bCs/>
                                  <w:i/>
                                  <w:iCs/>
                                  <w:color w:val="000000" w:themeColor="text1"/>
                                  <w:sz w:val="16"/>
                                  <w:szCs w:val="16"/>
                                </w:rPr>
                                <w:t>Indicative Activities:</w:t>
                              </w:r>
                              <w:r w:rsidRPr="0020046A">
                                <w:rPr>
                                  <w:rFonts w:ascii="Trebuchet MS" w:hAnsi="Trebuchet MS"/>
                                  <w:b/>
                                  <w:bCs/>
                                  <w:i/>
                                  <w:iCs/>
                                  <w:color w:val="000000" w:themeColor="text1"/>
                                  <w:sz w:val="16"/>
                                  <w:szCs w:val="16"/>
                                </w:rPr>
                                <w:t xml:space="preserve"> </w:t>
                              </w:r>
                            </w:p>
                            <w:p w14:paraId="2A146511" w14:textId="77777777" w:rsidR="000C729D" w:rsidRPr="0020046A" w:rsidRDefault="000C729D" w:rsidP="000C729D">
                              <w:pPr>
                                <w:pStyle w:val="NormalWeb"/>
                                <w:numPr>
                                  <w:ilvl w:val="0"/>
                                  <w:numId w:val="15"/>
                                </w:numPr>
                                <w:rPr>
                                  <w:rFonts w:ascii="Trebuchet MS" w:hAnsi="Trebuchet MS"/>
                                  <w:bCs/>
                                  <w:i/>
                                  <w:iCs/>
                                  <w:color w:val="000000" w:themeColor="text1"/>
                                  <w:sz w:val="16"/>
                                  <w:szCs w:val="16"/>
                                </w:rPr>
                              </w:pPr>
                              <w:r w:rsidRPr="0020046A">
                                <w:rPr>
                                  <w:rFonts w:ascii="Trebuchet MS" w:hAnsi="Trebuchet MS"/>
                                  <w:bCs/>
                                  <w:i/>
                                  <w:iCs/>
                                  <w:color w:val="000000" w:themeColor="text1"/>
                                  <w:sz w:val="16"/>
                                  <w:szCs w:val="16"/>
                                </w:rPr>
                                <w:t>Joint IT monitoring solutions for small-scale fisheries;</w:t>
                              </w:r>
                            </w:p>
                            <w:p w14:paraId="6B760FAB" w14:textId="77777777" w:rsidR="000C729D" w:rsidRPr="0020046A" w:rsidRDefault="000C729D" w:rsidP="000C729D">
                              <w:pPr>
                                <w:pStyle w:val="NormalWeb"/>
                                <w:numPr>
                                  <w:ilvl w:val="0"/>
                                  <w:numId w:val="15"/>
                                </w:numPr>
                                <w:rPr>
                                  <w:rFonts w:ascii="Trebuchet MS" w:hAnsi="Trebuchet MS"/>
                                  <w:bCs/>
                                  <w:i/>
                                  <w:iCs/>
                                  <w:color w:val="000000" w:themeColor="text1"/>
                                  <w:sz w:val="16"/>
                                  <w:szCs w:val="16"/>
                                </w:rPr>
                              </w:pPr>
                              <w:r w:rsidRPr="0020046A">
                                <w:rPr>
                                  <w:rFonts w:ascii="Trebuchet MS" w:hAnsi="Trebuchet MS"/>
                                  <w:bCs/>
                                  <w:i/>
                                  <w:iCs/>
                                  <w:color w:val="000000" w:themeColor="text1"/>
                                  <w:sz w:val="16"/>
                                  <w:szCs w:val="16"/>
                                </w:rPr>
                                <w:t>Setting up- a web-portal to provide information about aquaculture and fishery innovations and technology;</w:t>
                              </w:r>
                            </w:p>
                            <w:p w14:paraId="2B4412CD" w14:textId="77777777" w:rsidR="000C729D" w:rsidRPr="0020046A" w:rsidRDefault="000C729D" w:rsidP="000C729D">
                              <w:pPr>
                                <w:pStyle w:val="NormalWeb"/>
                                <w:spacing w:before="0" w:beforeAutospacing="0" w:after="0" w:afterAutospacing="0"/>
                                <w:jc w:val="both"/>
                                <w:rPr>
                                  <w:rFonts w:ascii="Trebuchet MS" w:hAnsi="Trebuchet MS"/>
                                  <w:color w:val="000000" w:themeColor="text1"/>
                                  <w:sz w:val="16"/>
                                  <w:szCs w:val="16"/>
                                </w:rPr>
                              </w:pPr>
                            </w:p>
                            <w:p w14:paraId="6D9209BA" w14:textId="77777777" w:rsidR="000C729D" w:rsidRPr="0020046A" w:rsidRDefault="000C729D" w:rsidP="000C729D">
                              <w:pPr>
                                <w:pStyle w:val="NormalWeb"/>
                                <w:spacing w:before="0" w:beforeAutospacing="0" w:after="160" w:afterAutospacing="0" w:line="256" w:lineRule="auto"/>
                                <w:jc w:val="both"/>
                                <w:rPr>
                                  <w:sz w:val="16"/>
                                  <w:szCs w:val="16"/>
                                  <w:lang w:val="ro-RO"/>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Rounded Rectangle 8"/>
                        <wps:cNvSpPr/>
                        <wps:spPr>
                          <a:xfrm>
                            <a:off x="125964" y="7957193"/>
                            <a:ext cx="5787934" cy="696710"/>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ED42F4" w14:textId="77777777" w:rsidR="000C729D" w:rsidRPr="00F40015" w:rsidRDefault="000C729D" w:rsidP="000C729D">
                              <w:pPr>
                                <w:pStyle w:val="NormalWeb"/>
                                <w:spacing w:before="0" w:beforeAutospacing="0" w:after="0" w:afterAutospacing="0"/>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Common Result indicators:</w:t>
                              </w:r>
                            </w:p>
                            <w:p w14:paraId="042E569F" w14:textId="77777777" w:rsidR="000C729D" w:rsidRPr="00F40015" w:rsidRDefault="000C729D" w:rsidP="000C729D">
                              <w:pPr>
                                <w:pStyle w:val="NormalWeb"/>
                                <w:spacing w:before="0" w:beforeAutospacing="0" w:after="0" w:afterAutospacing="0"/>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RCR 84 - Organisations cooperating across borders after project completion</w:t>
                              </w:r>
                            </w:p>
                            <w:p w14:paraId="00BDCC49" w14:textId="77777777" w:rsidR="000C729D" w:rsidRPr="00F40015" w:rsidRDefault="000C729D" w:rsidP="000C729D">
                              <w:pPr>
                                <w:pStyle w:val="NormalWeb"/>
                                <w:spacing w:before="0" w:beforeAutospacing="0" w:after="0" w:afterAutospacing="0"/>
                                <w:rPr>
                                  <w:rFonts w:ascii="Trebuchet MS" w:hAnsi="Trebuchet MS"/>
                                  <w:color w:val="000000" w:themeColor="text1"/>
                                  <w:sz w:val="18"/>
                                  <w:szCs w:val="18"/>
                                </w:rPr>
                              </w:pPr>
                              <w:r w:rsidRPr="00F40015">
                                <w:rPr>
                                  <w:rFonts w:ascii="Trebuchet MS" w:hAnsi="Trebuchet MS"/>
                                  <w:color w:val="000000" w:themeColor="text1"/>
                                  <w:sz w:val="18"/>
                                  <w:szCs w:val="18"/>
                                </w:rPr>
                                <w:t>RCR 104 -</w:t>
                              </w:r>
                              <w:r w:rsidRPr="00F40015">
                                <w:rPr>
                                  <w:rFonts w:ascii="Trebuchet MS" w:eastAsiaTheme="minorHAnsi" w:hAnsi="Trebuchet MS" w:cstheme="minorBidi"/>
                                  <w:sz w:val="18"/>
                                  <w:szCs w:val="18"/>
                                  <w:lang w:eastAsia="en-US"/>
                                </w:rPr>
                                <w:t xml:space="preserve"> </w:t>
                              </w:r>
                              <w:r w:rsidRPr="00F40015">
                                <w:rPr>
                                  <w:rFonts w:ascii="Trebuchet MS" w:hAnsi="Trebuchet MS"/>
                                  <w:color w:val="000000" w:themeColor="text1"/>
                                  <w:sz w:val="18"/>
                                  <w:szCs w:val="18"/>
                                </w:rPr>
                                <w:t>Solutions taken up or up-scaled by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 name="Rounded Rectangle 9"/>
                        <wps:cNvSpPr/>
                        <wps:spPr>
                          <a:xfrm>
                            <a:off x="125964" y="8819646"/>
                            <a:ext cx="5847680" cy="721468"/>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D0547E" w14:textId="77777777" w:rsidR="000C729D" w:rsidRPr="00F40015" w:rsidRDefault="000C729D" w:rsidP="000C729D">
                              <w:pPr>
                                <w:pStyle w:val="NormalWeb"/>
                                <w:spacing w:before="0" w:beforeAutospacing="0" w:after="0" w:afterAutospacing="0"/>
                                <w:jc w:val="both"/>
                                <w:rPr>
                                  <w:color w:val="000000" w:themeColor="text1"/>
                                  <w:sz w:val="18"/>
                                  <w:szCs w:val="18"/>
                                </w:rPr>
                              </w:pPr>
                              <w:r w:rsidRPr="00F40015">
                                <w:rPr>
                                  <w:rFonts w:ascii="Trebuchet MS" w:eastAsia="Calibri" w:hAnsi="Trebuchet MS"/>
                                  <w:b/>
                                  <w:color w:val="000000" w:themeColor="text1"/>
                                  <w:sz w:val="18"/>
                                  <w:szCs w:val="18"/>
                                </w:rPr>
                                <w:t>Target groups:</w:t>
                              </w:r>
                              <w:r w:rsidRPr="00F40015">
                                <w:rPr>
                                  <w:rFonts w:ascii="Trebuchet MS" w:eastAsia="Calibri" w:hAnsi="Trebuchet MS"/>
                                  <w:color w:val="000000" w:themeColor="text1"/>
                                  <w:sz w:val="18"/>
                                  <w:szCs w:val="18"/>
                                </w:rPr>
                                <w:t> National, regional or local public authorities, higher education and research institutions, Schools/education and training centres, national, regional or local development agencies, NGOs and citizen`s associations, business support organization, including chambers of commerce, networks and clusters, general public / citizens, other public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Rounded Rectangle 10"/>
                        <wps:cNvSpPr/>
                        <wps:spPr>
                          <a:xfrm>
                            <a:off x="186109" y="6737119"/>
                            <a:ext cx="5787535" cy="1054332"/>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86314D"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Common Output indicators:</w:t>
                              </w:r>
                            </w:p>
                            <w:p w14:paraId="2B1DF9F7"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07 - Research organisations participating in joint research projects</w:t>
                              </w:r>
                            </w:p>
                            <w:p w14:paraId="380B4BE7" w14:textId="77777777" w:rsidR="000C729D"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84 - Pilot actions developed jointly and implemented in projects</w:t>
                              </w:r>
                            </w:p>
                            <w:p w14:paraId="246BA839"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Pr>
                                  <w:rFonts w:ascii="Trebuchet MS" w:eastAsia="Calibri" w:hAnsi="Trebuchet MS"/>
                                  <w:color w:val="000000" w:themeColor="text1"/>
                                  <w:sz w:val="18"/>
                                  <w:szCs w:val="18"/>
                                </w:rPr>
                                <w:t>RCO 87 – Organisations cooperating across borders</w:t>
                              </w:r>
                            </w:p>
                            <w:p w14:paraId="51215B3D"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115 - Public events across borders jointly organised</w:t>
                              </w:r>
                            </w:p>
                            <w:p w14:paraId="07B60669"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116 - Jointly developed solutions</w:t>
                              </w:r>
                            </w:p>
                            <w:p w14:paraId="6D20960D" w14:textId="77777777" w:rsidR="000C729D" w:rsidRPr="00F06274" w:rsidRDefault="000C729D" w:rsidP="000C729D">
                              <w:pPr>
                                <w:pStyle w:val="NormalWeb"/>
                                <w:spacing w:before="0" w:beforeAutospacing="0" w:after="160" w:afterAutospacing="0" w:line="256" w:lineRule="auto"/>
                                <w:rPr>
                                  <w:color w:val="000000" w:themeColor="text1"/>
                                  <w:sz w:val="16"/>
                                  <w:szCs w:val="16"/>
                                </w:rPr>
                              </w:pPr>
                            </w:p>
                            <w:p w14:paraId="16295B80" w14:textId="77777777" w:rsidR="000C729D" w:rsidRPr="0020046A" w:rsidRDefault="000C729D" w:rsidP="000C729D">
                              <w:pPr>
                                <w:rPr>
                                  <w:sz w:val="18"/>
                                  <w:szCs w:val="1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5" name="Rounded Rectangle 25"/>
                        <wps:cNvSpPr/>
                        <wps:spPr>
                          <a:xfrm>
                            <a:off x="75362" y="70713"/>
                            <a:ext cx="5736566" cy="310287"/>
                          </a:xfrm>
                          <a:prstGeom prst="roundRect">
                            <a:avLst/>
                          </a:prstGeom>
                          <a:solidFill>
                            <a:schemeClr val="accent1">
                              <a:lumMod val="20000"/>
                              <a:lumOff val="80000"/>
                            </a:schemeClr>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E8C31A" w14:textId="77777777" w:rsidR="000C729D" w:rsidRPr="0020046A" w:rsidRDefault="000C729D" w:rsidP="000C729D">
                              <w:pPr>
                                <w:pStyle w:val="NormalWeb"/>
                                <w:spacing w:before="0" w:beforeAutospacing="0" w:after="160" w:afterAutospacing="0" w:line="254" w:lineRule="auto"/>
                                <w:jc w:val="center"/>
                                <w:rPr>
                                  <w:b/>
                                  <w:color w:val="000000" w:themeColor="text1"/>
                                  <w:sz w:val="22"/>
                                  <w:szCs w:val="22"/>
                                </w:rPr>
                              </w:pPr>
                              <w:r w:rsidRPr="0020046A">
                                <w:rPr>
                                  <w:rFonts w:ascii="Trebuchet MS" w:eastAsia="Calibri" w:hAnsi="Trebuchet MS"/>
                                  <w:b/>
                                  <w:color w:val="000000" w:themeColor="text1"/>
                                  <w:sz w:val="22"/>
                                  <w:szCs w:val="22"/>
                                  <w:lang w:val="ro-RO"/>
                                </w:rPr>
                                <w:t>Priority 1 – Blue and smart region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6" name="Down Arrow 37"/>
                        <wps:cNvSpPr/>
                        <wps:spPr>
                          <a:xfrm>
                            <a:off x="2731398" y="469604"/>
                            <a:ext cx="224287" cy="16621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Down Arrow 38"/>
                        <wps:cNvSpPr/>
                        <wps:spPr>
                          <a:xfrm>
                            <a:off x="2731530" y="1164572"/>
                            <a:ext cx="224155" cy="1657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 name="Down Arrow 41"/>
                        <wps:cNvSpPr/>
                        <wps:spPr>
                          <a:xfrm>
                            <a:off x="2731530" y="1759771"/>
                            <a:ext cx="224155" cy="1657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9" name="Down Arrow 42"/>
                        <wps:cNvSpPr/>
                        <wps:spPr>
                          <a:xfrm>
                            <a:off x="2852649" y="7791455"/>
                            <a:ext cx="224155" cy="165735"/>
                          </a:xfrm>
                          <a:prstGeom prst="downArrow">
                            <a:avLst/>
                          </a:prstGeom>
                          <a:solidFill>
                            <a:srgbClr val="5B9BD5"/>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 name="Down Arrow 43"/>
                        <wps:cNvSpPr/>
                        <wps:spPr>
                          <a:xfrm>
                            <a:off x="2868764" y="6572255"/>
                            <a:ext cx="224155" cy="1657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 name="Down Arrow 46"/>
                        <wps:cNvSpPr/>
                        <wps:spPr>
                          <a:xfrm>
                            <a:off x="2868764" y="8653907"/>
                            <a:ext cx="224155" cy="1657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631FA48A" id="Canvas 42" o:spid="_x0000_s1026" editas="canvas" style="width:480.85pt;height:740.5pt;mso-position-horizontal-relative:char;mso-position-vertical-relative:line" coordsize="61067,94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067;height:94037;visibility:visible;mso-wrap-style:square">
                  <v:fill o:detectmouseclick="t"/>
                  <v:path o:connecttype="none"/>
                </v:shape>
                <v:roundrect id="Rounded Rectangle 3" o:spid="_x0000_s1028" style="position:absolute;left:658;top:6649;width:57883;height:40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" fillcolor="#deeaf6 [660]" strokecolor="#f2f2f2 [3052]" strokeweight="1pt">
                  <v:stroke joinstyle="miter"/>
                  <v:textbox>
                    <w:txbxContent>
                      <w:p w14:paraId="61514D94" w14:textId="77777777" w:rsidR="000C729D" w:rsidRPr="0020046A" w:rsidRDefault="000C729D" w:rsidP="000C729D">
                        <w:pPr>
                          <w:pStyle w:val="NormalWeb"/>
                          <w:spacing w:before="0" w:beforeAutospacing="0" w:after="160" w:afterAutospacing="0" w:line="256" w:lineRule="auto"/>
                          <w:jc w:val="both"/>
                          <w:rPr>
                            <w:color w:val="000000" w:themeColor="text1"/>
                            <w:sz w:val="18"/>
                            <w:szCs w:val="18"/>
                            <w:lang w:val="ro-RO"/>
                          </w:rPr>
                        </w:pPr>
                        <w:r w:rsidRPr="0020046A">
                          <w:rPr>
                            <w:rFonts w:ascii="Trebuchet MS" w:eastAsia="Calibri" w:hAnsi="Trebuchet MS"/>
                            <w:b/>
                            <w:color w:val="000000" w:themeColor="text1"/>
                            <w:sz w:val="18"/>
                            <w:szCs w:val="18"/>
                            <w:lang w:val="ro-RO"/>
                          </w:rPr>
                          <w:t>Policy objective 1</w:t>
                        </w:r>
                        <w:r w:rsidRPr="0020046A">
                          <w:rPr>
                            <w:rFonts w:ascii="Trebuchet MS" w:eastAsia="Calibri" w:hAnsi="Trebuchet MS"/>
                            <w:color w:val="000000" w:themeColor="text1"/>
                            <w:sz w:val="18"/>
                            <w:szCs w:val="18"/>
                            <w:lang w:val="ro-RO"/>
                          </w:rPr>
                          <w:t xml:space="preserve">: </w:t>
                        </w:r>
                        <w:r w:rsidRPr="0020046A">
                          <w:rPr>
                            <w:rFonts w:ascii="Trebuchet MS" w:eastAsia="Calibri" w:hAnsi="Trebuchet MS"/>
                            <w:color w:val="000000" w:themeColor="text1"/>
                            <w:sz w:val="18"/>
                            <w:szCs w:val="18"/>
                          </w:rPr>
                          <w:t>a more competitive and smarter Europe by promoting innovative and smart economic transformation and regional ICT connectivity</w:t>
                        </w:r>
                      </w:p>
                    </w:txbxContent>
                  </v:textbox>
                </v:roundrect>
                <v:roundrect id="Rounded Rectangle 6" o:spid="_x0000_s1029" style="position:absolute;left:658;top:13300;width:57883;height:42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" fillcolor="#deeaf6 [660]" strokecolor="#f2f2f2 [3052]" strokeweight="1pt">
                  <v:stroke joinstyle="miter"/>
                  <v:textbox>
                    <w:txbxContent>
                      <w:p w14:paraId="0F5900A9" w14:textId="77777777" w:rsidR="000C729D" w:rsidRPr="0020046A" w:rsidRDefault="000C729D" w:rsidP="000C729D">
                        <w:pPr>
                          <w:pStyle w:val="NormalWeb"/>
                          <w:spacing w:before="0" w:beforeAutospacing="0" w:after="160" w:afterAutospacing="0" w:line="256" w:lineRule="auto"/>
                          <w:rPr>
                            <w:rFonts w:ascii="Trebuchet MS" w:eastAsia="Calibri" w:hAnsi="Trebuchet MS"/>
                            <w:color w:val="000000" w:themeColor="text1"/>
                            <w:sz w:val="18"/>
                            <w:szCs w:val="18"/>
                            <w:lang w:val="ro-RO"/>
                          </w:rPr>
                        </w:pPr>
                        <w:r w:rsidRPr="0020046A">
                          <w:rPr>
                            <w:rFonts w:ascii="Trebuchet MS" w:eastAsia="Calibri" w:hAnsi="Trebuchet MS"/>
                            <w:b/>
                            <w:color w:val="000000" w:themeColor="text1"/>
                            <w:sz w:val="18"/>
                            <w:szCs w:val="18"/>
                            <w:lang w:val="ro-RO"/>
                          </w:rPr>
                          <w:t>Specific Objective</w:t>
                        </w:r>
                        <w:r w:rsidRPr="0020046A">
                          <w:rPr>
                            <w:rFonts w:ascii="Trebuchet MS" w:eastAsia="Calibri" w:hAnsi="Trebuchet MS"/>
                            <w:color w:val="000000" w:themeColor="text1"/>
                            <w:sz w:val="18"/>
                            <w:szCs w:val="18"/>
                            <w:lang w:val="ro-RO"/>
                          </w:rPr>
                          <w:t xml:space="preserve">: </w:t>
                        </w:r>
                        <w:r w:rsidRPr="0020046A">
                          <w:rPr>
                            <w:rFonts w:ascii="Trebuchet MS" w:eastAsia="Calibri" w:hAnsi="Trebuchet MS"/>
                            <w:color w:val="000000" w:themeColor="text1"/>
                            <w:sz w:val="18"/>
                            <w:szCs w:val="18"/>
                          </w:rPr>
                          <w:t>Developing and enhancing research and innovation capacities and the uptake of advanced technologies</w:t>
                        </w:r>
                      </w:p>
                      <w:p w14:paraId="647B06F1" w14:textId="77777777" w:rsidR="000C729D" w:rsidRPr="003E441A" w:rsidRDefault="000C729D" w:rsidP="000C729D">
                        <w:pPr>
                          <w:pStyle w:val="NormalWeb"/>
                          <w:spacing w:before="0" w:beforeAutospacing="0" w:after="160" w:afterAutospacing="0" w:line="256" w:lineRule="auto"/>
                          <w:jc w:val="center"/>
                          <w:rPr>
                            <w:lang w:val="ro-RO"/>
                          </w:rPr>
                        </w:pPr>
                      </w:p>
                    </w:txbxContent>
                  </v:textbox>
                </v:roundrect>
                <v:roundrect id="Rounded Rectangle 7" o:spid="_x0000_s1030" style="position:absolute;left:658;top:19249;width:58480;height:464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" fillcolor="#deeaf6 [660]" strokecolor="#f2f2f2 [3052]" strokeweight="1pt">
                  <v:stroke joinstyle="miter"/>
                  <v:textbox>
                    <w:txbxContent>
                      <w:p w14:paraId="7826FEDA" w14:textId="77777777" w:rsidR="000C729D" w:rsidRPr="00F40015" w:rsidRDefault="000C729D" w:rsidP="00321780">
                        <w:pPr>
                          <w:pStyle w:val="NormalWeb"/>
                          <w:spacing w:before="0" w:beforeAutospacing="0" w:after="0" w:afterAutospacing="0"/>
                          <w:jc w:val="both"/>
                          <w:rPr>
                            <w:rFonts w:ascii="Trebuchet MS" w:eastAsia="Calibri" w:hAnsi="Trebuchet MS"/>
                            <w:b/>
                            <w:color w:val="000000" w:themeColor="text1"/>
                            <w:sz w:val="18"/>
                            <w:szCs w:val="18"/>
                            <w:lang w:val="ro-RO"/>
                          </w:rPr>
                        </w:pPr>
                        <w:r w:rsidRPr="00F40015">
                          <w:rPr>
                            <w:rFonts w:ascii="Trebuchet MS" w:eastAsia="Calibri" w:hAnsi="Trebuchet MS"/>
                            <w:b/>
                            <w:color w:val="000000" w:themeColor="text1"/>
                            <w:sz w:val="18"/>
                            <w:szCs w:val="18"/>
                            <w:lang w:val="ro-RO"/>
                          </w:rPr>
                          <w:t>Examples of indicative activities for each field of action:</w:t>
                        </w:r>
                      </w:p>
                      <w:p w14:paraId="0B0BE629" w14:textId="77777777" w:rsidR="000C729D" w:rsidRPr="00F40015" w:rsidRDefault="000C729D" w:rsidP="00321780">
                        <w:pPr>
                          <w:pStyle w:val="NormalWeb"/>
                          <w:spacing w:before="0" w:beforeAutospacing="0" w:after="0" w:afterAutospacing="0"/>
                          <w:jc w:val="both"/>
                          <w:rPr>
                            <w:rFonts w:ascii="Trebuchet MS" w:hAnsi="Trebuchet MS"/>
                            <w:bCs/>
                            <w:i/>
                            <w:iCs/>
                            <w:color w:val="000000" w:themeColor="text1"/>
                            <w:sz w:val="18"/>
                            <w:szCs w:val="18"/>
                          </w:rPr>
                        </w:pPr>
                        <w:r w:rsidRPr="00F40015">
                          <w:rPr>
                            <w:rFonts w:ascii="Trebuchet MS" w:hAnsi="Trebuchet MS"/>
                            <w:b/>
                            <w:bCs/>
                            <w:i/>
                            <w:iCs/>
                            <w:color w:val="000000" w:themeColor="text1"/>
                            <w:sz w:val="18"/>
                            <w:szCs w:val="18"/>
                          </w:rPr>
                          <w:t>Field of Action 1</w:t>
                        </w:r>
                        <w:r w:rsidRPr="00F40015">
                          <w:rPr>
                            <w:rFonts w:ascii="Trebuchet MS" w:hAnsi="Trebuchet MS"/>
                            <w:bCs/>
                            <w:i/>
                            <w:iCs/>
                            <w:color w:val="000000" w:themeColor="text1"/>
                            <w:sz w:val="18"/>
                            <w:szCs w:val="18"/>
                          </w:rPr>
                          <w:t xml:space="preserve"> - Use of innovative technological developments, including enhancement and application of Artificial Intelligence technologies, in support of the blue economy;</w:t>
                        </w:r>
                      </w:p>
                      <w:p w14:paraId="62897B33" w14:textId="77777777" w:rsidR="000C729D" w:rsidRPr="00F40015" w:rsidRDefault="000C729D" w:rsidP="00321780">
                        <w:pPr>
                          <w:pStyle w:val="NormalWeb"/>
                          <w:spacing w:before="0" w:beforeAutospacing="0" w:after="0" w:afterAutospacing="0"/>
                          <w:jc w:val="both"/>
                          <w:rPr>
                            <w:rFonts w:ascii="Trebuchet MS" w:hAnsi="Trebuchet MS"/>
                            <w:b/>
                            <w:bCs/>
                            <w:i/>
                            <w:iCs/>
                            <w:color w:val="000000" w:themeColor="text1"/>
                            <w:sz w:val="18"/>
                            <w:szCs w:val="18"/>
                          </w:rPr>
                        </w:pPr>
                        <w:r w:rsidRPr="00F40015">
                          <w:rPr>
                            <w:rFonts w:ascii="Trebuchet MS" w:hAnsi="Trebuchet MS"/>
                            <w:b/>
                            <w:bCs/>
                            <w:i/>
                            <w:iCs/>
                            <w:color w:val="000000" w:themeColor="text1"/>
                            <w:sz w:val="18"/>
                            <w:szCs w:val="18"/>
                          </w:rPr>
                          <w:t xml:space="preserve">Indicative Activities: </w:t>
                        </w:r>
                      </w:p>
                      <w:p w14:paraId="4F48383B"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F40015">
                          <w:rPr>
                            <w:rFonts w:ascii="Trebuchet MS" w:hAnsi="Trebuchet MS"/>
                            <w:bCs/>
                            <w:i/>
                            <w:iCs/>
                            <w:color w:val="000000" w:themeColor="text1"/>
                            <w:sz w:val="18"/>
                            <w:szCs w:val="18"/>
                          </w:rPr>
                          <w:t xml:space="preserve">Development and implementation of autonomous marine research platforms (unmanned </w:t>
                        </w:r>
                        <w:r w:rsidRPr="00321780">
                          <w:rPr>
                            <w:rFonts w:ascii="Trebuchet MS" w:hAnsi="Trebuchet MS"/>
                            <w:bCs/>
                            <w:i/>
                            <w:iCs/>
                            <w:color w:val="000000" w:themeColor="text1"/>
                            <w:sz w:val="18"/>
                            <w:szCs w:val="18"/>
                          </w:rPr>
                          <w:t>surface vehicles, aquatic drones, remote-operated vehicles, etc) with Artificial Intelligence endowment;</w:t>
                        </w:r>
                      </w:p>
                      <w:p w14:paraId="20A20E12"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Setting up or supporting sustainable transnational network structures and platforms for sharing exchange of good practices and knowledge with regards to the use of innovative technological developments;</w:t>
                        </w:r>
                      </w:p>
                      <w:p w14:paraId="04028BD4"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Contributing to elaboration and implementation of joint solutions for the development of Smart research centers, Smart Villages and Smart Cities;</w:t>
                        </w:r>
                      </w:p>
                      <w:p w14:paraId="70BAFBD6"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Building up capacities in the development, provision and diffusion of advanced technologies, including advanced digital technologies, in the support of blue economy;</w:t>
                        </w:r>
                      </w:p>
                      <w:p w14:paraId="7A4EE275" w14:textId="30A5DF30" w:rsidR="000C729D" w:rsidRPr="00321780" w:rsidRDefault="000C729D" w:rsidP="00321780">
                        <w:pPr>
                          <w:pStyle w:val="NormalWeb"/>
                          <w:numPr>
                            <w:ilvl w:val="0"/>
                            <w:numId w:val="15"/>
                          </w:numPr>
                          <w:spacing w:before="0" w:beforeAutospacing="0" w:after="0" w:afterAutospacing="0"/>
                          <w:jc w:val="both"/>
                          <w:rPr>
                            <w:rFonts w:ascii="Trebuchet MS" w:hAnsi="Trebuchet MS"/>
                            <w:b/>
                            <w:bCs/>
                            <w:i/>
                            <w:iCs/>
                            <w:color w:val="000000" w:themeColor="text1"/>
                            <w:sz w:val="18"/>
                            <w:szCs w:val="18"/>
                          </w:rPr>
                        </w:pPr>
                        <w:r w:rsidRPr="00321780">
                          <w:rPr>
                            <w:rFonts w:ascii="Trebuchet MS" w:hAnsi="Trebuchet MS"/>
                            <w:bCs/>
                            <w:i/>
                            <w:iCs/>
                            <w:color w:val="000000" w:themeColor="text1"/>
                            <w:sz w:val="18"/>
                            <w:szCs w:val="18"/>
                          </w:rPr>
                          <w:t>Joint solutions for improving the tools/platforms/databases already developed under previous BSB projects, with the support of advanced technologies.</w:t>
                        </w:r>
                      </w:p>
                      <w:p w14:paraId="3F52ACD2" w14:textId="77777777" w:rsidR="000C729D" w:rsidRPr="00321780" w:rsidRDefault="000C729D" w:rsidP="00321780">
                        <w:pPr>
                          <w:pStyle w:val="NormalWeb"/>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
                            <w:bCs/>
                            <w:i/>
                            <w:iCs/>
                            <w:color w:val="000000" w:themeColor="text1"/>
                            <w:sz w:val="18"/>
                            <w:szCs w:val="18"/>
                          </w:rPr>
                          <w:t>Field of Action 2 -</w:t>
                        </w:r>
                        <w:r w:rsidRPr="00321780">
                          <w:rPr>
                            <w:rFonts w:ascii="Trebuchet MS" w:hAnsi="Trebuchet MS"/>
                            <w:bCs/>
                            <w:i/>
                            <w:iCs/>
                            <w:color w:val="000000" w:themeColor="text1"/>
                            <w:sz w:val="18"/>
                            <w:szCs w:val="18"/>
                          </w:rPr>
                          <w:t xml:space="preserve"> Development of research on integrated coastal and marine management including the interaction between land-based and sea-based activities and their impacts on coastal zones;</w:t>
                        </w:r>
                      </w:p>
                      <w:p w14:paraId="61BCDA1D" w14:textId="77777777" w:rsidR="000C729D" w:rsidRPr="00321780" w:rsidRDefault="000C729D" w:rsidP="00321780">
                        <w:pPr>
                          <w:pStyle w:val="NormalWeb"/>
                          <w:spacing w:before="0" w:beforeAutospacing="0" w:after="0" w:afterAutospacing="0"/>
                          <w:jc w:val="both"/>
                          <w:rPr>
                            <w:rFonts w:ascii="Trebuchet MS" w:hAnsi="Trebuchet MS"/>
                            <w:b/>
                            <w:bCs/>
                            <w:i/>
                            <w:iCs/>
                            <w:color w:val="000000" w:themeColor="text1"/>
                            <w:sz w:val="18"/>
                            <w:szCs w:val="18"/>
                          </w:rPr>
                        </w:pPr>
                        <w:r w:rsidRPr="00321780">
                          <w:rPr>
                            <w:rFonts w:ascii="Trebuchet MS" w:hAnsi="Trebuchet MS"/>
                            <w:b/>
                            <w:bCs/>
                            <w:i/>
                            <w:iCs/>
                            <w:color w:val="000000" w:themeColor="text1"/>
                            <w:sz w:val="18"/>
                            <w:szCs w:val="18"/>
                          </w:rPr>
                          <w:t xml:space="preserve">Indicative Activities: </w:t>
                        </w:r>
                      </w:p>
                      <w:p w14:paraId="250884F8"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Improving linkages among the Black Sea Basin regions in terms of research on integrated coastal and marine management;</w:t>
                        </w:r>
                      </w:p>
                      <w:p w14:paraId="40CC2AB0" w14:textId="6670001D" w:rsidR="000C729D" w:rsidRPr="00321780" w:rsidRDefault="000C729D" w:rsidP="00321780">
                        <w:pPr>
                          <w:pStyle w:val="NormalWeb"/>
                          <w:numPr>
                            <w:ilvl w:val="0"/>
                            <w:numId w:val="15"/>
                          </w:numPr>
                          <w:spacing w:before="0" w:beforeAutospacing="0" w:after="0" w:afterAutospacing="0"/>
                          <w:jc w:val="both"/>
                          <w:rPr>
                            <w:rFonts w:ascii="Trebuchet MS" w:hAnsi="Trebuchet MS"/>
                            <w:b/>
                            <w:bCs/>
                            <w:i/>
                            <w:iCs/>
                            <w:color w:val="000000" w:themeColor="text1"/>
                            <w:sz w:val="18"/>
                            <w:szCs w:val="18"/>
                          </w:rPr>
                        </w:pPr>
                        <w:r w:rsidRPr="00321780">
                          <w:rPr>
                            <w:rFonts w:ascii="Trebuchet MS" w:hAnsi="Trebuchet MS"/>
                            <w:bCs/>
                            <w:i/>
                            <w:iCs/>
                            <w:color w:val="000000" w:themeColor="text1"/>
                            <w:sz w:val="18"/>
                            <w:szCs w:val="18"/>
                          </w:rPr>
                          <w:t>Supporting the development of new or pilot actions for implementing existing integrated coastal and marine management technics, methods, etc</w:t>
                        </w:r>
                      </w:p>
                      <w:p w14:paraId="738E79AD" w14:textId="77777777" w:rsidR="000C729D" w:rsidRPr="00321780" w:rsidRDefault="000C729D" w:rsidP="00321780">
                        <w:pPr>
                          <w:pStyle w:val="NormalWeb"/>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
                            <w:bCs/>
                            <w:i/>
                            <w:iCs/>
                            <w:color w:val="000000" w:themeColor="text1"/>
                            <w:sz w:val="18"/>
                            <w:szCs w:val="18"/>
                          </w:rPr>
                          <w:t>Field of Action 3</w:t>
                        </w:r>
                        <w:r w:rsidRPr="00321780">
                          <w:rPr>
                            <w:rFonts w:ascii="Trebuchet MS" w:hAnsi="Trebuchet MS"/>
                            <w:bCs/>
                            <w:i/>
                            <w:iCs/>
                            <w:color w:val="000000" w:themeColor="text1"/>
                            <w:sz w:val="18"/>
                            <w:szCs w:val="18"/>
                          </w:rPr>
                          <w:t xml:space="preserve"> - Use of innovative technologies for sustainable fisheries and eco-friendly aquaculture.</w:t>
                        </w:r>
                      </w:p>
                      <w:p w14:paraId="3BDED696" w14:textId="77777777" w:rsidR="000C729D" w:rsidRPr="00321780" w:rsidRDefault="000C729D" w:rsidP="00321780">
                        <w:pPr>
                          <w:pStyle w:val="NormalWeb"/>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
                            <w:bCs/>
                            <w:i/>
                            <w:iCs/>
                            <w:color w:val="000000" w:themeColor="text1"/>
                            <w:sz w:val="18"/>
                            <w:szCs w:val="18"/>
                          </w:rPr>
                          <w:t>Indicative Activities:</w:t>
                        </w:r>
                      </w:p>
                      <w:p w14:paraId="6EDB1254" w14:textId="77777777"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8"/>
                            <w:szCs w:val="18"/>
                          </w:rPr>
                        </w:pPr>
                        <w:r w:rsidRPr="00321780">
                          <w:rPr>
                            <w:rFonts w:ascii="Trebuchet MS" w:hAnsi="Trebuchet MS"/>
                            <w:bCs/>
                            <w:i/>
                            <w:iCs/>
                            <w:color w:val="000000" w:themeColor="text1"/>
                            <w:sz w:val="18"/>
                            <w:szCs w:val="18"/>
                          </w:rPr>
                          <w:t>Joint IT monitoring solutions for small-scale fisheries;</w:t>
                        </w:r>
                        <w:r w:rsidRPr="00321780">
                          <w:rPr>
                            <w:sz w:val="18"/>
                            <w:szCs w:val="18"/>
                          </w:rPr>
                          <w:t xml:space="preserve"> </w:t>
                        </w:r>
                      </w:p>
                      <w:p w14:paraId="0F3B4D07" w14:textId="2912C35E" w:rsidR="000C729D" w:rsidRPr="00321780" w:rsidRDefault="000C729D" w:rsidP="00321780">
                        <w:pPr>
                          <w:pStyle w:val="NormalWeb"/>
                          <w:numPr>
                            <w:ilvl w:val="0"/>
                            <w:numId w:val="15"/>
                          </w:numPr>
                          <w:spacing w:before="0" w:beforeAutospacing="0" w:after="0" w:afterAutospacing="0"/>
                          <w:jc w:val="both"/>
                          <w:rPr>
                            <w:rFonts w:ascii="Trebuchet MS" w:hAnsi="Trebuchet MS"/>
                            <w:bCs/>
                            <w:i/>
                            <w:iCs/>
                            <w:color w:val="000000" w:themeColor="text1"/>
                            <w:sz w:val="16"/>
                            <w:szCs w:val="16"/>
                          </w:rPr>
                        </w:pPr>
                        <w:r w:rsidRPr="00321780">
                          <w:rPr>
                            <w:rFonts w:ascii="Trebuchet MS" w:hAnsi="Trebuchet MS"/>
                            <w:bCs/>
                            <w:i/>
                            <w:iCs/>
                            <w:color w:val="000000" w:themeColor="text1"/>
                            <w:sz w:val="18"/>
                            <w:szCs w:val="18"/>
                          </w:rPr>
                          <w:t>Setting up- a web-portal to provide information about sustainable aquaculture and fishery innovations and technology.</w:t>
                        </w:r>
                      </w:p>
                      <w:p w14:paraId="7106B9D7" w14:textId="77777777" w:rsidR="000C729D" w:rsidRPr="0020046A" w:rsidRDefault="000C729D" w:rsidP="00321780">
                        <w:pPr>
                          <w:pStyle w:val="NormalWeb"/>
                          <w:spacing w:before="0" w:beforeAutospacing="0" w:after="0" w:afterAutospacing="0"/>
                          <w:rPr>
                            <w:rFonts w:ascii="Trebuchet MS" w:hAnsi="Trebuchet MS"/>
                            <w:b/>
                            <w:bCs/>
                            <w:i/>
                            <w:iCs/>
                            <w:color w:val="000000" w:themeColor="text1"/>
                            <w:sz w:val="16"/>
                            <w:szCs w:val="16"/>
                          </w:rPr>
                        </w:pPr>
                        <w:r w:rsidRPr="00321780">
                          <w:rPr>
                            <w:rFonts w:ascii="Trebuchet MS" w:hAnsi="Trebuchet MS"/>
                            <w:b/>
                            <w:bCs/>
                            <w:i/>
                            <w:iCs/>
                            <w:color w:val="000000" w:themeColor="text1"/>
                            <w:sz w:val="16"/>
                            <w:szCs w:val="16"/>
                          </w:rPr>
                          <w:t>Indicative Activities:</w:t>
                        </w:r>
                        <w:r w:rsidRPr="0020046A">
                          <w:rPr>
                            <w:rFonts w:ascii="Trebuchet MS" w:hAnsi="Trebuchet MS"/>
                            <w:b/>
                            <w:bCs/>
                            <w:i/>
                            <w:iCs/>
                            <w:color w:val="000000" w:themeColor="text1"/>
                            <w:sz w:val="16"/>
                            <w:szCs w:val="16"/>
                          </w:rPr>
                          <w:t xml:space="preserve"> </w:t>
                        </w:r>
                      </w:p>
                      <w:p w14:paraId="2A146511" w14:textId="77777777" w:rsidR="000C729D" w:rsidRPr="0020046A" w:rsidRDefault="000C729D" w:rsidP="000C729D">
                        <w:pPr>
                          <w:pStyle w:val="NormalWeb"/>
                          <w:numPr>
                            <w:ilvl w:val="0"/>
                            <w:numId w:val="15"/>
                          </w:numPr>
                          <w:rPr>
                            <w:rFonts w:ascii="Trebuchet MS" w:hAnsi="Trebuchet MS"/>
                            <w:bCs/>
                            <w:i/>
                            <w:iCs/>
                            <w:color w:val="000000" w:themeColor="text1"/>
                            <w:sz w:val="16"/>
                            <w:szCs w:val="16"/>
                          </w:rPr>
                        </w:pPr>
                        <w:r w:rsidRPr="0020046A">
                          <w:rPr>
                            <w:rFonts w:ascii="Trebuchet MS" w:hAnsi="Trebuchet MS"/>
                            <w:bCs/>
                            <w:i/>
                            <w:iCs/>
                            <w:color w:val="000000" w:themeColor="text1"/>
                            <w:sz w:val="16"/>
                            <w:szCs w:val="16"/>
                          </w:rPr>
                          <w:t>Joint IT monitoring solutions for small-scale fisheries;</w:t>
                        </w:r>
                      </w:p>
                      <w:p w14:paraId="6B760FAB" w14:textId="77777777" w:rsidR="000C729D" w:rsidRPr="0020046A" w:rsidRDefault="000C729D" w:rsidP="000C729D">
                        <w:pPr>
                          <w:pStyle w:val="NormalWeb"/>
                          <w:numPr>
                            <w:ilvl w:val="0"/>
                            <w:numId w:val="15"/>
                          </w:numPr>
                          <w:rPr>
                            <w:rFonts w:ascii="Trebuchet MS" w:hAnsi="Trebuchet MS"/>
                            <w:bCs/>
                            <w:i/>
                            <w:iCs/>
                            <w:color w:val="000000" w:themeColor="text1"/>
                            <w:sz w:val="16"/>
                            <w:szCs w:val="16"/>
                          </w:rPr>
                        </w:pPr>
                        <w:r w:rsidRPr="0020046A">
                          <w:rPr>
                            <w:rFonts w:ascii="Trebuchet MS" w:hAnsi="Trebuchet MS"/>
                            <w:bCs/>
                            <w:i/>
                            <w:iCs/>
                            <w:color w:val="000000" w:themeColor="text1"/>
                            <w:sz w:val="16"/>
                            <w:szCs w:val="16"/>
                          </w:rPr>
                          <w:t>Setting up- a web-portal to provide information about aquaculture and fishery innovations and technology;</w:t>
                        </w:r>
                      </w:p>
                      <w:p w14:paraId="2B4412CD" w14:textId="77777777" w:rsidR="000C729D" w:rsidRPr="0020046A" w:rsidRDefault="000C729D" w:rsidP="000C729D">
                        <w:pPr>
                          <w:pStyle w:val="NormalWeb"/>
                          <w:spacing w:before="0" w:beforeAutospacing="0" w:after="0" w:afterAutospacing="0"/>
                          <w:jc w:val="both"/>
                          <w:rPr>
                            <w:rFonts w:ascii="Trebuchet MS" w:hAnsi="Trebuchet MS"/>
                            <w:color w:val="000000" w:themeColor="text1"/>
                            <w:sz w:val="16"/>
                            <w:szCs w:val="16"/>
                          </w:rPr>
                        </w:pPr>
                      </w:p>
                      <w:p w14:paraId="6D9209BA" w14:textId="77777777" w:rsidR="000C729D" w:rsidRPr="0020046A" w:rsidRDefault="000C729D" w:rsidP="000C729D">
                        <w:pPr>
                          <w:pStyle w:val="NormalWeb"/>
                          <w:spacing w:before="0" w:beforeAutospacing="0" w:after="160" w:afterAutospacing="0" w:line="256" w:lineRule="auto"/>
                          <w:jc w:val="both"/>
                          <w:rPr>
                            <w:sz w:val="16"/>
                            <w:szCs w:val="16"/>
                            <w:lang w:val="ro-RO"/>
                          </w:rPr>
                        </w:pPr>
                      </w:p>
                    </w:txbxContent>
                  </v:textbox>
                </v:roundrect>
                <v:roundrect id="Rounded Rectangle 8" o:spid="_x0000_s1031" style="position:absolute;left:1259;top:79571;width:57879;height:69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" fillcolor="#deeaf6 [660]" strokecolor="#f2f2f2 [3052]" strokeweight="1pt">
                  <v:stroke joinstyle="miter"/>
                  <v:textbox>
                    <w:txbxContent>
                      <w:p w14:paraId="17ED42F4" w14:textId="77777777" w:rsidR="000C729D" w:rsidRPr="00F40015" w:rsidRDefault="000C729D" w:rsidP="000C729D">
                        <w:pPr>
                          <w:pStyle w:val="NormalWeb"/>
                          <w:spacing w:before="0" w:beforeAutospacing="0" w:after="0" w:afterAutospacing="0"/>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Common Result indicators:</w:t>
                        </w:r>
                      </w:p>
                      <w:p w14:paraId="042E569F" w14:textId="77777777" w:rsidR="000C729D" w:rsidRPr="00F40015" w:rsidRDefault="000C729D" w:rsidP="000C729D">
                        <w:pPr>
                          <w:pStyle w:val="NormalWeb"/>
                          <w:spacing w:before="0" w:beforeAutospacing="0" w:after="0" w:afterAutospacing="0"/>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RCR 84 - Organisations cooperating across borders after project completion</w:t>
                        </w:r>
                      </w:p>
                      <w:p w14:paraId="00BDCC49" w14:textId="77777777" w:rsidR="000C729D" w:rsidRPr="00F40015" w:rsidRDefault="000C729D" w:rsidP="000C729D">
                        <w:pPr>
                          <w:pStyle w:val="NormalWeb"/>
                          <w:spacing w:before="0" w:beforeAutospacing="0" w:after="0" w:afterAutospacing="0"/>
                          <w:rPr>
                            <w:rFonts w:ascii="Trebuchet MS" w:hAnsi="Trebuchet MS"/>
                            <w:color w:val="000000" w:themeColor="text1"/>
                            <w:sz w:val="18"/>
                            <w:szCs w:val="18"/>
                          </w:rPr>
                        </w:pPr>
                        <w:r w:rsidRPr="00F40015">
                          <w:rPr>
                            <w:rFonts w:ascii="Trebuchet MS" w:hAnsi="Trebuchet MS"/>
                            <w:color w:val="000000" w:themeColor="text1"/>
                            <w:sz w:val="18"/>
                            <w:szCs w:val="18"/>
                          </w:rPr>
                          <w:t>RCR 104 -</w:t>
                        </w:r>
                        <w:r w:rsidRPr="00F40015">
                          <w:rPr>
                            <w:rFonts w:ascii="Trebuchet MS" w:eastAsiaTheme="minorHAnsi" w:hAnsi="Trebuchet MS" w:cstheme="minorBidi"/>
                            <w:sz w:val="18"/>
                            <w:szCs w:val="18"/>
                            <w:lang w:eastAsia="en-US"/>
                          </w:rPr>
                          <w:t xml:space="preserve"> </w:t>
                        </w:r>
                        <w:r w:rsidRPr="00F40015">
                          <w:rPr>
                            <w:rFonts w:ascii="Trebuchet MS" w:hAnsi="Trebuchet MS"/>
                            <w:color w:val="000000" w:themeColor="text1"/>
                            <w:sz w:val="18"/>
                            <w:szCs w:val="18"/>
                          </w:rPr>
                          <w:t>Solutions taken up or up-scaled by organisations</w:t>
                        </w:r>
                      </w:p>
                    </w:txbxContent>
                  </v:textbox>
                </v:roundrect>
                <v:roundrect id="Rounded Rectangle 9" o:spid="_x0000_s1032" style="position:absolute;left:1259;top:88196;width:58477;height:72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" fillcolor="#deeaf6 [660]" strokecolor="#f2f2f2 [3052]" strokeweight="1pt">
                  <v:stroke joinstyle="miter"/>
                  <v:textbox>
                    <w:txbxContent>
                      <w:p w14:paraId="5CD0547E" w14:textId="77777777" w:rsidR="000C729D" w:rsidRPr="00F40015" w:rsidRDefault="000C729D" w:rsidP="000C729D">
                        <w:pPr>
                          <w:pStyle w:val="NormalWeb"/>
                          <w:spacing w:before="0" w:beforeAutospacing="0" w:after="0" w:afterAutospacing="0"/>
                          <w:jc w:val="both"/>
                          <w:rPr>
                            <w:color w:val="000000" w:themeColor="text1"/>
                            <w:sz w:val="18"/>
                            <w:szCs w:val="18"/>
                          </w:rPr>
                        </w:pPr>
                        <w:r w:rsidRPr="00F40015">
                          <w:rPr>
                            <w:rFonts w:ascii="Trebuchet MS" w:eastAsia="Calibri" w:hAnsi="Trebuchet MS"/>
                            <w:b/>
                            <w:color w:val="000000" w:themeColor="text1"/>
                            <w:sz w:val="18"/>
                            <w:szCs w:val="18"/>
                          </w:rPr>
                          <w:t>Target groups:</w:t>
                        </w:r>
                        <w:r w:rsidRPr="00F40015">
                          <w:rPr>
                            <w:rFonts w:ascii="Trebuchet MS" w:eastAsia="Calibri" w:hAnsi="Trebuchet MS"/>
                            <w:color w:val="000000" w:themeColor="text1"/>
                            <w:sz w:val="18"/>
                            <w:szCs w:val="18"/>
                          </w:rPr>
                          <w:t> National, regional or local public authorities, higher education and research institutions, Schools/education and training centres, national, regional or local development agencies, NGOs and citizen`s associations, business support organization, including chambers of commerce, networks and clusters, general public / citizens, other public organisations.</w:t>
                        </w:r>
                      </w:p>
                    </w:txbxContent>
                  </v:textbox>
                </v:roundrect>
                <v:roundrect id="Rounded Rectangle 10" o:spid="_x0000_s1033" style="position:absolute;left:1861;top:67371;width:57875;height:105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" fillcolor="#deeaf6 [660]" strokecolor="#f2f2f2 [3052]" strokeweight="1pt">
                  <v:stroke joinstyle="miter"/>
                  <v:textbox>
                    <w:txbxContent>
                      <w:p w14:paraId="0486314D"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Common Output indicators:</w:t>
                        </w:r>
                      </w:p>
                      <w:p w14:paraId="2B1DF9F7"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07 - Research organisations participating in joint research projects</w:t>
                        </w:r>
                      </w:p>
                      <w:p w14:paraId="380B4BE7" w14:textId="77777777" w:rsidR="000C729D"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84 - Pilot actions developed jointly and implemented in projects</w:t>
                        </w:r>
                      </w:p>
                      <w:p w14:paraId="246BA839"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Pr>
                            <w:rFonts w:ascii="Trebuchet MS" w:eastAsia="Calibri" w:hAnsi="Trebuchet MS"/>
                            <w:color w:val="000000" w:themeColor="text1"/>
                            <w:sz w:val="18"/>
                            <w:szCs w:val="18"/>
                          </w:rPr>
                          <w:t>RCO 87 – Organisations cooperating across borders</w:t>
                        </w:r>
                      </w:p>
                      <w:p w14:paraId="51215B3D"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115 - Public events across borders jointly organised</w:t>
                        </w:r>
                      </w:p>
                      <w:p w14:paraId="07B60669" w14:textId="77777777" w:rsidR="000C729D" w:rsidRPr="00F40015" w:rsidRDefault="000C729D" w:rsidP="000C729D">
                        <w:pPr>
                          <w:pStyle w:val="NormalWeb"/>
                          <w:spacing w:before="0" w:beforeAutospacing="0" w:after="0" w:afterAutospacing="0" w:line="257" w:lineRule="auto"/>
                          <w:rPr>
                            <w:rFonts w:ascii="Trebuchet MS" w:eastAsia="Calibri" w:hAnsi="Trebuchet MS"/>
                            <w:color w:val="000000" w:themeColor="text1"/>
                            <w:sz w:val="18"/>
                            <w:szCs w:val="18"/>
                          </w:rPr>
                        </w:pPr>
                        <w:r w:rsidRPr="00F40015">
                          <w:rPr>
                            <w:rFonts w:ascii="Trebuchet MS" w:eastAsia="Calibri" w:hAnsi="Trebuchet MS"/>
                            <w:color w:val="000000" w:themeColor="text1"/>
                            <w:sz w:val="18"/>
                            <w:szCs w:val="18"/>
                          </w:rPr>
                          <w:t>RCO 116 - Jointly developed solutions</w:t>
                        </w:r>
                      </w:p>
                      <w:p w14:paraId="6D20960D" w14:textId="77777777" w:rsidR="000C729D" w:rsidRPr="00F06274" w:rsidRDefault="000C729D" w:rsidP="000C729D">
                        <w:pPr>
                          <w:pStyle w:val="NormalWeb"/>
                          <w:spacing w:before="0" w:beforeAutospacing="0" w:after="160" w:afterAutospacing="0" w:line="256" w:lineRule="auto"/>
                          <w:rPr>
                            <w:color w:val="000000" w:themeColor="text1"/>
                            <w:sz w:val="16"/>
                            <w:szCs w:val="16"/>
                          </w:rPr>
                        </w:pPr>
                      </w:p>
                      <w:p w14:paraId="16295B80" w14:textId="77777777" w:rsidR="000C729D" w:rsidRPr="0020046A" w:rsidRDefault="000C729D" w:rsidP="000C729D">
                        <w:pPr>
                          <w:rPr>
                            <w:sz w:val="18"/>
                            <w:szCs w:val="18"/>
                          </w:rPr>
                        </w:pPr>
                      </w:p>
                    </w:txbxContent>
                  </v:textbox>
                </v:roundrect>
                <v:roundrect id="Rounded Rectangle 25" o:spid="_x0000_s1034" style="position:absolute;left:753;top:707;width:57366;height:31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" fillcolor="#deeaf6 [660]" strokecolor="#f2f2f2 [3052]" strokeweight="1pt">
                  <v:stroke joinstyle="miter"/>
                  <v:textbox>
                    <w:txbxContent>
                      <w:p w14:paraId="03E8C31A" w14:textId="77777777" w:rsidR="000C729D" w:rsidRPr="0020046A" w:rsidRDefault="000C729D" w:rsidP="000C729D">
                        <w:pPr>
                          <w:pStyle w:val="NormalWeb"/>
                          <w:spacing w:before="0" w:beforeAutospacing="0" w:after="160" w:afterAutospacing="0" w:line="254" w:lineRule="auto"/>
                          <w:jc w:val="center"/>
                          <w:rPr>
                            <w:b/>
                            <w:color w:val="000000" w:themeColor="text1"/>
                            <w:sz w:val="22"/>
                            <w:szCs w:val="22"/>
                          </w:rPr>
                        </w:pPr>
                        <w:r w:rsidRPr="0020046A">
                          <w:rPr>
                            <w:rFonts w:ascii="Trebuchet MS" w:eastAsia="Calibri" w:hAnsi="Trebuchet MS"/>
                            <w:b/>
                            <w:color w:val="000000" w:themeColor="text1"/>
                            <w:sz w:val="22"/>
                            <w:szCs w:val="22"/>
                            <w:lang w:val="ro-RO"/>
                          </w:rPr>
                          <w:t>Priority 1 – Blue and smart region</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7" o:spid="_x0000_s1035" type="#_x0000_t67" style="position:absolute;left:27313;top:4696;width:2243;height:16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" adj="10800" fillcolor="#5b9bd5 [3204]" strokecolor="#1f4d78 [1604]" strokeweight="1pt"/>
                <v:shape id="Down Arrow 38" o:spid="_x0000_s1036" type="#_x0000_t67" style="position:absolute;left:27315;top:11645;width:2241;height:1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" adj="10800" fillcolor="#5b9bd5 [3204]" strokecolor="#1f4d78 [1604]" strokeweight="1pt"/>
                <v:shape id="Down Arrow 41" o:spid="_x0000_s1037" type="#_x0000_t67" style="position:absolute;left:27315;top:17597;width:2241;height:1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" adj="10800" fillcolor="#5b9bd5 [3204]" strokecolor="#1f4d78 [1604]" strokeweight="1pt"/>
                <v:shape id="Down Arrow 42" o:spid="_x0000_s1038" type="#_x0000_t67" style="position:absolute;left:28526;top:77914;width:2242;height:1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" adj="10800" fillcolor="#5b9bd5" strokecolor="#41719c" strokeweight="1pt"/>
                <v:shape id="Down Arrow 43" o:spid="_x0000_s1039" type="#_x0000_t67" style="position:absolute;left:28687;top:65722;width:2242;height:1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" adj="10800" fillcolor="#5b9bd5 [3204]" strokecolor="#1f4d78 [1604]" strokeweight="1pt"/>
                <v:shape id="Down Arrow 46" o:spid="_x0000_s1040" type="#_x0000_t67" style="position:absolute;left:28687;top:86539;width:2242;height:1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" adj="10800" fillcolor="#5b9bd5 [3204]" strokecolor="#1f4d78 [1604]" strokeweight="1pt"/>
                <w10:anchorlock/>
              </v:group>
            </w:pict>
          </mc:Fallback>
        </mc:AlternateContent>
      </w:r>
    </w:p>
    <w:p w14:paraId="4354A87A" w14:textId="48C85DBA" w:rsidR="001626B3" w:rsidRDefault="001626B3">
      <w:pPr>
        <w:rPr>
          <w:rFonts w:ascii="Trebuchet MS" w:eastAsia="Times New Roman" w:hAnsi="Trebuchet MS" w:cs="Times New Roman"/>
          <w:snapToGrid w:val="0"/>
        </w:rPr>
      </w:pPr>
      <w:r>
        <w:rPr>
          <w:rFonts w:ascii="Trebuchet MS" w:eastAsia="Times New Roman" w:hAnsi="Trebuchet MS" w:cs="Times New Roman"/>
          <w:snapToGrid w:val="0"/>
        </w:rPr>
        <w:lastRenderedPageBreak/>
        <w:br w:type="page"/>
      </w:r>
    </w:p>
    <w:p w14:paraId="73EA084D" w14:textId="77777777" w:rsidR="001626B3" w:rsidRDefault="001626B3">
      <w:pPr>
        <w:rPr>
          <w:rFonts w:ascii="Trebuchet MS" w:eastAsia="Times New Roman" w:hAnsi="Trebuchet MS" w:cs="Times New Roman"/>
          <w:snapToGrid w:val="0"/>
        </w:rPr>
        <w:sectPr w:rsidR="001626B3" w:rsidSect="00DD549E">
          <w:headerReference w:type="default" r:id="rId18"/>
          <w:footerReference w:type="default" r:id="rId19"/>
          <w:pgSz w:w="11906" w:h="16838"/>
          <w:pgMar w:top="1440" w:right="849" w:bottom="1440" w:left="1440" w:header="708" w:footer="708" w:gutter="0"/>
          <w:cols w:space="708"/>
          <w:docGrid w:linePitch="360"/>
        </w:sectPr>
      </w:pPr>
    </w:p>
    <w:p w14:paraId="49C093F1" w14:textId="73969BF5" w:rsidR="001626B3" w:rsidRDefault="001626B3">
      <w:pPr>
        <w:rPr>
          <w:rFonts w:ascii="Trebuchet MS" w:eastAsia="Times New Roman" w:hAnsi="Trebuchet MS" w:cs="Times New Roman"/>
          <w:snapToGrid w:val="0"/>
        </w:rPr>
      </w:pPr>
      <w:r w:rsidRPr="00220E92">
        <w:rPr>
          <w:noProof/>
          <w:lang w:eastAsia="en-GB"/>
        </w:rPr>
        <w:lastRenderedPageBreak/>
        <mc:AlternateContent>
          <mc:Choice Requires="wpc">
            <w:drawing>
              <wp:inline distT="0" distB="0" distL="0" distR="0" wp14:anchorId="72F2709E" wp14:editId="1358C83F">
                <wp:extent cx="9673590" cy="6490950"/>
                <wp:effectExtent l="0" t="0" r="3810" b="62865"/>
                <wp:docPr id="24" name="Canvas 2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8" name="Rounded Rectangle 18"/>
                        <wps:cNvSpPr/>
                        <wps:spPr>
                          <a:xfrm>
                            <a:off x="112445" y="560611"/>
                            <a:ext cx="9297790" cy="349885"/>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11B43F8D" w14:textId="77777777" w:rsidR="001626B3" w:rsidRPr="00220E92" w:rsidRDefault="001626B3" w:rsidP="001626B3">
                              <w:pPr>
                                <w:pStyle w:val="NormalWeb"/>
                                <w:spacing w:line="256" w:lineRule="auto"/>
                                <w:jc w:val="both"/>
                                <w:rPr>
                                  <w:sz w:val="16"/>
                                  <w:szCs w:val="16"/>
                                </w:rPr>
                              </w:pPr>
                              <w:r w:rsidRPr="00220E92">
                                <w:rPr>
                                  <w:rFonts w:ascii="Trebuchet MS" w:hAnsi="Trebuchet MS"/>
                                  <w:b/>
                                  <w:sz w:val="16"/>
                                  <w:szCs w:val="16"/>
                                  <w:lang w:val="ro-RO"/>
                                </w:rPr>
                                <w:t>Policy objective 2</w:t>
                              </w:r>
                              <w:r w:rsidRPr="00220E92">
                                <w:rPr>
                                  <w:rFonts w:ascii="Trebuchet MS" w:hAnsi="Trebuchet MS"/>
                                  <w:sz w:val="16"/>
                                  <w:szCs w:val="16"/>
                                  <w:lang w:val="ro-RO"/>
                                </w:rPr>
                                <w:t xml:space="preserve">: </w:t>
                              </w:r>
                              <w:r w:rsidRPr="00220E92">
                                <w:rPr>
                                  <w:rFonts w:ascii="Trebuchet MS" w:hAnsi="Trebuchet MS"/>
                                  <w:sz w:val="16"/>
                                  <w:szCs w:val="16"/>
                                </w:rPr>
                                <w:t>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Rounded Rectangle 19"/>
                        <wps:cNvSpPr/>
                        <wps:spPr>
                          <a:xfrm>
                            <a:off x="87749" y="1058415"/>
                            <a:ext cx="9297790" cy="223117"/>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796D379B" w14:textId="77777777" w:rsidR="001626B3" w:rsidRPr="00220E92" w:rsidRDefault="001626B3" w:rsidP="001626B3">
                              <w:pPr>
                                <w:pStyle w:val="NormalWeb"/>
                                <w:spacing w:line="256" w:lineRule="auto"/>
                                <w:jc w:val="both"/>
                                <w:rPr>
                                  <w:sz w:val="16"/>
                                  <w:szCs w:val="16"/>
                                  <w:lang w:val="ro-RO"/>
                                </w:rPr>
                              </w:pPr>
                              <w:r w:rsidRPr="00220E92">
                                <w:rPr>
                                  <w:rFonts w:ascii="Trebuchet MS" w:eastAsia="Calibri" w:hAnsi="Trebuchet MS"/>
                                  <w:b/>
                                  <w:sz w:val="16"/>
                                  <w:szCs w:val="16"/>
                                  <w:lang w:val="ro-RO"/>
                                </w:rPr>
                                <w:t>Specific Objective 4:</w:t>
                              </w:r>
                              <w:r w:rsidRPr="00220E92">
                                <w:rPr>
                                  <w:rFonts w:ascii="Trebuchet MS" w:eastAsia="Calibri" w:hAnsi="Trebuchet MS"/>
                                  <w:sz w:val="16"/>
                                  <w:szCs w:val="16"/>
                                  <w:lang w:val="ro-RO"/>
                                </w:rPr>
                                <w:t xml:space="preserve"> </w:t>
                              </w:r>
                              <w:r w:rsidRPr="00220E92">
                                <w:rPr>
                                  <w:rFonts w:ascii="Trebuchet MS" w:eastAsia="Calibri" w:hAnsi="Trebuchet MS"/>
                                  <w:sz w:val="16"/>
                                  <w:szCs w:val="16"/>
                                </w:rPr>
                                <w:t>Promoting climate change adaptation, and disaster risk prevention, resilience, taking into account eco-system based approaches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Rounded Rectangle 20"/>
                        <wps:cNvSpPr/>
                        <wps:spPr>
                          <a:xfrm>
                            <a:off x="1484" y="1407632"/>
                            <a:ext cx="9637816" cy="3928644"/>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5774C907" w14:textId="77777777" w:rsidR="001626B3" w:rsidRPr="006A20D9" w:rsidRDefault="001626B3" w:rsidP="00321780">
                              <w:pPr>
                                <w:pStyle w:val="NormalWeb"/>
                                <w:spacing w:before="0" w:beforeAutospacing="0" w:after="0" w:afterAutospacing="0"/>
                                <w:jc w:val="both"/>
                                <w:rPr>
                                  <w:rFonts w:ascii="Trebuchet MS" w:eastAsia="Calibri" w:hAnsi="Trebuchet MS"/>
                                  <w:b/>
                                  <w:color w:val="000000" w:themeColor="text1"/>
                                  <w:sz w:val="14"/>
                                  <w:szCs w:val="14"/>
                                  <w:lang w:val="ro-RO"/>
                                </w:rPr>
                              </w:pPr>
                              <w:r w:rsidRPr="006A20D9">
                                <w:rPr>
                                  <w:rFonts w:ascii="Trebuchet MS" w:eastAsia="Calibri" w:hAnsi="Trebuchet MS"/>
                                  <w:b/>
                                  <w:color w:val="000000" w:themeColor="text1"/>
                                  <w:sz w:val="14"/>
                                  <w:szCs w:val="14"/>
                                  <w:lang w:val="ro-RO"/>
                                </w:rPr>
                                <w:t>Examples of indicative activities for each field of action:</w:t>
                              </w:r>
                            </w:p>
                            <w:p w14:paraId="3650F92B" w14:textId="77777777" w:rsidR="001626B3" w:rsidRPr="006A20D9" w:rsidRDefault="001626B3" w:rsidP="00321780">
                              <w:pPr>
                                <w:pStyle w:val="NormalWeb"/>
                                <w:spacing w:before="0" w:beforeAutospacing="0" w:after="0" w:afterAutospacing="0"/>
                                <w:rPr>
                                  <w:rFonts w:ascii="Trebuchet MS" w:hAnsi="Trebuchet MS"/>
                                  <w:bCs/>
                                  <w:i/>
                                  <w:iCs/>
                                  <w:sz w:val="14"/>
                                  <w:szCs w:val="14"/>
                                </w:rPr>
                              </w:pPr>
                              <w:r w:rsidRPr="006A20D9">
                                <w:rPr>
                                  <w:rFonts w:ascii="Trebuchet MS" w:hAnsi="Trebuchet MS"/>
                                  <w:bCs/>
                                  <w:i/>
                                  <w:iCs/>
                                  <w:sz w:val="14"/>
                                  <w:szCs w:val="14"/>
                                  <w:lang w:val="en-US"/>
                                </w:rPr>
                                <w:t xml:space="preserve"> </w:t>
                              </w:r>
                              <w:r w:rsidRPr="006A20D9">
                                <w:rPr>
                                  <w:rFonts w:ascii="Trebuchet MS" w:hAnsi="Trebuchet MS"/>
                                  <w:b/>
                                  <w:bCs/>
                                  <w:i/>
                                  <w:iCs/>
                                  <w:sz w:val="14"/>
                                  <w:szCs w:val="14"/>
                                </w:rPr>
                                <w:t xml:space="preserve">Field of Action 1 - </w:t>
                              </w:r>
                              <w:r w:rsidRPr="006A20D9">
                                <w:rPr>
                                  <w:rFonts w:ascii="Trebuchet MS" w:hAnsi="Trebuchet MS"/>
                                  <w:bCs/>
                                  <w:i/>
                                  <w:iCs/>
                                  <w:sz w:val="14"/>
                                  <w:szCs w:val="14"/>
                                </w:rPr>
                                <w:t>Promotion of innovation for improved tools for smart observing, monitoring and accurate environmental forecasting;</w:t>
                              </w:r>
                            </w:p>
                            <w:p w14:paraId="5B73C87A" w14:textId="77777777" w:rsidR="001626B3" w:rsidRPr="00290390" w:rsidRDefault="001626B3" w:rsidP="00321780">
                              <w:pPr>
                                <w:pStyle w:val="NormalWeb"/>
                                <w:spacing w:before="0" w:beforeAutospacing="0" w:after="0" w:afterAutospacing="0"/>
                                <w:rPr>
                                  <w:rFonts w:ascii="Trebuchet MS" w:hAnsi="Trebuchet MS"/>
                                  <w:b/>
                                  <w:bCs/>
                                  <w:i/>
                                  <w:iCs/>
                                  <w:sz w:val="14"/>
                                  <w:szCs w:val="14"/>
                                </w:rPr>
                              </w:pPr>
                              <w:r w:rsidRPr="00290390">
                                <w:rPr>
                                  <w:rFonts w:ascii="Trebuchet MS" w:hAnsi="Trebuchet MS"/>
                                  <w:b/>
                                  <w:bCs/>
                                  <w:i/>
                                  <w:iCs/>
                                  <w:sz w:val="14"/>
                                  <w:szCs w:val="14"/>
                                </w:rPr>
                                <w:t xml:space="preserve">Indicative Activities: </w:t>
                              </w:r>
                            </w:p>
                            <w:p w14:paraId="03DED2B5" w14:textId="77777777" w:rsidR="001626B3" w:rsidRPr="00290390" w:rsidRDefault="001626B3" w:rsidP="00321780">
                              <w:pPr>
                                <w:pStyle w:val="NormalWeb"/>
                                <w:numPr>
                                  <w:ilvl w:val="0"/>
                                  <w:numId w:val="15"/>
                                </w:numPr>
                                <w:spacing w:before="0" w:beforeAutospacing="0" w:after="0" w:afterAutospacing="0"/>
                                <w:rPr>
                                  <w:rFonts w:ascii="Trebuchet MS" w:hAnsi="Trebuchet MS"/>
                                  <w:bCs/>
                                  <w:i/>
                                  <w:iCs/>
                                  <w:sz w:val="14"/>
                                  <w:szCs w:val="14"/>
                                </w:rPr>
                              </w:pPr>
                              <w:r w:rsidRPr="00290390">
                                <w:rPr>
                                  <w:rFonts w:ascii="Trebuchet MS" w:hAnsi="Trebuchet MS"/>
                                  <w:bCs/>
                                  <w:i/>
                                  <w:iCs/>
                                  <w:sz w:val="14"/>
                                  <w:szCs w:val="14"/>
                                </w:rPr>
                                <w:t>Setting up focal points, joint procedures and tools for registering and transmitting harmonized regional environmental data in the Black Sea Basin;</w:t>
                              </w:r>
                            </w:p>
                            <w:p w14:paraId="164609D3" w14:textId="77777777" w:rsidR="001626B3" w:rsidRPr="00290390" w:rsidRDefault="001626B3" w:rsidP="00321780">
                              <w:pPr>
                                <w:pStyle w:val="NormalWeb"/>
                                <w:numPr>
                                  <w:ilvl w:val="0"/>
                                  <w:numId w:val="15"/>
                                </w:numPr>
                                <w:spacing w:before="0" w:beforeAutospacing="0" w:after="0" w:afterAutospacing="0"/>
                                <w:rPr>
                                  <w:rFonts w:ascii="Trebuchet MS" w:hAnsi="Trebuchet MS"/>
                                  <w:bCs/>
                                  <w:i/>
                                  <w:iCs/>
                                  <w:sz w:val="14"/>
                                  <w:szCs w:val="14"/>
                                </w:rPr>
                              </w:pPr>
                              <w:r w:rsidRPr="00290390">
                                <w:rPr>
                                  <w:rFonts w:ascii="Trebuchet MS" w:hAnsi="Trebuchet MS"/>
                                  <w:bCs/>
                                  <w:i/>
                                  <w:iCs/>
                                  <w:sz w:val="14"/>
                                  <w:szCs w:val="14"/>
                                </w:rPr>
                                <w:t>Develop new and/or improve and/or harmonise the existing common data collection, monitoring and modelling systems regarding environmental forecasting across Black Sea Basin, building on existing knowledge;</w:t>
                              </w:r>
                            </w:p>
                            <w:p w14:paraId="17F3B39B" w14:textId="01E8A2B2" w:rsidR="001626B3" w:rsidRPr="00290390" w:rsidRDefault="001626B3" w:rsidP="00321780">
                              <w:pPr>
                                <w:pStyle w:val="NormalWeb"/>
                                <w:numPr>
                                  <w:ilvl w:val="0"/>
                                  <w:numId w:val="15"/>
                                </w:numPr>
                                <w:spacing w:before="0" w:beforeAutospacing="0" w:after="0" w:afterAutospacing="0"/>
                                <w:rPr>
                                  <w:rFonts w:ascii="Trebuchet MS" w:hAnsi="Trebuchet MS"/>
                                  <w:bCs/>
                                  <w:i/>
                                  <w:iCs/>
                                  <w:sz w:val="14"/>
                                  <w:szCs w:val="14"/>
                                </w:rPr>
                              </w:pPr>
                              <w:r w:rsidRPr="00290390">
                                <w:rPr>
                                  <w:rFonts w:ascii="Trebuchet MS" w:hAnsi="Trebuchet MS"/>
                                  <w:bCs/>
                                  <w:i/>
                                  <w:iCs/>
                                  <w:sz w:val="14"/>
                                  <w:szCs w:val="14"/>
                                </w:rPr>
                                <w:t>Joint development of innovative tools, interoperable databases concerning environmental forecasting;</w:t>
                              </w:r>
                            </w:p>
                            <w:p w14:paraId="7B3DED83" w14:textId="77777777" w:rsidR="001626B3" w:rsidRPr="00290390" w:rsidRDefault="001626B3" w:rsidP="00321780">
                              <w:pPr>
                                <w:spacing w:after="0" w:line="240" w:lineRule="auto"/>
                                <w:rPr>
                                  <w:rFonts w:ascii="Trebuchet MS" w:hAnsi="Trebuchet MS"/>
                                  <w:bCs/>
                                  <w:i/>
                                  <w:iCs/>
                                  <w:sz w:val="14"/>
                                  <w:szCs w:val="14"/>
                                </w:rPr>
                              </w:pPr>
                              <w:r w:rsidRPr="00290390">
                                <w:rPr>
                                  <w:rFonts w:ascii="Trebuchet MS" w:hAnsi="Trebuchet MS"/>
                                  <w:b/>
                                  <w:bCs/>
                                  <w:i/>
                                  <w:iCs/>
                                  <w:sz w:val="14"/>
                                  <w:szCs w:val="14"/>
                                </w:rPr>
                                <w:t>Field of Action 2</w:t>
                              </w:r>
                              <w:r w:rsidRPr="00290390">
                                <w:rPr>
                                  <w:rFonts w:ascii="Trebuchet MS" w:hAnsi="Trebuchet MS"/>
                                  <w:bCs/>
                                  <w:i/>
                                  <w:iCs/>
                                  <w:sz w:val="14"/>
                                  <w:szCs w:val="14"/>
                                </w:rPr>
                                <w:t xml:space="preserve"> - Measures to prevent and mitigate the impacts of climate change on the Black Sea region, including on water quality and quantity;</w:t>
                              </w:r>
                            </w:p>
                            <w:p w14:paraId="11CDC13D" w14:textId="77777777" w:rsidR="001626B3" w:rsidRPr="00290390" w:rsidRDefault="001626B3" w:rsidP="00321780">
                              <w:pPr>
                                <w:spacing w:after="0" w:line="240" w:lineRule="auto"/>
                                <w:rPr>
                                  <w:rFonts w:ascii="Trebuchet MS" w:hAnsi="Trebuchet MS"/>
                                  <w:b/>
                                  <w:bCs/>
                                  <w:i/>
                                  <w:iCs/>
                                  <w:sz w:val="14"/>
                                  <w:szCs w:val="14"/>
                                </w:rPr>
                              </w:pPr>
                              <w:r w:rsidRPr="00290390">
                                <w:rPr>
                                  <w:rFonts w:ascii="Trebuchet MS" w:hAnsi="Trebuchet MS"/>
                                  <w:b/>
                                  <w:bCs/>
                                  <w:i/>
                                  <w:iCs/>
                                  <w:sz w:val="14"/>
                                  <w:szCs w:val="14"/>
                                </w:rPr>
                                <w:t xml:space="preserve">Indicative Activities: </w:t>
                              </w:r>
                            </w:p>
                            <w:p w14:paraId="1D7B0460" w14:textId="77777777" w:rsidR="001626B3" w:rsidRPr="00290390" w:rsidRDefault="001626B3" w:rsidP="00321780">
                              <w:pPr>
                                <w:numPr>
                                  <w:ilvl w:val="0"/>
                                  <w:numId w:val="15"/>
                                </w:numPr>
                                <w:spacing w:after="0" w:line="240" w:lineRule="auto"/>
                                <w:rPr>
                                  <w:rFonts w:ascii="Trebuchet MS" w:hAnsi="Trebuchet MS"/>
                                  <w:bCs/>
                                  <w:i/>
                                  <w:iCs/>
                                  <w:sz w:val="14"/>
                                  <w:szCs w:val="14"/>
                                </w:rPr>
                              </w:pPr>
                              <w:r w:rsidRPr="00290390">
                                <w:rPr>
                                  <w:rFonts w:ascii="Trebuchet MS" w:hAnsi="Trebuchet MS"/>
                                  <w:bCs/>
                                  <w:i/>
                                  <w:iCs/>
                                  <w:sz w:val="14"/>
                                  <w:szCs w:val="14"/>
                                </w:rPr>
                                <w:t>Sharing of experience and testing in the Black Sea Basin area good practice climate-adaptation solutions applied at EU level;</w:t>
                              </w:r>
                            </w:p>
                            <w:p w14:paraId="136387BB"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290390">
                                <w:rPr>
                                  <w:rFonts w:ascii="Trebuchet MS" w:hAnsi="Trebuchet MS"/>
                                  <w:bCs/>
                                  <w:i/>
                                  <w:iCs/>
                                  <w:sz w:val="14"/>
                                  <w:szCs w:val="14"/>
                                </w:rPr>
                                <w:t>Joint pilot actions for increasing awareness and information of local and regional policy makers about the implications of climate</w:t>
                              </w:r>
                              <w:r w:rsidRPr="006A20D9">
                                <w:rPr>
                                  <w:rFonts w:ascii="Trebuchet MS" w:hAnsi="Trebuchet MS"/>
                                  <w:bCs/>
                                  <w:i/>
                                  <w:iCs/>
                                  <w:sz w:val="14"/>
                                  <w:szCs w:val="14"/>
                                </w:rPr>
                                <w:t xml:space="preserve"> change, in order to foster a better understanding and integration of climate change concerns into policy design and implementation;</w:t>
                              </w:r>
                            </w:p>
                            <w:p w14:paraId="6C5AD4E4"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 xml:space="preserve">Joint pilot actions for increasing the capacity of local and /or regional authorities to enforce and apply relevant legislation with the view to prevent and timely mitigate possible negative impacts on water quality in the BSB region; </w:t>
                              </w:r>
                            </w:p>
                            <w:p w14:paraId="73A6255D"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Joint pilot actions for integrating climate change aspects into water management strategies on local, regional and transnational level (considering e.g. water quality, flooding, rainwater management and water retention, water reuse opportunities, water scarcity, drinking water supply including smart water pricing, ground water quality and quantity, forecasting).</w:t>
                              </w:r>
                            </w:p>
                            <w:p w14:paraId="47F44869" w14:textId="77777777" w:rsidR="001626B3" w:rsidRPr="006A20D9" w:rsidRDefault="001626B3" w:rsidP="00321780">
                              <w:pPr>
                                <w:spacing w:after="0" w:line="240" w:lineRule="auto"/>
                                <w:rPr>
                                  <w:rFonts w:ascii="Trebuchet MS" w:hAnsi="Trebuchet MS"/>
                                  <w:bCs/>
                                  <w:i/>
                                  <w:iCs/>
                                  <w:sz w:val="14"/>
                                  <w:szCs w:val="14"/>
                                </w:rPr>
                              </w:pPr>
                              <w:r w:rsidRPr="006A20D9">
                                <w:rPr>
                                  <w:rFonts w:ascii="Trebuchet MS" w:hAnsi="Trebuchet MS"/>
                                  <w:b/>
                                  <w:bCs/>
                                  <w:i/>
                                  <w:iCs/>
                                  <w:sz w:val="14"/>
                                  <w:szCs w:val="14"/>
                                </w:rPr>
                                <w:t>Field of Action 3</w:t>
                              </w:r>
                              <w:r w:rsidRPr="006A20D9">
                                <w:rPr>
                                  <w:rFonts w:ascii="Trebuchet MS" w:hAnsi="Trebuchet MS"/>
                                  <w:bCs/>
                                  <w:i/>
                                  <w:iCs/>
                                  <w:sz w:val="14"/>
                                  <w:szCs w:val="14"/>
                                </w:rPr>
                                <w:t xml:space="preserve"> - Addressing environmental hazards: coastal erosion, landslides, sea level rise, extreme events, non-indigenous species (NIS), invasive alien species (IAS), flooding, and drought in connection with climate change;</w:t>
                              </w:r>
                            </w:p>
                            <w:p w14:paraId="018AC614" w14:textId="77777777" w:rsidR="001626B3" w:rsidRPr="006A20D9" w:rsidRDefault="001626B3" w:rsidP="00321780">
                              <w:pPr>
                                <w:spacing w:after="0" w:line="240" w:lineRule="auto"/>
                                <w:rPr>
                                  <w:rFonts w:ascii="Trebuchet MS" w:hAnsi="Trebuchet MS"/>
                                  <w:b/>
                                  <w:bCs/>
                                  <w:i/>
                                  <w:iCs/>
                                  <w:sz w:val="14"/>
                                  <w:szCs w:val="14"/>
                                </w:rPr>
                              </w:pPr>
                              <w:r w:rsidRPr="006A20D9">
                                <w:rPr>
                                  <w:rFonts w:ascii="Trebuchet MS" w:hAnsi="Trebuchet MS"/>
                                  <w:b/>
                                  <w:bCs/>
                                  <w:i/>
                                  <w:iCs/>
                                  <w:sz w:val="14"/>
                                  <w:szCs w:val="14"/>
                                </w:rPr>
                                <w:t xml:space="preserve">Indicative Activities: </w:t>
                              </w:r>
                            </w:p>
                            <w:p w14:paraId="43DDB040"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Joint pilot projects (including small</w:t>
                              </w:r>
                              <w:r>
                                <w:rPr>
                                  <w:rFonts w:ascii="Trebuchet MS" w:hAnsi="Trebuchet MS"/>
                                  <w:bCs/>
                                  <w:i/>
                                  <w:iCs/>
                                  <w:sz w:val="14"/>
                                  <w:szCs w:val="14"/>
                                </w:rPr>
                                <w:t>-</w:t>
                              </w:r>
                              <w:r w:rsidRPr="006A20D9">
                                <w:rPr>
                                  <w:rFonts w:ascii="Trebuchet MS" w:hAnsi="Trebuchet MS"/>
                                  <w:bCs/>
                                  <w:i/>
                                  <w:iCs/>
                                  <w:sz w:val="14"/>
                                  <w:szCs w:val="14"/>
                                </w:rPr>
                                <w:t>scale green infrastructure</w:t>
                              </w:r>
                              <w:r w:rsidRPr="006A20D9">
                                <w:rPr>
                                  <w:rFonts w:ascii="Times New Roman" w:hAnsi="Times New Roman" w:cs="Times New Roman"/>
                                  <w:sz w:val="14"/>
                                  <w:szCs w:val="14"/>
                                </w:rPr>
                                <w:t xml:space="preserve"> </w:t>
                              </w:r>
                              <w:r w:rsidRPr="006A20D9">
                                <w:rPr>
                                  <w:rFonts w:ascii="Trebuchet MS" w:hAnsi="Trebuchet MS"/>
                                  <w:bCs/>
                                  <w:i/>
                                  <w:iCs/>
                                  <w:sz w:val="14"/>
                                  <w:szCs w:val="14"/>
                                </w:rPr>
                                <w:t xml:space="preserve">and nature-based solutions) addressing coastal erosion, flooding, droughts, wildfires, landslides; </w:t>
                              </w:r>
                            </w:p>
                            <w:p w14:paraId="2ABF6FED"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Developing joint solutions and pilot actions for different types of environmental hazards in affected and exposed regions in the Black Sea area;</w:t>
                              </w:r>
                            </w:p>
                            <w:p w14:paraId="0D35B2E3" w14:textId="77777777" w:rsidR="001626B3" w:rsidRPr="006A20D9" w:rsidRDefault="001626B3" w:rsidP="00321780">
                              <w:pPr>
                                <w:spacing w:after="0" w:line="240" w:lineRule="auto"/>
                                <w:rPr>
                                  <w:rFonts w:ascii="Trebuchet MS" w:hAnsi="Trebuchet MS"/>
                                  <w:bCs/>
                                  <w:i/>
                                  <w:iCs/>
                                  <w:sz w:val="14"/>
                                  <w:szCs w:val="14"/>
                                </w:rPr>
                              </w:pPr>
                              <w:r w:rsidRPr="006A20D9">
                                <w:rPr>
                                  <w:rFonts w:ascii="Trebuchet MS" w:hAnsi="Trebuchet MS"/>
                                  <w:b/>
                                  <w:bCs/>
                                  <w:i/>
                                  <w:iCs/>
                                  <w:sz w:val="14"/>
                                  <w:szCs w:val="14"/>
                                </w:rPr>
                                <w:t>Field of Action 4</w:t>
                              </w:r>
                              <w:r w:rsidRPr="006A20D9">
                                <w:rPr>
                                  <w:rFonts w:ascii="Trebuchet MS" w:hAnsi="Trebuchet MS"/>
                                  <w:bCs/>
                                  <w:i/>
                                  <w:iCs/>
                                  <w:sz w:val="14"/>
                                  <w:szCs w:val="14"/>
                                </w:rPr>
                                <w:t xml:space="preserve"> - Development and improvement of mechanisms of monitoring and early warning for natural or/and man-made disasters.</w:t>
                              </w:r>
                            </w:p>
                            <w:p w14:paraId="601C757F" w14:textId="77777777" w:rsidR="001626B3" w:rsidRPr="006A20D9" w:rsidRDefault="001626B3" w:rsidP="00321780">
                              <w:pPr>
                                <w:spacing w:after="0" w:line="240" w:lineRule="auto"/>
                                <w:rPr>
                                  <w:rFonts w:ascii="Trebuchet MS" w:hAnsi="Trebuchet MS"/>
                                  <w:b/>
                                  <w:bCs/>
                                  <w:i/>
                                  <w:iCs/>
                                  <w:sz w:val="14"/>
                                  <w:szCs w:val="14"/>
                                </w:rPr>
                              </w:pPr>
                              <w:r w:rsidRPr="006A20D9">
                                <w:rPr>
                                  <w:rFonts w:ascii="Trebuchet MS" w:hAnsi="Trebuchet MS"/>
                                  <w:b/>
                                  <w:bCs/>
                                  <w:i/>
                                  <w:iCs/>
                                  <w:sz w:val="14"/>
                                  <w:szCs w:val="14"/>
                                </w:rPr>
                                <w:t xml:space="preserve">Indicative Activities: </w:t>
                              </w:r>
                            </w:p>
                            <w:p w14:paraId="3ED46A78"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Small-scale investments in mobile water quality monitoring units in the proximity of the previously identified hotspots with the purpose of early warning and immediate remedial action;</w:t>
                              </w:r>
                            </w:p>
                            <w:p w14:paraId="7605558E" w14:textId="142674D3"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Development of joint innovative applications for general public for early warning regarding natural or/and man-made disasters</w:t>
                              </w:r>
                              <w:r w:rsidR="00321780">
                                <w:rPr>
                                  <w:rFonts w:ascii="Trebuchet MS" w:hAnsi="Trebuchet MS"/>
                                  <w:bCs/>
                                  <w:i/>
                                  <w:iCs/>
                                  <w:sz w:val="14"/>
                                  <w:szCs w:val="14"/>
                                </w:rPr>
                                <w:t>;</w:t>
                              </w:r>
                            </w:p>
                            <w:p w14:paraId="45B0323B"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Joint pilot actions for improving the coordination among relevant cross-border stakeholders to manage natural or/and man-made disasters</w:t>
                              </w:r>
                              <w:r w:rsidRPr="006A20D9" w:rsidDel="00A75763">
                                <w:rPr>
                                  <w:rFonts w:ascii="Trebuchet MS" w:hAnsi="Trebuchet MS"/>
                                  <w:bCs/>
                                  <w:i/>
                                  <w:iCs/>
                                  <w:sz w:val="14"/>
                                  <w:szCs w:val="14"/>
                                </w:rPr>
                                <w:t xml:space="preserve"> </w:t>
                              </w:r>
                              <w:r w:rsidRPr="006A20D9">
                                <w:rPr>
                                  <w:rFonts w:ascii="Trebuchet MS" w:hAnsi="Trebuchet MS"/>
                                  <w:bCs/>
                                  <w:i/>
                                  <w:iCs/>
                                  <w:sz w:val="14"/>
                                  <w:szCs w:val="14"/>
                                </w:rPr>
                                <w:t>(e.g. by harmonizing and sharing data, forecasting and early warning systems, modelling, climate proofing).</w:t>
                              </w:r>
                            </w:p>
                            <w:p w14:paraId="1383CED6" w14:textId="77777777" w:rsidR="001626B3" w:rsidRPr="006A20D9" w:rsidRDefault="001626B3" w:rsidP="00321780">
                              <w:pPr>
                                <w:spacing w:after="0" w:line="240" w:lineRule="auto"/>
                                <w:rPr>
                                  <w:rFonts w:ascii="Trebuchet MS" w:hAnsi="Trebuchet MS"/>
                                  <w:bCs/>
                                  <w:i/>
                                  <w:iCs/>
                                  <w:sz w:val="14"/>
                                  <w:szCs w:val="14"/>
                                </w:rPr>
                              </w:pPr>
                              <w:r w:rsidRPr="006A20D9">
                                <w:rPr>
                                  <w:rFonts w:ascii="Trebuchet MS" w:hAnsi="Trebuchet MS"/>
                                  <w:b/>
                                  <w:bCs/>
                                  <w:i/>
                                  <w:iCs/>
                                  <w:sz w:val="14"/>
                                  <w:szCs w:val="14"/>
                                </w:rPr>
                                <w:t>Field of Action 5</w:t>
                              </w:r>
                              <w:r w:rsidRPr="006A20D9">
                                <w:rPr>
                                  <w:rFonts w:ascii="Trebuchet MS" w:hAnsi="Trebuchet MS"/>
                                  <w:bCs/>
                                  <w:i/>
                                  <w:iCs/>
                                  <w:sz w:val="14"/>
                                  <w:szCs w:val="14"/>
                                </w:rPr>
                                <w:t xml:space="preserve"> - Development and implementation of green recovery actions, contributing to climate change adaptation in the Black Sea Basin area building on lessons learnt and best practices.</w:t>
                              </w:r>
                            </w:p>
                            <w:p w14:paraId="42A2B392" w14:textId="77777777" w:rsidR="001626B3" w:rsidRPr="006A20D9" w:rsidRDefault="001626B3" w:rsidP="00321780">
                              <w:pPr>
                                <w:spacing w:after="0" w:line="240" w:lineRule="auto"/>
                                <w:rPr>
                                  <w:rFonts w:ascii="Trebuchet MS" w:hAnsi="Trebuchet MS"/>
                                  <w:bCs/>
                                  <w:i/>
                                  <w:iCs/>
                                  <w:sz w:val="14"/>
                                  <w:szCs w:val="14"/>
                                </w:rPr>
                              </w:pPr>
                              <w:r w:rsidRPr="006A20D9">
                                <w:rPr>
                                  <w:rFonts w:ascii="Trebuchet MS" w:hAnsi="Trebuchet MS"/>
                                  <w:b/>
                                  <w:bCs/>
                                  <w:i/>
                                  <w:iCs/>
                                  <w:sz w:val="14"/>
                                  <w:szCs w:val="14"/>
                                </w:rPr>
                                <w:t xml:space="preserve">Indicative Activities: </w:t>
                              </w:r>
                            </w:p>
                            <w:p w14:paraId="76CFBAFB"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Joint pilot actions addressing the deforestation such as tree planting;</w:t>
                              </w:r>
                            </w:p>
                            <w:p w14:paraId="1A453250" w14:textId="27990773" w:rsidR="001626B3" w:rsidRPr="00321780" w:rsidRDefault="001626B3" w:rsidP="00321780">
                              <w:pPr>
                                <w:numPr>
                                  <w:ilvl w:val="0"/>
                                  <w:numId w:val="15"/>
                                </w:numPr>
                                <w:spacing w:after="0" w:line="240" w:lineRule="auto"/>
                                <w:rPr>
                                  <w:rFonts w:ascii="Trebuchet MS" w:hAnsi="Trebuchet MS"/>
                                  <w:bCs/>
                                  <w:i/>
                                  <w:iCs/>
                                  <w:sz w:val="14"/>
                                  <w:szCs w:val="14"/>
                                </w:rPr>
                              </w:pPr>
                              <w:r w:rsidRPr="00321780">
                                <w:rPr>
                                  <w:rFonts w:ascii="Trebuchet MS" w:hAnsi="Trebuchet MS"/>
                                  <w:bCs/>
                                  <w:i/>
                                  <w:iCs/>
                                  <w:sz w:val="14"/>
                                  <w:szCs w:val="14"/>
                                </w:rPr>
                                <w:t>Joint pilot actions for restoration of green spaces in urban and coastal areas, in order to address climate change</w:t>
                              </w:r>
                              <w:r w:rsidR="00321780" w:rsidRPr="00321780">
                                <w:rPr>
                                  <w:rFonts w:ascii="Trebuchet MS" w:hAnsi="Trebuchet MS"/>
                                  <w:bCs/>
                                  <w:i/>
                                  <w:iCs/>
                                  <w:sz w:val="14"/>
                                  <w:szCs w:val="14"/>
                                </w:rPr>
                                <w:t>;</w:t>
                              </w:r>
                            </w:p>
                            <w:p w14:paraId="6BA7D5BE" w14:textId="58EC3D08" w:rsidR="001626B3" w:rsidRPr="00321780" w:rsidRDefault="001626B3" w:rsidP="00321780">
                              <w:pPr>
                                <w:numPr>
                                  <w:ilvl w:val="0"/>
                                  <w:numId w:val="15"/>
                                </w:numPr>
                                <w:spacing w:after="0" w:line="240" w:lineRule="auto"/>
                                <w:rPr>
                                  <w:rFonts w:ascii="Trebuchet MS" w:eastAsiaTheme="minorEastAsia" w:hAnsi="Trebuchet MS" w:cs="Times New Roman"/>
                                  <w:bCs/>
                                  <w:i/>
                                  <w:iCs/>
                                  <w:sz w:val="14"/>
                                  <w:szCs w:val="14"/>
                                  <w:lang w:eastAsia="en-GB"/>
                                </w:rPr>
                              </w:pPr>
                              <w:r w:rsidRPr="00321780">
                                <w:rPr>
                                  <w:rFonts w:ascii="Trebuchet MS" w:hAnsi="Trebuchet MS"/>
                                  <w:bCs/>
                                  <w:i/>
                                  <w:iCs/>
                                  <w:sz w:val="14"/>
                                  <w:szCs w:val="14"/>
                                </w:rPr>
                                <w:t>Actions for incorporating green recovery into long-term local and regional government strategies</w:t>
                              </w:r>
                              <w:r w:rsidR="00321780">
                                <w:rPr>
                                  <w:rFonts w:ascii="Trebuchet MS" w:hAnsi="Trebuchet MS"/>
                                  <w:bCs/>
                                  <w:i/>
                                  <w:iCs/>
                                  <w:sz w:val="14"/>
                                  <w:szCs w:val="14"/>
                                </w:rPr>
                                <w:t>;</w:t>
                              </w:r>
                            </w:p>
                            <w:p w14:paraId="20BFBA15" w14:textId="2BB9D623" w:rsidR="001626B3" w:rsidRPr="006A20D9" w:rsidRDefault="001626B3" w:rsidP="006443FA">
                              <w:pPr>
                                <w:numPr>
                                  <w:ilvl w:val="0"/>
                                  <w:numId w:val="15"/>
                                </w:numPr>
                                <w:spacing w:after="0" w:line="240" w:lineRule="auto"/>
                                <w:rPr>
                                  <w:rFonts w:ascii="Trebuchet MS" w:eastAsiaTheme="minorEastAsia" w:hAnsi="Trebuchet MS" w:cs="Times New Roman"/>
                                  <w:bCs/>
                                  <w:i/>
                                  <w:iCs/>
                                  <w:sz w:val="14"/>
                                  <w:szCs w:val="14"/>
                                  <w:lang w:eastAsia="en-GB"/>
                                </w:rPr>
                              </w:pPr>
                              <w:r w:rsidRPr="00321780">
                                <w:rPr>
                                  <w:rFonts w:ascii="Trebuchet MS" w:hAnsi="Trebuchet MS"/>
                                  <w:bCs/>
                                  <w:i/>
                                  <w:iCs/>
                                  <w:sz w:val="14"/>
                                  <w:szCs w:val="14"/>
                                </w:rPr>
                                <w:t>Joint pilot actions regarding regenerative agriculture and permaculture to address climate change</w:t>
                              </w:r>
                              <w:r w:rsidR="00321780" w:rsidRPr="00321780">
                                <w:rPr>
                                  <w:rFonts w:ascii="Trebuchet MS" w:hAnsi="Trebuchet MS"/>
                                  <w:bCs/>
                                  <w:i/>
                                  <w:iCs/>
                                  <w:sz w:val="14"/>
                                  <w:szCs w:val="14"/>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4927147" y="5431257"/>
                            <a:ext cx="4458392" cy="526160"/>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57E0030F" w14:textId="77777777" w:rsidR="001626B3" w:rsidRPr="001C655A" w:rsidRDefault="001626B3" w:rsidP="00321780">
                              <w:pPr>
                                <w:pStyle w:val="NormalWeb"/>
                                <w:spacing w:before="0" w:beforeAutospacing="0" w:after="0" w:afterAutospacing="0"/>
                                <w:rPr>
                                  <w:rFonts w:ascii="Trebuchet MS" w:eastAsia="Calibri" w:hAnsi="Trebuchet MS"/>
                                  <w:sz w:val="14"/>
                                  <w:szCs w:val="14"/>
                                </w:rPr>
                              </w:pPr>
                              <w:r w:rsidRPr="001C655A">
                                <w:rPr>
                                  <w:rFonts w:ascii="Trebuchet MS" w:eastAsia="Calibri" w:hAnsi="Trebuchet MS"/>
                                  <w:sz w:val="14"/>
                                  <w:szCs w:val="14"/>
                                </w:rPr>
                                <w:t xml:space="preserve">Common Result indicators: </w:t>
                              </w:r>
                            </w:p>
                            <w:p w14:paraId="47E23BAD" w14:textId="77777777" w:rsidR="001626B3" w:rsidRPr="001C655A" w:rsidRDefault="001626B3" w:rsidP="00321780">
                              <w:pPr>
                                <w:pStyle w:val="NormalWeb"/>
                                <w:spacing w:before="0" w:beforeAutospacing="0" w:after="0" w:afterAutospacing="0"/>
                                <w:rPr>
                                  <w:rFonts w:ascii="Trebuchet MS" w:eastAsia="Calibri" w:hAnsi="Trebuchet MS"/>
                                  <w:sz w:val="14"/>
                                  <w:szCs w:val="14"/>
                                </w:rPr>
                              </w:pPr>
                              <w:r w:rsidRPr="001C655A">
                                <w:rPr>
                                  <w:rFonts w:ascii="Trebuchet MS" w:eastAsia="Calibri" w:hAnsi="Trebuchet MS"/>
                                  <w:sz w:val="14"/>
                                  <w:szCs w:val="14"/>
                                </w:rPr>
                                <w:t>RCR 84 - Organisations cooperating across borders after project completion</w:t>
                              </w:r>
                            </w:p>
                            <w:p w14:paraId="4D1844E6" w14:textId="77777777" w:rsidR="001626B3" w:rsidRPr="001C655A" w:rsidRDefault="001626B3" w:rsidP="00321780">
                              <w:pPr>
                                <w:pStyle w:val="NormalWeb"/>
                                <w:spacing w:before="0" w:beforeAutospacing="0" w:after="0" w:afterAutospacing="0"/>
                                <w:rPr>
                                  <w:rFonts w:ascii="Trebuchet MS" w:eastAsia="Calibri" w:hAnsi="Trebuchet MS"/>
                                  <w:sz w:val="14"/>
                                  <w:szCs w:val="14"/>
                                </w:rPr>
                              </w:pPr>
                              <w:r w:rsidRPr="001C655A">
                                <w:rPr>
                                  <w:rFonts w:ascii="Trebuchet MS" w:eastAsia="Calibri" w:hAnsi="Trebuchet MS"/>
                                  <w:sz w:val="14"/>
                                  <w:szCs w:val="14"/>
                                </w:rPr>
                                <w:t>RCR 104 - Solutions taken up or up-scaled by organisations</w:t>
                              </w:r>
                            </w:p>
                            <w:p w14:paraId="3717F85B" w14:textId="77777777" w:rsidR="001626B3" w:rsidRDefault="001626B3" w:rsidP="001626B3">
                              <w:pPr>
                                <w:pStyle w:val="NormalWeb"/>
                                <w:spacing w:line="256" w:lineRule="auto"/>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Rounded Rectangle 22"/>
                        <wps:cNvSpPr/>
                        <wps:spPr>
                          <a:xfrm>
                            <a:off x="151128" y="6147917"/>
                            <a:ext cx="9234411" cy="395758"/>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5F2B6133" w14:textId="77777777" w:rsidR="001626B3" w:rsidRPr="001C655A" w:rsidRDefault="001626B3" w:rsidP="001626B3">
                              <w:pPr>
                                <w:pStyle w:val="NormalWeb"/>
                                <w:spacing w:line="256" w:lineRule="auto"/>
                                <w:rPr>
                                  <w:sz w:val="14"/>
                                  <w:szCs w:val="14"/>
                                </w:rPr>
                              </w:pPr>
                              <w:r w:rsidRPr="001C655A">
                                <w:rPr>
                                  <w:rFonts w:ascii="Trebuchet MS" w:eastAsia="Calibri" w:hAnsi="Trebuchet MS"/>
                                  <w:b/>
                                  <w:color w:val="000000" w:themeColor="text1"/>
                                  <w:sz w:val="14"/>
                                  <w:szCs w:val="14"/>
                                </w:rPr>
                                <w:t>Target groups:</w:t>
                              </w:r>
                              <w:r w:rsidRPr="001C655A">
                                <w:rPr>
                                  <w:rFonts w:ascii="Trebuchet MS" w:eastAsia="Calibri" w:hAnsi="Trebuchet MS"/>
                                  <w:color w:val="000000" w:themeColor="text1"/>
                                  <w:sz w:val="14"/>
                                  <w:szCs w:val="14"/>
                                </w:rPr>
                                <w:t> National, regional or local public authorities, higher education and research institutions, schools/education and training centres, national, regional or local development agencies, NGOs and citizen`s associations, business support organization, including chambers of commerce, networks and clusters, general public/citizens, other public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Rounded Rectangle 23"/>
                        <wps:cNvSpPr/>
                        <wps:spPr>
                          <a:xfrm>
                            <a:off x="151128" y="5447767"/>
                            <a:ext cx="4494362" cy="641328"/>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1AE9F6F4" w14:textId="77777777" w:rsidR="001626B3" w:rsidRPr="006A20D9" w:rsidRDefault="001626B3" w:rsidP="00321780">
                              <w:pPr>
                                <w:pStyle w:val="NormalWeb"/>
                                <w:spacing w:before="0" w:beforeAutospacing="0" w:after="0" w:afterAutospacing="0"/>
                                <w:rPr>
                                  <w:rFonts w:ascii="Trebuchet MS" w:eastAsia="Calibri" w:hAnsi="Trebuchet MS"/>
                                  <w:sz w:val="12"/>
                                  <w:szCs w:val="12"/>
                                </w:rPr>
                              </w:pPr>
                              <w:r w:rsidRPr="006A20D9">
                                <w:rPr>
                                  <w:rFonts w:ascii="Trebuchet MS" w:eastAsia="Calibri" w:hAnsi="Trebuchet MS"/>
                                  <w:sz w:val="12"/>
                                  <w:szCs w:val="12"/>
                                </w:rPr>
                                <w:t>Common Output indicators:</w:t>
                              </w:r>
                            </w:p>
                            <w:p w14:paraId="1CB3A5CA" w14:textId="77777777" w:rsidR="001626B3" w:rsidRDefault="001626B3" w:rsidP="00321780">
                              <w:pPr>
                                <w:pStyle w:val="NormalWeb"/>
                                <w:spacing w:before="0" w:beforeAutospacing="0" w:after="0" w:afterAutospacing="0"/>
                                <w:rPr>
                                  <w:rFonts w:ascii="Trebuchet MS" w:hAnsi="Trebuchet MS"/>
                                  <w:sz w:val="12"/>
                                  <w:szCs w:val="12"/>
                                </w:rPr>
                              </w:pPr>
                              <w:r w:rsidRPr="006A20D9">
                                <w:rPr>
                                  <w:rFonts w:ascii="Trebuchet MS" w:hAnsi="Trebuchet MS"/>
                                  <w:sz w:val="12"/>
                                  <w:szCs w:val="12"/>
                                </w:rPr>
                                <w:t>RCO 84 - Pilot actions developed jointly and implemented in projects</w:t>
                              </w:r>
                            </w:p>
                            <w:p w14:paraId="32EC043C" w14:textId="77777777" w:rsidR="001626B3" w:rsidRPr="006A20D9" w:rsidRDefault="001626B3" w:rsidP="00321780">
                              <w:pPr>
                                <w:pStyle w:val="NormalWeb"/>
                                <w:spacing w:before="0" w:beforeAutospacing="0" w:after="0" w:afterAutospacing="0"/>
                                <w:rPr>
                                  <w:rFonts w:ascii="Trebuchet MS" w:hAnsi="Trebuchet MS"/>
                                  <w:sz w:val="12"/>
                                  <w:szCs w:val="12"/>
                                </w:rPr>
                              </w:pPr>
                              <w:r>
                                <w:rPr>
                                  <w:rFonts w:ascii="Trebuchet MS" w:hAnsi="Trebuchet MS"/>
                                  <w:sz w:val="12"/>
                                  <w:szCs w:val="12"/>
                                </w:rPr>
                                <w:t>RCO 87 – Organisations cooperating across borders</w:t>
                              </w:r>
                            </w:p>
                            <w:p w14:paraId="5CB0AEBE" w14:textId="77777777" w:rsidR="00321780" w:rsidRDefault="001626B3" w:rsidP="00321780">
                              <w:pPr>
                                <w:pStyle w:val="NormalWeb"/>
                                <w:spacing w:before="0" w:beforeAutospacing="0" w:after="0" w:afterAutospacing="0"/>
                                <w:rPr>
                                  <w:rFonts w:ascii="Trebuchet MS" w:hAnsi="Trebuchet MS"/>
                                  <w:sz w:val="12"/>
                                  <w:szCs w:val="12"/>
                                </w:rPr>
                              </w:pPr>
                              <w:r w:rsidRPr="006A20D9">
                                <w:rPr>
                                  <w:rFonts w:ascii="Trebuchet MS" w:hAnsi="Trebuchet MS"/>
                                  <w:sz w:val="12"/>
                                  <w:szCs w:val="12"/>
                                </w:rPr>
                                <w:t>RCO 115  - Public events across borders jointly organised</w:t>
                              </w:r>
                            </w:p>
                            <w:p w14:paraId="64AC301F" w14:textId="3510B306" w:rsidR="001626B3" w:rsidRPr="006A20D9" w:rsidRDefault="00321780" w:rsidP="00321780">
                              <w:pPr>
                                <w:pStyle w:val="NormalWeb"/>
                                <w:spacing w:before="0" w:beforeAutospacing="0" w:after="0" w:afterAutospacing="0"/>
                                <w:rPr>
                                  <w:rFonts w:ascii="Trebuchet MS" w:hAnsi="Trebuchet MS"/>
                                  <w:sz w:val="12"/>
                                  <w:szCs w:val="12"/>
                                </w:rPr>
                              </w:pPr>
                              <w:r>
                                <w:rPr>
                                  <w:rFonts w:ascii="Trebuchet MS" w:hAnsi="Trebuchet MS"/>
                                  <w:sz w:val="12"/>
                                  <w:szCs w:val="12"/>
                                </w:rPr>
                                <w:t>R</w:t>
                              </w:r>
                              <w:r w:rsidR="001626B3" w:rsidRPr="006A20D9">
                                <w:rPr>
                                  <w:rFonts w:ascii="Trebuchet MS" w:hAnsi="Trebuchet MS"/>
                                  <w:sz w:val="12"/>
                                  <w:szCs w:val="12"/>
                                </w:rPr>
                                <w:t>CO 116 - Jointly developed solutions</w:t>
                              </w:r>
                            </w:p>
                            <w:p w14:paraId="3CBEF445" w14:textId="77777777" w:rsidR="001626B3" w:rsidRDefault="001626B3" w:rsidP="001626B3"/>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Rounded Rectangle 26"/>
                        <wps:cNvSpPr/>
                        <wps:spPr>
                          <a:xfrm>
                            <a:off x="87755" y="88724"/>
                            <a:ext cx="9297784" cy="300437"/>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1DA504BF" w14:textId="77777777" w:rsidR="001626B3" w:rsidRPr="00451F60" w:rsidRDefault="001626B3" w:rsidP="001626B3">
                              <w:pPr>
                                <w:pStyle w:val="NormalWeb"/>
                                <w:spacing w:line="254" w:lineRule="auto"/>
                                <w:jc w:val="center"/>
                                <w:rPr>
                                  <w:b/>
                                  <w:sz w:val="22"/>
                                  <w:szCs w:val="22"/>
                                </w:rPr>
                              </w:pPr>
                              <w:r w:rsidRPr="00451F60">
                                <w:rPr>
                                  <w:rFonts w:ascii="Trebuchet MS" w:eastAsia="Calibri" w:hAnsi="Trebuchet MS"/>
                                  <w:b/>
                                  <w:sz w:val="22"/>
                                  <w:szCs w:val="22"/>
                                  <w:lang w:val="ro-RO"/>
                                </w:rPr>
                                <w:t>Priority 2 – Clean and Green Region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Down Arrow 48"/>
                        <wps:cNvSpPr/>
                        <wps:spPr>
                          <a:xfrm>
                            <a:off x="4385363" y="395511"/>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9" name="Down Arrow 49"/>
                        <wps:cNvSpPr/>
                        <wps:spPr>
                          <a:xfrm>
                            <a:off x="4385363" y="893315"/>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1" name="Down Arrow 51"/>
                        <wps:cNvSpPr/>
                        <wps:spPr>
                          <a:xfrm>
                            <a:off x="4385363" y="1251052"/>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3" name="Down Arrow 53"/>
                        <wps:cNvSpPr/>
                        <wps:spPr>
                          <a:xfrm>
                            <a:off x="6481481" y="5985437"/>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Down Arrow 55"/>
                        <wps:cNvSpPr/>
                        <wps:spPr>
                          <a:xfrm rot="16200000">
                            <a:off x="4674242" y="5598754"/>
                            <a:ext cx="224155" cy="281658"/>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7" name="Down Arrow 57"/>
                        <wps:cNvSpPr/>
                        <wps:spPr>
                          <a:xfrm>
                            <a:off x="3316485" y="5283302"/>
                            <a:ext cx="224155" cy="164465"/>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2F2709E" id="Canvas 24" o:spid="_x0000_s1041" editas="canvas" style="width:761.7pt;height:511.1pt;mso-position-horizontal-relative:char;mso-position-vertical-relative:line" coordsize="96735,64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">
                <v:shape id="_x0000_s1042" type="#_x0000_t75" style="position:absolute;width:96735;height:64903;visibility:visible;mso-wrap-style:square">
                  <v:fill o:detectmouseclick="t"/>
                  <v:path o:connecttype="none"/>
                </v:shape>
                <v:roundrect id="Rounded Rectangle 18" o:spid="_x0000_s1043" style="position:absolute;left:1124;top:5606;width:92978;height:349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" fillcolor="#e2f0d9" strokecolor="#f2f2f2" strokeweight="1pt">
                  <v:stroke joinstyle="miter"/>
                  <v:textbox>
                    <w:txbxContent>
                      <w:p w14:paraId="11B43F8D" w14:textId="77777777" w:rsidR="001626B3" w:rsidRPr="00220E92" w:rsidRDefault="001626B3" w:rsidP="001626B3">
                        <w:pPr>
                          <w:pStyle w:val="NormalWeb"/>
                          <w:spacing w:line="256" w:lineRule="auto"/>
                          <w:jc w:val="both"/>
                          <w:rPr>
                            <w:sz w:val="16"/>
                            <w:szCs w:val="16"/>
                          </w:rPr>
                        </w:pPr>
                        <w:r w:rsidRPr="00220E92">
                          <w:rPr>
                            <w:rFonts w:ascii="Trebuchet MS" w:hAnsi="Trebuchet MS"/>
                            <w:b/>
                            <w:sz w:val="16"/>
                            <w:szCs w:val="16"/>
                            <w:lang w:val="ro-RO"/>
                          </w:rPr>
                          <w:t>Policy objective 2</w:t>
                        </w:r>
                        <w:r w:rsidRPr="00220E92">
                          <w:rPr>
                            <w:rFonts w:ascii="Trebuchet MS" w:hAnsi="Trebuchet MS"/>
                            <w:sz w:val="16"/>
                            <w:szCs w:val="16"/>
                            <w:lang w:val="ro-RO"/>
                          </w:rPr>
                          <w:t xml:space="preserve">: </w:t>
                        </w:r>
                        <w:r w:rsidRPr="00220E92">
                          <w:rPr>
                            <w:rFonts w:ascii="Trebuchet MS" w:hAnsi="Trebuchet MS"/>
                            <w:sz w:val="16"/>
                            <w:szCs w:val="16"/>
                          </w:rPr>
                          <w:t>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xbxContent>
                  </v:textbox>
                </v:roundrect>
                <v:roundrect id="Rounded Rectangle 19" o:spid="_x0000_s1044" style="position:absolute;left:877;top:10584;width:92978;height:22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" fillcolor="#e2f0d9" strokecolor="#f2f2f2" strokeweight="1pt">
                  <v:stroke joinstyle="miter"/>
                  <v:textbox>
                    <w:txbxContent>
                      <w:p w14:paraId="796D379B" w14:textId="77777777" w:rsidR="001626B3" w:rsidRPr="00220E92" w:rsidRDefault="001626B3" w:rsidP="001626B3">
                        <w:pPr>
                          <w:pStyle w:val="NormalWeb"/>
                          <w:spacing w:line="256" w:lineRule="auto"/>
                          <w:jc w:val="both"/>
                          <w:rPr>
                            <w:sz w:val="16"/>
                            <w:szCs w:val="16"/>
                            <w:lang w:val="ro-RO"/>
                          </w:rPr>
                        </w:pPr>
                        <w:r w:rsidRPr="00220E92">
                          <w:rPr>
                            <w:rFonts w:ascii="Trebuchet MS" w:eastAsia="Calibri" w:hAnsi="Trebuchet MS"/>
                            <w:b/>
                            <w:sz w:val="16"/>
                            <w:szCs w:val="16"/>
                            <w:lang w:val="ro-RO"/>
                          </w:rPr>
                          <w:t>Specific Objective 4:</w:t>
                        </w:r>
                        <w:r w:rsidRPr="00220E92">
                          <w:rPr>
                            <w:rFonts w:ascii="Trebuchet MS" w:eastAsia="Calibri" w:hAnsi="Trebuchet MS"/>
                            <w:sz w:val="16"/>
                            <w:szCs w:val="16"/>
                            <w:lang w:val="ro-RO"/>
                          </w:rPr>
                          <w:t xml:space="preserve"> </w:t>
                        </w:r>
                        <w:r w:rsidRPr="00220E92">
                          <w:rPr>
                            <w:rFonts w:ascii="Trebuchet MS" w:eastAsia="Calibri" w:hAnsi="Trebuchet MS"/>
                            <w:sz w:val="16"/>
                            <w:szCs w:val="16"/>
                          </w:rPr>
                          <w:t>Promoting climate change adaptation, and disaster risk prevention, resilience, taking into account eco-system based approaches</w:t>
                        </w:r>
                      </w:p>
                    </w:txbxContent>
                  </v:textbox>
                </v:roundrect>
                <v:roundrect id="Rounded Rectangle 20" o:spid="_x0000_s1045" style="position:absolute;left:14;top:14076;width:96379;height:392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" fillcolor="#e2f0d9" strokecolor="#f2f2f2" strokeweight="1pt">
                  <v:stroke joinstyle="miter"/>
                  <v:textbox>
                    <w:txbxContent>
                      <w:p w14:paraId="5774C907" w14:textId="77777777" w:rsidR="001626B3" w:rsidRPr="006A20D9" w:rsidRDefault="001626B3" w:rsidP="00321780">
                        <w:pPr>
                          <w:pStyle w:val="NormalWeb"/>
                          <w:spacing w:before="0" w:beforeAutospacing="0" w:after="0" w:afterAutospacing="0"/>
                          <w:jc w:val="both"/>
                          <w:rPr>
                            <w:rFonts w:ascii="Trebuchet MS" w:eastAsia="Calibri" w:hAnsi="Trebuchet MS"/>
                            <w:b/>
                            <w:color w:val="000000" w:themeColor="text1"/>
                            <w:sz w:val="14"/>
                            <w:szCs w:val="14"/>
                            <w:lang w:val="ro-RO"/>
                          </w:rPr>
                        </w:pPr>
                        <w:r w:rsidRPr="006A20D9">
                          <w:rPr>
                            <w:rFonts w:ascii="Trebuchet MS" w:eastAsia="Calibri" w:hAnsi="Trebuchet MS"/>
                            <w:b/>
                            <w:color w:val="000000" w:themeColor="text1"/>
                            <w:sz w:val="14"/>
                            <w:szCs w:val="14"/>
                            <w:lang w:val="ro-RO"/>
                          </w:rPr>
                          <w:t>Examples of indicative activities for each field of action:</w:t>
                        </w:r>
                      </w:p>
                      <w:p w14:paraId="3650F92B" w14:textId="77777777" w:rsidR="001626B3" w:rsidRPr="006A20D9" w:rsidRDefault="001626B3" w:rsidP="00321780">
                        <w:pPr>
                          <w:pStyle w:val="NormalWeb"/>
                          <w:spacing w:before="0" w:beforeAutospacing="0" w:after="0" w:afterAutospacing="0"/>
                          <w:rPr>
                            <w:rFonts w:ascii="Trebuchet MS" w:hAnsi="Trebuchet MS"/>
                            <w:bCs/>
                            <w:i/>
                            <w:iCs/>
                            <w:sz w:val="14"/>
                            <w:szCs w:val="14"/>
                          </w:rPr>
                        </w:pPr>
                        <w:r w:rsidRPr="006A20D9">
                          <w:rPr>
                            <w:rFonts w:ascii="Trebuchet MS" w:hAnsi="Trebuchet MS"/>
                            <w:bCs/>
                            <w:i/>
                            <w:iCs/>
                            <w:sz w:val="14"/>
                            <w:szCs w:val="14"/>
                            <w:lang w:val="en-US"/>
                          </w:rPr>
                          <w:t xml:space="preserve"> </w:t>
                        </w:r>
                        <w:r w:rsidRPr="006A20D9">
                          <w:rPr>
                            <w:rFonts w:ascii="Trebuchet MS" w:hAnsi="Trebuchet MS"/>
                            <w:b/>
                            <w:bCs/>
                            <w:i/>
                            <w:iCs/>
                            <w:sz w:val="14"/>
                            <w:szCs w:val="14"/>
                          </w:rPr>
                          <w:t xml:space="preserve">Field of Action 1 - </w:t>
                        </w:r>
                        <w:r w:rsidRPr="006A20D9">
                          <w:rPr>
                            <w:rFonts w:ascii="Trebuchet MS" w:hAnsi="Trebuchet MS"/>
                            <w:bCs/>
                            <w:i/>
                            <w:iCs/>
                            <w:sz w:val="14"/>
                            <w:szCs w:val="14"/>
                          </w:rPr>
                          <w:t>Promotion of innovation for improved tools for smart observing, monitoring and accurate environmental forecasting;</w:t>
                        </w:r>
                      </w:p>
                      <w:p w14:paraId="5B73C87A" w14:textId="77777777" w:rsidR="001626B3" w:rsidRPr="00290390" w:rsidRDefault="001626B3" w:rsidP="00321780">
                        <w:pPr>
                          <w:pStyle w:val="NormalWeb"/>
                          <w:spacing w:before="0" w:beforeAutospacing="0" w:after="0" w:afterAutospacing="0"/>
                          <w:rPr>
                            <w:rFonts w:ascii="Trebuchet MS" w:hAnsi="Trebuchet MS"/>
                            <w:b/>
                            <w:bCs/>
                            <w:i/>
                            <w:iCs/>
                            <w:sz w:val="14"/>
                            <w:szCs w:val="14"/>
                          </w:rPr>
                        </w:pPr>
                        <w:r w:rsidRPr="00290390">
                          <w:rPr>
                            <w:rFonts w:ascii="Trebuchet MS" w:hAnsi="Trebuchet MS"/>
                            <w:b/>
                            <w:bCs/>
                            <w:i/>
                            <w:iCs/>
                            <w:sz w:val="14"/>
                            <w:szCs w:val="14"/>
                          </w:rPr>
                          <w:t xml:space="preserve">Indicative Activities: </w:t>
                        </w:r>
                      </w:p>
                      <w:p w14:paraId="03DED2B5" w14:textId="77777777" w:rsidR="001626B3" w:rsidRPr="00290390" w:rsidRDefault="001626B3" w:rsidP="00321780">
                        <w:pPr>
                          <w:pStyle w:val="NormalWeb"/>
                          <w:numPr>
                            <w:ilvl w:val="0"/>
                            <w:numId w:val="15"/>
                          </w:numPr>
                          <w:spacing w:before="0" w:beforeAutospacing="0" w:after="0" w:afterAutospacing="0"/>
                          <w:rPr>
                            <w:rFonts w:ascii="Trebuchet MS" w:hAnsi="Trebuchet MS"/>
                            <w:bCs/>
                            <w:i/>
                            <w:iCs/>
                            <w:sz w:val="14"/>
                            <w:szCs w:val="14"/>
                          </w:rPr>
                        </w:pPr>
                        <w:r w:rsidRPr="00290390">
                          <w:rPr>
                            <w:rFonts w:ascii="Trebuchet MS" w:hAnsi="Trebuchet MS"/>
                            <w:bCs/>
                            <w:i/>
                            <w:iCs/>
                            <w:sz w:val="14"/>
                            <w:szCs w:val="14"/>
                          </w:rPr>
                          <w:t>Setting up focal points, joint procedures and tools for registering and transmitting harmonized regional environmental data in the Black Sea Basin;</w:t>
                        </w:r>
                      </w:p>
                      <w:p w14:paraId="164609D3" w14:textId="77777777" w:rsidR="001626B3" w:rsidRPr="00290390" w:rsidRDefault="001626B3" w:rsidP="00321780">
                        <w:pPr>
                          <w:pStyle w:val="NormalWeb"/>
                          <w:numPr>
                            <w:ilvl w:val="0"/>
                            <w:numId w:val="15"/>
                          </w:numPr>
                          <w:spacing w:before="0" w:beforeAutospacing="0" w:after="0" w:afterAutospacing="0"/>
                          <w:rPr>
                            <w:rFonts w:ascii="Trebuchet MS" w:hAnsi="Trebuchet MS"/>
                            <w:bCs/>
                            <w:i/>
                            <w:iCs/>
                            <w:sz w:val="14"/>
                            <w:szCs w:val="14"/>
                          </w:rPr>
                        </w:pPr>
                        <w:r w:rsidRPr="00290390">
                          <w:rPr>
                            <w:rFonts w:ascii="Trebuchet MS" w:hAnsi="Trebuchet MS"/>
                            <w:bCs/>
                            <w:i/>
                            <w:iCs/>
                            <w:sz w:val="14"/>
                            <w:szCs w:val="14"/>
                          </w:rPr>
                          <w:t>Develop new and/or improve and/or harmonise the existing common data collection, monitoring and modelling systems regarding environmental forecasting across Black Sea Basin, building on existing knowledge;</w:t>
                        </w:r>
                      </w:p>
                      <w:p w14:paraId="17F3B39B" w14:textId="01E8A2B2" w:rsidR="001626B3" w:rsidRPr="00290390" w:rsidRDefault="001626B3" w:rsidP="00321780">
                        <w:pPr>
                          <w:pStyle w:val="NormalWeb"/>
                          <w:numPr>
                            <w:ilvl w:val="0"/>
                            <w:numId w:val="15"/>
                          </w:numPr>
                          <w:spacing w:before="0" w:beforeAutospacing="0" w:after="0" w:afterAutospacing="0"/>
                          <w:rPr>
                            <w:rFonts w:ascii="Trebuchet MS" w:hAnsi="Trebuchet MS"/>
                            <w:bCs/>
                            <w:i/>
                            <w:iCs/>
                            <w:sz w:val="14"/>
                            <w:szCs w:val="14"/>
                          </w:rPr>
                        </w:pPr>
                        <w:r w:rsidRPr="00290390">
                          <w:rPr>
                            <w:rFonts w:ascii="Trebuchet MS" w:hAnsi="Trebuchet MS"/>
                            <w:bCs/>
                            <w:i/>
                            <w:iCs/>
                            <w:sz w:val="14"/>
                            <w:szCs w:val="14"/>
                          </w:rPr>
                          <w:t>Joint development of innovative tools, interoperable databases concerning environmental forecasting;</w:t>
                        </w:r>
                      </w:p>
                      <w:p w14:paraId="7B3DED83" w14:textId="77777777" w:rsidR="001626B3" w:rsidRPr="00290390" w:rsidRDefault="001626B3" w:rsidP="00321780">
                        <w:pPr>
                          <w:spacing w:after="0" w:line="240" w:lineRule="auto"/>
                          <w:rPr>
                            <w:rFonts w:ascii="Trebuchet MS" w:hAnsi="Trebuchet MS"/>
                            <w:bCs/>
                            <w:i/>
                            <w:iCs/>
                            <w:sz w:val="14"/>
                            <w:szCs w:val="14"/>
                          </w:rPr>
                        </w:pPr>
                        <w:r w:rsidRPr="00290390">
                          <w:rPr>
                            <w:rFonts w:ascii="Trebuchet MS" w:hAnsi="Trebuchet MS"/>
                            <w:b/>
                            <w:bCs/>
                            <w:i/>
                            <w:iCs/>
                            <w:sz w:val="14"/>
                            <w:szCs w:val="14"/>
                          </w:rPr>
                          <w:t>Field of Action 2</w:t>
                        </w:r>
                        <w:r w:rsidRPr="00290390">
                          <w:rPr>
                            <w:rFonts w:ascii="Trebuchet MS" w:hAnsi="Trebuchet MS"/>
                            <w:bCs/>
                            <w:i/>
                            <w:iCs/>
                            <w:sz w:val="14"/>
                            <w:szCs w:val="14"/>
                          </w:rPr>
                          <w:t xml:space="preserve"> - Measures to prevent and mitigate the impacts of climate change on the Black Sea region, including on water quality and quantity;</w:t>
                        </w:r>
                      </w:p>
                      <w:p w14:paraId="11CDC13D" w14:textId="77777777" w:rsidR="001626B3" w:rsidRPr="00290390" w:rsidRDefault="001626B3" w:rsidP="00321780">
                        <w:pPr>
                          <w:spacing w:after="0" w:line="240" w:lineRule="auto"/>
                          <w:rPr>
                            <w:rFonts w:ascii="Trebuchet MS" w:hAnsi="Trebuchet MS"/>
                            <w:b/>
                            <w:bCs/>
                            <w:i/>
                            <w:iCs/>
                            <w:sz w:val="14"/>
                            <w:szCs w:val="14"/>
                          </w:rPr>
                        </w:pPr>
                        <w:r w:rsidRPr="00290390">
                          <w:rPr>
                            <w:rFonts w:ascii="Trebuchet MS" w:hAnsi="Trebuchet MS"/>
                            <w:b/>
                            <w:bCs/>
                            <w:i/>
                            <w:iCs/>
                            <w:sz w:val="14"/>
                            <w:szCs w:val="14"/>
                          </w:rPr>
                          <w:t xml:space="preserve">Indicative Activities: </w:t>
                        </w:r>
                      </w:p>
                      <w:p w14:paraId="1D7B0460" w14:textId="77777777" w:rsidR="001626B3" w:rsidRPr="00290390" w:rsidRDefault="001626B3" w:rsidP="00321780">
                        <w:pPr>
                          <w:numPr>
                            <w:ilvl w:val="0"/>
                            <w:numId w:val="15"/>
                          </w:numPr>
                          <w:spacing w:after="0" w:line="240" w:lineRule="auto"/>
                          <w:rPr>
                            <w:rFonts w:ascii="Trebuchet MS" w:hAnsi="Trebuchet MS"/>
                            <w:bCs/>
                            <w:i/>
                            <w:iCs/>
                            <w:sz w:val="14"/>
                            <w:szCs w:val="14"/>
                          </w:rPr>
                        </w:pPr>
                        <w:r w:rsidRPr="00290390">
                          <w:rPr>
                            <w:rFonts w:ascii="Trebuchet MS" w:hAnsi="Trebuchet MS"/>
                            <w:bCs/>
                            <w:i/>
                            <w:iCs/>
                            <w:sz w:val="14"/>
                            <w:szCs w:val="14"/>
                          </w:rPr>
                          <w:t>Sharing of experience and testing in the Black Sea Basin area good practice climate-adaptation solutions applied at EU level;</w:t>
                        </w:r>
                      </w:p>
                      <w:p w14:paraId="136387BB"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290390">
                          <w:rPr>
                            <w:rFonts w:ascii="Trebuchet MS" w:hAnsi="Trebuchet MS"/>
                            <w:bCs/>
                            <w:i/>
                            <w:iCs/>
                            <w:sz w:val="14"/>
                            <w:szCs w:val="14"/>
                          </w:rPr>
                          <w:t>Joint pilot actions for increasing awareness and information of local and regional policy makers about the implications of climate</w:t>
                        </w:r>
                        <w:r w:rsidRPr="006A20D9">
                          <w:rPr>
                            <w:rFonts w:ascii="Trebuchet MS" w:hAnsi="Trebuchet MS"/>
                            <w:bCs/>
                            <w:i/>
                            <w:iCs/>
                            <w:sz w:val="14"/>
                            <w:szCs w:val="14"/>
                          </w:rPr>
                          <w:t xml:space="preserve"> change, in order to foster a better understanding and integration of climate change concerns into policy design and implementation;</w:t>
                        </w:r>
                      </w:p>
                      <w:p w14:paraId="6C5AD4E4"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 xml:space="preserve">Joint pilot actions for increasing the capacity of local and /or regional authorities to enforce and apply relevant legislation with the view to prevent and timely mitigate possible negative impacts on water quality in the BSB region; </w:t>
                        </w:r>
                      </w:p>
                      <w:p w14:paraId="73A6255D"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 xml:space="preserve">Joint pilot actions for integrating climate change aspects into water management strategies on local, regional and transnational level (considering </w:t>
                        </w:r>
                        <w:proofErr w:type="gramStart"/>
                        <w:r w:rsidRPr="006A20D9">
                          <w:rPr>
                            <w:rFonts w:ascii="Trebuchet MS" w:hAnsi="Trebuchet MS"/>
                            <w:bCs/>
                            <w:i/>
                            <w:iCs/>
                            <w:sz w:val="14"/>
                            <w:szCs w:val="14"/>
                          </w:rPr>
                          <w:t>e.g.</w:t>
                        </w:r>
                        <w:proofErr w:type="gramEnd"/>
                        <w:r w:rsidRPr="006A20D9">
                          <w:rPr>
                            <w:rFonts w:ascii="Trebuchet MS" w:hAnsi="Trebuchet MS"/>
                            <w:bCs/>
                            <w:i/>
                            <w:iCs/>
                            <w:sz w:val="14"/>
                            <w:szCs w:val="14"/>
                          </w:rPr>
                          <w:t xml:space="preserve"> water quality, flooding, rainwater management and water retention, water reuse opportunities, water scarcity, drinking water supply including smart water pricing, ground water quality and quantity, forecasting).</w:t>
                        </w:r>
                      </w:p>
                      <w:p w14:paraId="47F44869" w14:textId="77777777" w:rsidR="001626B3" w:rsidRPr="006A20D9" w:rsidRDefault="001626B3" w:rsidP="00321780">
                        <w:pPr>
                          <w:spacing w:after="0" w:line="240" w:lineRule="auto"/>
                          <w:rPr>
                            <w:rFonts w:ascii="Trebuchet MS" w:hAnsi="Trebuchet MS"/>
                            <w:bCs/>
                            <w:i/>
                            <w:iCs/>
                            <w:sz w:val="14"/>
                            <w:szCs w:val="14"/>
                          </w:rPr>
                        </w:pPr>
                        <w:r w:rsidRPr="006A20D9">
                          <w:rPr>
                            <w:rFonts w:ascii="Trebuchet MS" w:hAnsi="Trebuchet MS"/>
                            <w:b/>
                            <w:bCs/>
                            <w:i/>
                            <w:iCs/>
                            <w:sz w:val="14"/>
                            <w:szCs w:val="14"/>
                          </w:rPr>
                          <w:t>Field of Action 3</w:t>
                        </w:r>
                        <w:r w:rsidRPr="006A20D9">
                          <w:rPr>
                            <w:rFonts w:ascii="Trebuchet MS" w:hAnsi="Trebuchet MS"/>
                            <w:bCs/>
                            <w:i/>
                            <w:iCs/>
                            <w:sz w:val="14"/>
                            <w:szCs w:val="14"/>
                          </w:rPr>
                          <w:t xml:space="preserve"> - Addressing environmental hazards: coastal erosion, landslides, sea level rise, extreme events, non-indigenous species (NIS), invasive alien species (IAS), flooding, and drought in connection with climate change;</w:t>
                        </w:r>
                      </w:p>
                      <w:p w14:paraId="018AC614" w14:textId="77777777" w:rsidR="001626B3" w:rsidRPr="006A20D9" w:rsidRDefault="001626B3" w:rsidP="00321780">
                        <w:pPr>
                          <w:spacing w:after="0" w:line="240" w:lineRule="auto"/>
                          <w:rPr>
                            <w:rFonts w:ascii="Trebuchet MS" w:hAnsi="Trebuchet MS"/>
                            <w:b/>
                            <w:bCs/>
                            <w:i/>
                            <w:iCs/>
                            <w:sz w:val="14"/>
                            <w:szCs w:val="14"/>
                          </w:rPr>
                        </w:pPr>
                        <w:r w:rsidRPr="006A20D9">
                          <w:rPr>
                            <w:rFonts w:ascii="Trebuchet MS" w:hAnsi="Trebuchet MS"/>
                            <w:b/>
                            <w:bCs/>
                            <w:i/>
                            <w:iCs/>
                            <w:sz w:val="14"/>
                            <w:szCs w:val="14"/>
                          </w:rPr>
                          <w:t xml:space="preserve">Indicative Activities: </w:t>
                        </w:r>
                      </w:p>
                      <w:p w14:paraId="43DDB040"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Joint pilot projects (including small</w:t>
                        </w:r>
                        <w:r>
                          <w:rPr>
                            <w:rFonts w:ascii="Trebuchet MS" w:hAnsi="Trebuchet MS"/>
                            <w:bCs/>
                            <w:i/>
                            <w:iCs/>
                            <w:sz w:val="14"/>
                            <w:szCs w:val="14"/>
                          </w:rPr>
                          <w:t>-</w:t>
                        </w:r>
                        <w:r w:rsidRPr="006A20D9">
                          <w:rPr>
                            <w:rFonts w:ascii="Trebuchet MS" w:hAnsi="Trebuchet MS"/>
                            <w:bCs/>
                            <w:i/>
                            <w:iCs/>
                            <w:sz w:val="14"/>
                            <w:szCs w:val="14"/>
                          </w:rPr>
                          <w:t>scale green infrastructure</w:t>
                        </w:r>
                        <w:r w:rsidRPr="006A20D9">
                          <w:rPr>
                            <w:rFonts w:ascii="Times New Roman" w:hAnsi="Times New Roman" w:cs="Times New Roman"/>
                            <w:sz w:val="14"/>
                            <w:szCs w:val="14"/>
                          </w:rPr>
                          <w:t xml:space="preserve"> </w:t>
                        </w:r>
                        <w:r w:rsidRPr="006A20D9">
                          <w:rPr>
                            <w:rFonts w:ascii="Trebuchet MS" w:hAnsi="Trebuchet MS"/>
                            <w:bCs/>
                            <w:i/>
                            <w:iCs/>
                            <w:sz w:val="14"/>
                            <w:szCs w:val="14"/>
                          </w:rPr>
                          <w:t xml:space="preserve">and nature-based solutions) addressing coastal erosion, flooding, droughts, wildfires, landslides; </w:t>
                        </w:r>
                      </w:p>
                      <w:p w14:paraId="2ABF6FED"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Developing joint solutions and pilot actions for different types of environmental hazards in affected and exposed regions in the Black Sea area;</w:t>
                        </w:r>
                      </w:p>
                      <w:p w14:paraId="0D35B2E3" w14:textId="77777777" w:rsidR="001626B3" w:rsidRPr="006A20D9" w:rsidRDefault="001626B3" w:rsidP="00321780">
                        <w:pPr>
                          <w:spacing w:after="0" w:line="240" w:lineRule="auto"/>
                          <w:rPr>
                            <w:rFonts w:ascii="Trebuchet MS" w:hAnsi="Trebuchet MS"/>
                            <w:bCs/>
                            <w:i/>
                            <w:iCs/>
                            <w:sz w:val="14"/>
                            <w:szCs w:val="14"/>
                          </w:rPr>
                        </w:pPr>
                        <w:r w:rsidRPr="006A20D9">
                          <w:rPr>
                            <w:rFonts w:ascii="Trebuchet MS" w:hAnsi="Trebuchet MS"/>
                            <w:b/>
                            <w:bCs/>
                            <w:i/>
                            <w:iCs/>
                            <w:sz w:val="14"/>
                            <w:szCs w:val="14"/>
                          </w:rPr>
                          <w:t>Field of Action 4</w:t>
                        </w:r>
                        <w:r w:rsidRPr="006A20D9">
                          <w:rPr>
                            <w:rFonts w:ascii="Trebuchet MS" w:hAnsi="Trebuchet MS"/>
                            <w:bCs/>
                            <w:i/>
                            <w:iCs/>
                            <w:sz w:val="14"/>
                            <w:szCs w:val="14"/>
                          </w:rPr>
                          <w:t xml:space="preserve"> - Development and improvement of mechanisms of monitoring and early warning for natural or/and man-made disasters.</w:t>
                        </w:r>
                      </w:p>
                      <w:p w14:paraId="601C757F" w14:textId="77777777" w:rsidR="001626B3" w:rsidRPr="006A20D9" w:rsidRDefault="001626B3" w:rsidP="00321780">
                        <w:pPr>
                          <w:spacing w:after="0" w:line="240" w:lineRule="auto"/>
                          <w:rPr>
                            <w:rFonts w:ascii="Trebuchet MS" w:hAnsi="Trebuchet MS"/>
                            <w:b/>
                            <w:bCs/>
                            <w:i/>
                            <w:iCs/>
                            <w:sz w:val="14"/>
                            <w:szCs w:val="14"/>
                          </w:rPr>
                        </w:pPr>
                        <w:r w:rsidRPr="006A20D9">
                          <w:rPr>
                            <w:rFonts w:ascii="Trebuchet MS" w:hAnsi="Trebuchet MS"/>
                            <w:b/>
                            <w:bCs/>
                            <w:i/>
                            <w:iCs/>
                            <w:sz w:val="14"/>
                            <w:szCs w:val="14"/>
                          </w:rPr>
                          <w:t xml:space="preserve">Indicative Activities: </w:t>
                        </w:r>
                      </w:p>
                      <w:p w14:paraId="3ED46A78"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Small-scale investments in mobile water quality monitoring units in the proximity of the previously identified hotspots with the purpose of early warning and immediate remedial action;</w:t>
                        </w:r>
                      </w:p>
                      <w:p w14:paraId="7605558E" w14:textId="142674D3"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Development of joint innovative applications for general public for early warning regarding natural or/and man-made disasters</w:t>
                        </w:r>
                        <w:r w:rsidR="00321780">
                          <w:rPr>
                            <w:rFonts w:ascii="Trebuchet MS" w:hAnsi="Trebuchet MS"/>
                            <w:bCs/>
                            <w:i/>
                            <w:iCs/>
                            <w:sz w:val="14"/>
                            <w:szCs w:val="14"/>
                          </w:rPr>
                          <w:t>;</w:t>
                        </w:r>
                      </w:p>
                      <w:p w14:paraId="45B0323B"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Joint pilot actions for improving the coordination among relevant cross-border stakeholders to manage natural or/and man-made disasters</w:t>
                        </w:r>
                        <w:r w:rsidRPr="006A20D9" w:rsidDel="00A75763">
                          <w:rPr>
                            <w:rFonts w:ascii="Trebuchet MS" w:hAnsi="Trebuchet MS"/>
                            <w:bCs/>
                            <w:i/>
                            <w:iCs/>
                            <w:sz w:val="14"/>
                            <w:szCs w:val="14"/>
                          </w:rPr>
                          <w:t xml:space="preserve"> </w:t>
                        </w:r>
                        <w:r w:rsidRPr="006A20D9">
                          <w:rPr>
                            <w:rFonts w:ascii="Trebuchet MS" w:hAnsi="Trebuchet MS"/>
                            <w:bCs/>
                            <w:i/>
                            <w:iCs/>
                            <w:sz w:val="14"/>
                            <w:szCs w:val="14"/>
                          </w:rPr>
                          <w:t>(</w:t>
                        </w:r>
                        <w:proofErr w:type="gramStart"/>
                        <w:r w:rsidRPr="006A20D9">
                          <w:rPr>
                            <w:rFonts w:ascii="Trebuchet MS" w:hAnsi="Trebuchet MS"/>
                            <w:bCs/>
                            <w:i/>
                            <w:iCs/>
                            <w:sz w:val="14"/>
                            <w:szCs w:val="14"/>
                          </w:rPr>
                          <w:t>e.g.</w:t>
                        </w:r>
                        <w:proofErr w:type="gramEnd"/>
                        <w:r w:rsidRPr="006A20D9">
                          <w:rPr>
                            <w:rFonts w:ascii="Trebuchet MS" w:hAnsi="Trebuchet MS"/>
                            <w:bCs/>
                            <w:i/>
                            <w:iCs/>
                            <w:sz w:val="14"/>
                            <w:szCs w:val="14"/>
                          </w:rPr>
                          <w:t xml:space="preserve"> by harmonizing and sharing data, forecasting and early warning systems, modelling, climate proofing).</w:t>
                        </w:r>
                      </w:p>
                      <w:p w14:paraId="1383CED6" w14:textId="77777777" w:rsidR="001626B3" w:rsidRPr="006A20D9" w:rsidRDefault="001626B3" w:rsidP="00321780">
                        <w:pPr>
                          <w:spacing w:after="0" w:line="240" w:lineRule="auto"/>
                          <w:rPr>
                            <w:rFonts w:ascii="Trebuchet MS" w:hAnsi="Trebuchet MS"/>
                            <w:bCs/>
                            <w:i/>
                            <w:iCs/>
                            <w:sz w:val="14"/>
                            <w:szCs w:val="14"/>
                          </w:rPr>
                        </w:pPr>
                        <w:r w:rsidRPr="006A20D9">
                          <w:rPr>
                            <w:rFonts w:ascii="Trebuchet MS" w:hAnsi="Trebuchet MS"/>
                            <w:b/>
                            <w:bCs/>
                            <w:i/>
                            <w:iCs/>
                            <w:sz w:val="14"/>
                            <w:szCs w:val="14"/>
                          </w:rPr>
                          <w:t>Field of Action 5</w:t>
                        </w:r>
                        <w:r w:rsidRPr="006A20D9">
                          <w:rPr>
                            <w:rFonts w:ascii="Trebuchet MS" w:hAnsi="Trebuchet MS"/>
                            <w:bCs/>
                            <w:i/>
                            <w:iCs/>
                            <w:sz w:val="14"/>
                            <w:szCs w:val="14"/>
                          </w:rPr>
                          <w:t xml:space="preserve"> - Development and implementation of green recovery actions, contributing to climate change adaptation in the Black Sea Basin area building on lessons learnt and best practices.</w:t>
                        </w:r>
                      </w:p>
                      <w:p w14:paraId="42A2B392" w14:textId="77777777" w:rsidR="001626B3" w:rsidRPr="006A20D9" w:rsidRDefault="001626B3" w:rsidP="00321780">
                        <w:pPr>
                          <w:spacing w:after="0" w:line="240" w:lineRule="auto"/>
                          <w:rPr>
                            <w:rFonts w:ascii="Trebuchet MS" w:hAnsi="Trebuchet MS"/>
                            <w:bCs/>
                            <w:i/>
                            <w:iCs/>
                            <w:sz w:val="14"/>
                            <w:szCs w:val="14"/>
                          </w:rPr>
                        </w:pPr>
                        <w:r w:rsidRPr="006A20D9">
                          <w:rPr>
                            <w:rFonts w:ascii="Trebuchet MS" w:hAnsi="Trebuchet MS"/>
                            <w:b/>
                            <w:bCs/>
                            <w:i/>
                            <w:iCs/>
                            <w:sz w:val="14"/>
                            <w:szCs w:val="14"/>
                          </w:rPr>
                          <w:t xml:space="preserve">Indicative Activities: </w:t>
                        </w:r>
                      </w:p>
                      <w:p w14:paraId="76CFBAFB" w14:textId="77777777" w:rsidR="001626B3" w:rsidRPr="006A20D9" w:rsidRDefault="001626B3" w:rsidP="00321780">
                        <w:pPr>
                          <w:numPr>
                            <w:ilvl w:val="0"/>
                            <w:numId w:val="15"/>
                          </w:numPr>
                          <w:spacing w:after="0" w:line="240" w:lineRule="auto"/>
                          <w:rPr>
                            <w:rFonts w:ascii="Trebuchet MS" w:hAnsi="Trebuchet MS"/>
                            <w:bCs/>
                            <w:i/>
                            <w:iCs/>
                            <w:sz w:val="14"/>
                            <w:szCs w:val="14"/>
                          </w:rPr>
                        </w:pPr>
                        <w:r w:rsidRPr="006A20D9">
                          <w:rPr>
                            <w:rFonts w:ascii="Trebuchet MS" w:hAnsi="Trebuchet MS"/>
                            <w:bCs/>
                            <w:i/>
                            <w:iCs/>
                            <w:sz w:val="14"/>
                            <w:szCs w:val="14"/>
                          </w:rPr>
                          <w:t>Joint pilot actions addressing the deforestation such as tree planting;</w:t>
                        </w:r>
                      </w:p>
                      <w:p w14:paraId="1A453250" w14:textId="27990773" w:rsidR="001626B3" w:rsidRPr="00321780" w:rsidRDefault="001626B3" w:rsidP="00321780">
                        <w:pPr>
                          <w:numPr>
                            <w:ilvl w:val="0"/>
                            <w:numId w:val="15"/>
                          </w:numPr>
                          <w:spacing w:after="0" w:line="240" w:lineRule="auto"/>
                          <w:rPr>
                            <w:rFonts w:ascii="Trebuchet MS" w:hAnsi="Trebuchet MS"/>
                            <w:bCs/>
                            <w:i/>
                            <w:iCs/>
                            <w:sz w:val="14"/>
                            <w:szCs w:val="14"/>
                          </w:rPr>
                        </w:pPr>
                        <w:r w:rsidRPr="00321780">
                          <w:rPr>
                            <w:rFonts w:ascii="Trebuchet MS" w:hAnsi="Trebuchet MS"/>
                            <w:bCs/>
                            <w:i/>
                            <w:iCs/>
                            <w:sz w:val="14"/>
                            <w:szCs w:val="14"/>
                          </w:rPr>
                          <w:t>Joint pilot actions for restoration of green spaces in urban and coastal areas, in order to address climate change</w:t>
                        </w:r>
                        <w:r w:rsidR="00321780" w:rsidRPr="00321780">
                          <w:rPr>
                            <w:rFonts w:ascii="Trebuchet MS" w:hAnsi="Trebuchet MS"/>
                            <w:bCs/>
                            <w:i/>
                            <w:iCs/>
                            <w:sz w:val="14"/>
                            <w:szCs w:val="14"/>
                          </w:rPr>
                          <w:t>;</w:t>
                        </w:r>
                      </w:p>
                      <w:p w14:paraId="6BA7D5BE" w14:textId="58EC3D08" w:rsidR="001626B3" w:rsidRPr="00321780" w:rsidRDefault="001626B3" w:rsidP="00321780">
                        <w:pPr>
                          <w:numPr>
                            <w:ilvl w:val="0"/>
                            <w:numId w:val="15"/>
                          </w:numPr>
                          <w:spacing w:after="0" w:line="240" w:lineRule="auto"/>
                          <w:rPr>
                            <w:rFonts w:ascii="Trebuchet MS" w:eastAsiaTheme="minorEastAsia" w:hAnsi="Trebuchet MS" w:cs="Times New Roman"/>
                            <w:bCs/>
                            <w:i/>
                            <w:iCs/>
                            <w:sz w:val="14"/>
                            <w:szCs w:val="14"/>
                            <w:lang w:eastAsia="en-GB"/>
                          </w:rPr>
                        </w:pPr>
                        <w:r w:rsidRPr="00321780">
                          <w:rPr>
                            <w:rFonts w:ascii="Trebuchet MS" w:hAnsi="Trebuchet MS"/>
                            <w:bCs/>
                            <w:i/>
                            <w:iCs/>
                            <w:sz w:val="14"/>
                            <w:szCs w:val="14"/>
                          </w:rPr>
                          <w:t>Actions for incorporating green recovery into long-term local and regional government strategies</w:t>
                        </w:r>
                        <w:r w:rsidR="00321780">
                          <w:rPr>
                            <w:rFonts w:ascii="Trebuchet MS" w:hAnsi="Trebuchet MS"/>
                            <w:bCs/>
                            <w:i/>
                            <w:iCs/>
                            <w:sz w:val="14"/>
                            <w:szCs w:val="14"/>
                          </w:rPr>
                          <w:t>;</w:t>
                        </w:r>
                      </w:p>
                      <w:p w14:paraId="20BFBA15" w14:textId="2BB9D623" w:rsidR="001626B3" w:rsidRPr="006A20D9" w:rsidRDefault="001626B3" w:rsidP="006443FA">
                        <w:pPr>
                          <w:numPr>
                            <w:ilvl w:val="0"/>
                            <w:numId w:val="15"/>
                          </w:numPr>
                          <w:spacing w:after="0" w:line="240" w:lineRule="auto"/>
                          <w:rPr>
                            <w:rFonts w:ascii="Trebuchet MS" w:eastAsiaTheme="minorEastAsia" w:hAnsi="Trebuchet MS" w:cs="Times New Roman"/>
                            <w:bCs/>
                            <w:i/>
                            <w:iCs/>
                            <w:sz w:val="14"/>
                            <w:szCs w:val="14"/>
                            <w:lang w:eastAsia="en-GB"/>
                          </w:rPr>
                        </w:pPr>
                        <w:r w:rsidRPr="00321780">
                          <w:rPr>
                            <w:rFonts w:ascii="Trebuchet MS" w:hAnsi="Trebuchet MS"/>
                            <w:bCs/>
                            <w:i/>
                            <w:iCs/>
                            <w:sz w:val="14"/>
                            <w:szCs w:val="14"/>
                          </w:rPr>
                          <w:t>Joint pilot actions regarding regenerative agriculture and permaculture to address climate change</w:t>
                        </w:r>
                        <w:r w:rsidR="00321780" w:rsidRPr="00321780">
                          <w:rPr>
                            <w:rFonts w:ascii="Trebuchet MS" w:hAnsi="Trebuchet MS"/>
                            <w:bCs/>
                            <w:i/>
                            <w:iCs/>
                            <w:sz w:val="14"/>
                            <w:szCs w:val="14"/>
                          </w:rPr>
                          <w:t>.</w:t>
                        </w:r>
                      </w:p>
                    </w:txbxContent>
                  </v:textbox>
                </v:roundrect>
                <v:roundrect id="Rounded Rectangle 21" o:spid="_x0000_s1046" style="position:absolute;left:49271;top:54312;width:44584;height:52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" fillcolor="#e2f0d9" strokecolor="#f2f2f2" strokeweight="1pt">
                  <v:stroke joinstyle="miter"/>
                  <v:textbox>
                    <w:txbxContent>
                      <w:p w14:paraId="57E0030F" w14:textId="77777777" w:rsidR="001626B3" w:rsidRPr="001C655A" w:rsidRDefault="001626B3" w:rsidP="00321780">
                        <w:pPr>
                          <w:pStyle w:val="NormalWeb"/>
                          <w:spacing w:before="0" w:beforeAutospacing="0" w:after="0" w:afterAutospacing="0"/>
                          <w:rPr>
                            <w:rFonts w:ascii="Trebuchet MS" w:eastAsia="Calibri" w:hAnsi="Trebuchet MS"/>
                            <w:sz w:val="14"/>
                            <w:szCs w:val="14"/>
                          </w:rPr>
                        </w:pPr>
                        <w:r w:rsidRPr="001C655A">
                          <w:rPr>
                            <w:rFonts w:ascii="Trebuchet MS" w:eastAsia="Calibri" w:hAnsi="Trebuchet MS"/>
                            <w:sz w:val="14"/>
                            <w:szCs w:val="14"/>
                          </w:rPr>
                          <w:t xml:space="preserve">Common Result indicators: </w:t>
                        </w:r>
                      </w:p>
                      <w:p w14:paraId="47E23BAD" w14:textId="77777777" w:rsidR="001626B3" w:rsidRPr="001C655A" w:rsidRDefault="001626B3" w:rsidP="00321780">
                        <w:pPr>
                          <w:pStyle w:val="NormalWeb"/>
                          <w:spacing w:before="0" w:beforeAutospacing="0" w:after="0" w:afterAutospacing="0"/>
                          <w:rPr>
                            <w:rFonts w:ascii="Trebuchet MS" w:eastAsia="Calibri" w:hAnsi="Trebuchet MS"/>
                            <w:sz w:val="14"/>
                            <w:szCs w:val="14"/>
                          </w:rPr>
                        </w:pPr>
                        <w:r w:rsidRPr="001C655A">
                          <w:rPr>
                            <w:rFonts w:ascii="Trebuchet MS" w:eastAsia="Calibri" w:hAnsi="Trebuchet MS"/>
                            <w:sz w:val="14"/>
                            <w:szCs w:val="14"/>
                          </w:rPr>
                          <w:t>RCR 84 - Organisations cooperating across borders after project completion</w:t>
                        </w:r>
                      </w:p>
                      <w:p w14:paraId="4D1844E6" w14:textId="77777777" w:rsidR="001626B3" w:rsidRPr="001C655A" w:rsidRDefault="001626B3" w:rsidP="00321780">
                        <w:pPr>
                          <w:pStyle w:val="NormalWeb"/>
                          <w:spacing w:before="0" w:beforeAutospacing="0" w:after="0" w:afterAutospacing="0"/>
                          <w:rPr>
                            <w:rFonts w:ascii="Trebuchet MS" w:eastAsia="Calibri" w:hAnsi="Trebuchet MS"/>
                            <w:sz w:val="14"/>
                            <w:szCs w:val="14"/>
                          </w:rPr>
                        </w:pPr>
                        <w:r w:rsidRPr="001C655A">
                          <w:rPr>
                            <w:rFonts w:ascii="Trebuchet MS" w:eastAsia="Calibri" w:hAnsi="Trebuchet MS"/>
                            <w:sz w:val="14"/>
                            <w:szCs w:val="14"/>
                          </w:rPr>
                          <w:t>RCR 104 - Solutions taken up or up-scaled by organisations</w:t>
                        </w:r>
                      </w:p>
                      <w:p w14:paraId="3717F85B" w14:textId="77777777" w:rsidR="001626B3" w:rsidRDefault="001626B3" w:rsidP="001626B3">
                        <w:pPr>
                          <w:pStyle w:val="NormalWeb"/>
                          <w:spacing w:line="256" w:lineRule="auto"/>
                          <w:jc w:val="center"/>
                        </w:pPr>
                      </w:p>
                    </w:txbxContent>
                  </v:textbox>
                </v:roundrect>
                <v:roundrect id="Rounded Rectangle 22" o:spid="_x0000_s1047" style="position:absolute;left:1511;top:61479;width:92344;height:3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" fillcolor="#e2f0d9" strokecolor="#f2f2f2" strokeweight="1pt">
                  <v:stroke joinstyle="miter"/>
                  <v:textbox>
                    <w:txbxContent>
                      <w:p w14:paraId="5F2B6133" w14:textId="77777777" w:rsidR="001626B3" w:rsidRPr="001C655A" w:rsidRDefault="001626B3" w:rsidP="001626B3">
                        <w:pPr>
                          <w:pStyle w:val="NormalWeb"/>
                          <w:spacing w:line="256" w:lineRule="auto"/>
                          <w:rPr>
                            <w:sz w:val="14"/>
                            <w:szCs w:val="14"/>
                          </w:rPr>
                        </w:pPr>
                        <w:r w:rsidRPr="001C655A">
                          <w:rPr>
                            <w:rFonts w:ascii="Trebuchet MS" w:eastAsia="Calibri" w:hAnsi="Trebuchet MS"/>
                            <w:b/>
                            <w:color w:val="000000" w:themeColor="text1"/>
                            <w:sz w:val="14"/>
                            <w:szCs w:val="14"/>
                          </w:rPr>
                          <w:t>Target groups:</w:t>
                        </w:r>
                        <w:r w:rsidRPr="001C655A">
                          <w:rPr>
                            <w:rFonts w:ascii="Trebuchet MS" w:eastAsia="Calibri" w:hAnsi="Trebuchet MS"/>
                            <w:color w:val="000000" w:themeColor="text1"/>
                            <w:sz w:val="14"/>
                            <w:szCs w:val="14"/>
                          </w:rPr>
                          <w:t> National, regional or local public authorities, higher education and research institutions, schools/education and training centres, national, regional or local development agencies, NGOs and citizen`s associations, business support organization, including chambers of commerce, networks and clusters, general public/citizens, other public organisations</w:t>
                        </w:r>
                      </w:p>
                    </w:txbxContent>
                  </v:textbox>
                </v:roundrect>
                <v:roundrect id="Rounded Rectangle 23" o:spid="_x0000_s1048" style="position:absolute;left:1511;top:54477;width:44943;height:64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" fillcolor="#e2f0d9" strokecolor="#f2f2f2" strokeweight="1pt">
                  <v:stroke joinstyle="miter"/>
                  <v:textbox>
                    <w:txbxContent>
                      <w:p w14:paraId="1AE9F6F4" w14:textId="77777777" w:rsidR="001626B3" w:rsidRPr="006A20D9" w:rsidRDefault="001626B3" w:rsidP="00321780">
                        <w:pPr>
                          <w:pStyle w:val="NormalWeb"/>
                          <w:spacing w:before="0" w:beforeAutospacing="0" w:after="0" w:afterAutospacing="0"/>
                          <w:rPr>
                            <w:rFonts w:ascii="Trebuchet MS" w:eastAsia="Calibri" w:hAnsi="Trebuchet MS"/>
                            <w:sz w:val="12"/>
                            <w:szCs w:val="12"/>
                          </w:rPr>
                        </w:pPr>
                        <w:r w:rsidRPr="006A20D9">
                          <w:rPr>
                            <w:rFonts w:ascii="Trebuchet MS" w:eastAsia="Calibri" w:hAnsi="Trebuchet MS"/>
                            <w:sz w:val="12"/>
                            <w:szCs w:val="12"/>
                          </w:rPr>
                          <w:t>Common Output indicators:</w:t>
                        </w:r>
                      </w:p>
                      <w:p w14:paraId="1CB3A5CA" w14:textId="77777777" w:rsidR="001626B3" w:rsidRDefault="001626B3" w:rsidP="00321780">
                        <w:pPr>
                          <w:pStyle w:val="NormalWeb"/>
                          <w:spacing w:before="0" w:beforeAutospacing="0" w:after="0" w:afterAutospacing="0"/>
                          <w:rPr>
                            <w:rFonts w:ascii="Trebuchet MS" w:hAnsi="Trebuchet MS"/>
                            <w:sz w:val="12"/>
                            <w:szCs w:val="12"/>
                          </w:rPr>
                        </w:pPr>
                        <w:r w:rsidRPr="006A20D9">
                          <w:rPr>
                            <w:rFonts w:ascii="Trebuchet MS" w:hAnsi="Trebuchet MS"/>
                            <w:sz w:val="12"/>
                            <w:szCs w:val="12"/>
                          </w:rPr>
                          <w:t>RCO 84 - Pilot actions developed jointly and implemented in projects</w:t>
                        </w:r>
                      </w:p>
                      <w:p w14:paraId="32EC043C" w14:textId="77777777" w:rsidR="001626B3" w:rsidRPr="006A20D9" w:rsidRDefault="001626B3" w:rsidP="00321780">
                        <w:pPr>
                          <w:pStyle w:val="NormalWeb"/>
                          <w:spacing w:before="0" w:beforeAutospacing="0" w:after="0" w:afterAutospacing="0"/>
                          <w:rPr>
                            <w:rFonts w:ascii="Trebuchet MS" w:hAnsi="Trebuchet MS"/>
                            <w:sz w:val="12"/>
                            <w:szCs w:val="12"/>
                          </w:rPr>
                        </w:pPr>
                        <w:r>
                          <w:rPr>
                            <w:rFonts w:ascii="Trebuchet MS" w:hAnsi="Trebuchet MS"/>
                            <w:sz w:val="12"/>
                            <w:szCs w:val="12"/>
                          </w:rPr>
                          <w:t>RCO 87 – Organisations cooperating across borders</w:t>
                        </w:r>
                      </w:p>
                      <w:p w14:paraId="5CB0AEBE" w14:textId="77777777" w:rsidR="00321780" w:rsidRDefault="001626B3" w:rsidP="00321780">
                        <w:pPr>
                          <w:pStyle w:val="NormalWeb"/>
                          <w:spacing w:before="0" w:beforeAutospacing="0" w:after="0" w:afterAutospacing="0"/>
                          <w:rPr>
                            <w:rFonts w:ascii="Trebuchet MS" w:hAnsi="Trebuchet MS"/>
                            <w:sz w:val="12"/>
                            <w:szCs w:val="12"/>
                          </w:rPr>
                        </w:pPr>
                        <w:r w:rsidRPr="006A20D9">
                          <w:rPr>
                            <w:rFonts w:ascii="Trebuchet MS" w:hAnsi="Trebuchet MS"/>
                            <w:sz w:val="12"/>
                            <w:szCs w:val="12"/>
                          </w:rPr>
                          <w:t xml:space="preserve">RCO </w:t>
                        </w:r>
                        <w:proofErr w:type="gramStart"/>
                        <w:r w:rsidRPr="006A20D9">
                          <w:rPr>
                            <w:rFonts w:ascii="Trebuchet MS" w:hAnsi="Trebuchet MS"/>
                            <w:sz w:val="12"/>
                            <w:szCs w:val="12"/>
                          </w:rPr>
                          <w:t>115  -</w:t>
                        </w:r>
                        <w:proofErr w:type="gramEnd"/>
                        <w:r w:rsidRPr="006A20D9">
                          <w:rPr>
                            <w:rFonts w:ascii="Trebuchet MS" w:hAnsi="Trebuchet MS"/>
                            <w:sz w:val="12"/>
                            <w:szCs w:val="12"/>
                          </w:rPr>
                          <w:t xml:space="preserve"> Public events across borders jointly organised</w:t>
                        </w:r>
                      </w:p>
                      <w:p w14:paraId="64AC301F" w14:textId="3510B306" w:rsidR="001626B3" w:rsidRPr="006A20D9" w:rsidRDefault="00321780" w:rsidP="00321780">
                        <w:pPr>
                          <w:pStyle w:val="NormalWeb"/>
                          <w:spacing w:before="0" w:beforeAutospacing="0" w:after="0" w:afterAutospacing="0"/>
                          <w:rPr>
                            <w:rFonts w:ascii="Trebuchet MS" w:hAnsi="Trebuchet MS"/>
                            <w:sz w:val="12"/>
                            <w:szCs w:val="12"/>
                          </w:rPr>
                        </w:pPr>
                        <w:r>
                          <w:rPr>
                            <w:rFonts w:ascii="Trebuchet MS" w:hAnsi="Trebuchet MS"/>
                            <w:sz w:val="12"/>
                            <w:szCs w:val="12"/>
                          </w:rPr>
                          <w:t>R</w:t>
                        </w:r>
                        <w:r w:rsidR="001626B3" w:rsidRPr="006A20D9">
                          <w:rPr>
                            <w:rFonts w:ascii="Trebuchet MS" w:hAnsi="Trebuchet MS"/>
                            <w:sz w:val="12"/>
                            <w:szCs w:val="12"/>
                          </w:rPr>
                          <w:t>CO 116 - Jointly developed solutions</w:t>
                        </w:r>
                      </w:p>
                      <w:p w14:paraId="3CBEF445" w14:textId="77777777" w:rsidR="001626B3" w:rsidRDefault="001626B3" w:rsidP="001626B3"/>
                    </w:txbxContent>
                  </v:textbox>
                </v:roundrect>
                <v:roundrect id="Rounded Rectangle 26" o:spid="_x0000_s1049" style="position:absolute;left:877;top:887;width:92978;height:30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" fillcolor="#e2f0d9" strokecolor="#f2f2f2" strokeweight="1pt">
                  <v:stroke joinstyle="miter"/>
                  <v:textbox>
                    <w:txbxContent>
                      <w:p w14:paraId="1DA504BF" w14:textId="77777777" w:rsidR="001626B3" w:rsidRPr="00451F60" w:rsidRDefault="001626B3" w:rsidP="001626B3">
                        <w:pPr>
                          <w:pStyle w:val="NormalWeb"/>
                          <w:spacing w:line="254" w:lineRule="auto"/>
                          <w:jc w:val="center"/>
                          <w:rPr>
                            <w:b/>
                            <w:sz w:val="22"/>
                            <w:szCs w:val="22"/>
                          </w:rPr>
                        </w:pPr>
                        <w:r w:rsidRPr="00451F60">
                          <w:rPr>
                            <w:rFonts w:ascii="Trebuchet MS" w:eastAsia="Calibri" w:hAnsi="Trebuchet MS"/>
                            <w:b/>
                            <w:sz w:val="22"/>
                            <w:szCs w:val="22"/>
                            <w:lang w:val="ro-RO"/>
                          </w:rPr>
                          <w:t>Priority 2 – Clean and Green Region</w:t>
                        </w:r>
                      </w:p>
                    </w:txbxContent>
                  </v:textbox>
                </v:roundrect>
                <v:shape id="Down Arrow 48" o:spid="_x0000_s1050" type="#_x0000_t67" style="position:absolute;left:43853;top:3955;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" adj="10800" fillcolor="#70ad47" strokecolor="#507e32" strokeweight="1pt"/>
                <v:shape id="Down Arrow 49" o:spid="_x0000_s1051" type="#_x0000_t67" style="position:absolute;left:43853;top:8933;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" adj="10800" fillcolor="#70ad47" strokecolor="#507e32" strokeweight="1pt"/>
                <v:shape id="Down Arrow 51" o:spid="_x0000_s1052" type="#_x0000_t67" style="position:absolute;left:43853;top:12510;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" adj="10800" fillcolor="#70ad47" strokecolor="#507e32" strokeweight="1pt"/>
                <v:shape id="Down Arrow 53" o:spid="_x0000_s1053" type="#_x0000_t67" style="position:absolute;left:64814;top:59854;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" adj="10800" fillcolor="#70ad47" strokecolor="#507e32" strokeweight="1pt"/>
                <v:shape id="Down Arrow 55" o:spid="_x0000_s1054" type="#_x0000_t67" style="position:absolute;left:46742;top:55987;width:2241;height:281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" adj="13005" fillcolor="#70ad47" strokecolor="#507e32" strokeweight="1pt"/>
                <v:shape id="Down Arrow 57" o:spid="_x0000_s1055" type="#_x0000_t67" style="position:absolute;left:33164;top:52833;width:2242;height:16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" adj="10800" fillcolor="#70ad47" strokecolor="#507e32" strokeweight="1pt"/>
                <w10:anchorlock/>
              </v:group>
            </w:pict>
          </mc:Fallback>
        </mc:AlternateContent>
      </w:r>
    </w:p>
    <w:p w14:paraId="0C145B9A" w14:textId="47EDDFEF" w:rsidR="001626B3" w:rsidRDefault="001626B3" w:rsidP="00727313">
      <w:pPr>
        <w:spacing w:after="0" w:line="276" w:lineRule="auto"/>
        <w:jc w:val="both"/>
        <w:rPr>
          <w:rFonts w:ascii="Trebuchet MS" w:eastAsia="Times New Roman" w:hAnsi="Trebuchet MS" w:cs="Times New Roman"/>
          <w:snapToGrid w:val="0"/>
        </w:rPr>
      </w:pPr>
      <w:r w:rsidRPr="005350F9">
        <w:rPr>
          <w:noProof/>
          <w:lang w:eastAsia="en-GB"/>
        </w:rPr>
        <w:lastRenderedPageBreak/>
        <mc:AlternateContent>
          <mc:Choice Requires="wpc">
            <w:drawing>
              <wp:inline distT="0" distB="0" distL="0" distR="0" wp14:anchorId="0BB4BDC7" wp14:editId="2F8100F1">
                <wp:extent cx="9365615" cy="6147203"/>
                <wp:effectExtent l="0" t="0" r="64135" b="63500"/>
                <wp:docPr id="27" name="Canvas 2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 name="Rounded Rectangle 1"/>
                        <wps:cNvSpPr/>
                        <wps:spPr>
                          <a:xfrm>
                            <a:off x="122255" y="541072"/>
                            <a:ext cx="9116636" cy="349885"/>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6CD424E1" w14:textId="77777777" w:rsidR="001626B3" w:rsidRPr="00220E92" w:rsidRDefault="001626B3" w:rsidP="001626B3">
                              <w:pPr>
                                <w:pStyle w:val="NormalWeb"/>
                                <w:spacing w:line="256" w:lineRule="auto"/>
                                <w:jc w:val="both"/>
                                <w:rPr>
                                  <w:sz w:val="16"/>
                                  <w:szCs w:val="16"/>
                                </w:rPr>
                              </w:pPr>
                              <w:r w:rsidRPr="00220E92">
                                <w:rPr>
                                  <w:rFonts w:ascii="Trebuchet MS" w:hAnsi="Trebuchet MS"/>
                                  <w:b/>
                                  <w:sz w:val="16"/>
                                  <w:szCs w:val="16"/>
                                  <w:lang w:val="ro-RO"/>
                                </w:rPr>
                                <w:t>Policy objective 2</w:t>
                              </w:r>
                              <w:r w:rsidRPr="00220E92">
                                <w:rPr>
                                  <w:rFonts w:ascii="Trebuchet MS" w:hAnsi="Trebuchet MS"/>
                                  <w:sz w:val="16"/>
                                  <w:szCs w:val="16"/>
                                  <w:lang w:val="ro-RO"/>
                                </w:rPr>
                                <w:t xml:space="preserve">: </w:t>
                              </w:r>
                              <w:r w:rsidRPr="00220E92">
                                <w:rPr>
                                  <w:rFonts w:ascii="Trebuchet MS" w:hAnsi="Trebuchet MS"/>
                                  <w:sz w:val="16"/>
                                  <w:szCs w:val="16"/>
                                </w:rPr>
                                <w:t>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Rounded Rectangle 2"/>
                        <wps:cNvSpPr/>
                        <wps:spPr>
                          <a:xfrm>
                            <a:off x="151129" y="1056061"/>
                            <a:ext cx="9087761" cy="223117"/>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566C5A66" w14:textId="77777777" w:rsidR="001626B3" w:rsidRPr="005350F9" w:rsidRDefault="001626B3" w:rsidP="001626B3">
                              <w:pPr>
                                <w:pStyle w:val="NormalWeb"/>
                                <w:spacing w:line="256" w:lineRule="auto"/>
                                <w:jc w:val="both"/>
                                <w:rPr>
                                  <w:rFonts w:ascii="Trebuchet MS" w:eastAsia="Calibri" w:hAnsi="Trebuchet MS"/>
                                  <w:sz w:val="16"/>
                                  <w:szCs w:val="16"/>
                                </w:rPr>
                              </w:pPr>
                              <w:r w:rsidRPr="00220E92">
                                <w:rPr>
                                  <w:rFonts w:ascii="Trebuchet MS" w:eastAsia="Calibri" w:hAnsi="Trebuchet MS"/>
                                  <w:b/>
                                  <w:sz w:val="16"/>
                                  <w:szCs w:val="16"/>
                                  <w:lang w:val="ro-RO"/>
                                </w:rPr>
                                <w:t xml:space="preserve">Specific Objective </w:t>
                              </w:r>
                              <w:r w:rsidRPr="005350F9">
                                <w:rPr>
                                  <w:rFonts w:ascii="Trebuchet MS" w:eastAsia="Calibri" w:hAnsi="Trebuchet MS"/>
                                  <w:b/>
                                  <w:sz w:val="16"/>
                                  <w:szCs w:val="16"/>
                                  <w:lang w:val="ro-RO"/>
                                </w:rPr>
                                <w:t>7</w:t>
                              </w:r>
                              <w:r w:rsidRPr="005350F9">
                                <w:rPr>
                                  <w:rFonts w:ascii="Trebuchet MS" w:eastAsia="Calibri" w:hAnsi="Trebuchet MS"/>
                                  <w:sz w:val="16"/>
                                  <w:szCs w:val="16"/>
                                  <w:lang w:val="ro-RO"/>
                                </w:rPr>
                                <w:t xml:space="preserve">: </w:t>
                              </w:r>
                              <w:r w:rsidRPr="005350F9">
                                <w:rPr>
                                  <w:rFonts w:ascii="Trebuchet MS" w:eastAsia="Calibri" w:hAnsi="Trebuchet MS"/>
                                  <w:sz w:val="16"/>
                                  <w:szCs w:val="16"/>
                                </w:rPr>
                                <w:t>Enhancing protection and preservation of nature, biodiversity, and green infrastructure, including in urban areas, and reducing all forms of pollution</w:t>
                              </w:r>
                            </w:p>
                            <w:p w14:paraId="15D4E202" w14:textId="77777777" w:rsidR="001626B3" w:rsidRPr="00220E92" w:rsidRDefault="001626B3" w:rsidP="001626B3">
                              <w:pPr>
                                <w:pStyle w:val="NormalWeb"/>
                                <w:spacing w:line="256" w:lineRule="auto"/>
                                <w:jc w:val="both"/>
                                <w:rPr>
                                  <w:sz w:val="16"/>
                                  <w:szCs w:val="16"/>
                                  <w:lang w:val="ro-RO"/>
                                </w:rPr>
                              </w:pPr>
                              <w:r w:rsidRPr="00220E92">
                                <w:rPr>
                                  <w:rFonts w:ascii="Trebuchet MS" w:eastAsia="Calibri" w:hAnsi="Trebuchet MS"/>
                                  <w:sz w:val="16"/>
                                  <w:szCs w:val="16"/>
                                </w:rPr>
                                <w:t>Promoting climate change adaptation, and disaster risk prevention, resilience, taking into account eco-system based approaches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ounded Rectangle 3"/>
                        <wps:cNvSpPr/>
                        <wps:spPr>
                          <a:xfrm>
                            <a:off x="87748" y="1442957"/>
                            <a:ext cx="9151142" cy="3376693"/>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4D1A288A" w14:textId="77777777" w:rsidR="001626B3" w:rsidRPr="00BF061F" w:rsidRDefault="001626B3" w:rsidP="00290390">
                              <w:pPr>
                                <w:pStyle w:val="NormalWeb"/>
                                <w:spacing w:before="0" w:beforeAutospacing="0" w:after="0" w:afterAutospacing="0"/>
                                <w:jc w:val="both"/>
                                <w:rPr>
                                  <w:rFonts w:ascii="Trebuchet MS" w:eastAsia="Calibri" w:hAnsi="Trebuchet MS"/>
                                  <w:b/>
                                  <w:color w:val="000000" w:themeColor="text1"/>
                                  <w:sz w:val="16"/>
                                  <w:szCs w:val="16"/>
                                  <w:lang w:val="ro-RO"/>
                                </w:rPr>
                              </w:pPr>
                              <w:r w:rsidRPr="00BF061F">
                                <w:rPr>
                                  <w:rFonts w:ascii="Trebuchet MS" w:eastAsia="Calibri" w:hAnsi="Trebuchet MS"/>
                                  <w:b/>
                                  <w:color w:val="000000" w:themeColor="text1"/>
                                  <w:sz w:val="16"/>
                                  <w:szCs w:val="16"/>
                                  <w:lang w:val="ro-RO"/>
                                </w:rPr>
                                <w:t>Examples of indicative activities for each field of action:</w:t>
                              </w:r>
                            </w:p>
                            <w:p w14:paraId="7F921F8E" w14:textId="77777777" w:rsidR="001626B3" w:rsidRPr="00BF061F" w:rsidRDefault="001626B3" w:rsidP="00290390">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Field of Action 1 </w:t>
                              </w:r>
                              <w:r w:rsidRPr="00BF061F">
                                <w:rPr>
                                  <w:rFonts w:ascii="Trebuchet MS" w:hAnsi="Trebuchet MS"/>
                                  <w:bCs/>
                                  <w:i/>
                                  <w:iCs/>
                                  <w:sz w:val="16"/>
                                  <w:szCs w:val="16"/>
                                </w:rPr>
                                <w:t>- Protection and promotion of biodiversity and natural heritage;</w:t>
                              </w:r>
                            </w:p>
                            <w:p w14:paraId="23D17A3B" w14:textId="77777777" w:rsidR="001626B3" w:rsidRPr="00BF061F" w:rsidRDefault="001626B3" w:rsidP="00290390">
                              <w:pPr>
                                <w:pStyle w:val="NormalWeb"/>
                                <w:spacing w:before="0" w:beforeAutospacing="0" w:after="0" w:afterAutospacing="0"/>
                                <w:rPr>
                                  <w:rFonts w:ascii="Trebuchet MS" w:hAnsi="Trebuchet MS"/>
                                  <w:b/>
                                  <w:bCs/>
                                  <w:i/>
                                  <w:iCs/>
                                  <w:sz w:val="16"/>
                                  <w:szCs w:val="16"/>
                                </w:rPr>
                              </w:pPr>
                              <w:r w:rsidRPr="00BF061F">
                                <w:rPr>
                                  <w:rFonts w:ascii="Trebuchet MS" w:hAnsi="Trebuchet MS"/>
                                  <w:b/>
                                  <w:bCs/>
                                  <w:i/>
                                  <w:iCs/>
                                  <w:sz w:val="16"/>
                                  <w:szCs w:val="16"/>
                                </w:rPr>
                                <w:t xml:space="preserve">Indicative Activities: </w:t>
                              </w:r>
                            </w:p>
                            <w:p w14:paraId="364AF5C9" w14:textId="2DD59FD2" w:rsidR="001626B3" w:rsidRPr="00BF061F" w:rsidRDefault="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Development of joint IT tools (e.g. digital maps) to promote</w:t>
                              </w:r>
                              <w:r w:rsidR="00290390">
                                <w:rPr>
                                  <w:rFonts w:ascii="Trebuchet MS" w:hAnsi="Trebuchet MS"/>
                                  <w:bCs/>
                                  <w:i/>
                                  <w:iCs/>
                                  <w:sz w:val="16"/>
                                  <w:szCs w:val="16"/>
                                </w:rPr>
                                <w:t xml:space="preserve"> BSB </w:t>
                              </w:r>
                              <w:r w:rsidRPr="00BF061F">
                                <w:rPr>
                                  <w:rFonts w:ascii="Trebuchet MS" w:hAnsi="Trebuchet MS"/>
                                  <w:bCs/>
                                  <w:i/>
                                  <w:iCs/>
                                  <w:sz w:val="16"/>
                                  <w:szCs w:val="16"/>
                                </w:rPr>
                                <w:t>ecosystems, contribute to develop and protect them;</w:t>
                              </w:r>
                            </w:p>
                            <w:p w14:paraId="74C3FD61" w14:textId="2BB49DB0"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Developing and implementing joint pilot actions for protection of B</w:t>
                              </w:r>
                              <w:r w:rsidR="0027494A">
                                <w:rPr>
                                  <w:rFonts w:ascii="Trebuchet MS" w:hAnsi="Trebuchet MS"/>
                                  <w:bCs/>
                                  <w:i/>
                                  <w:iCs/>
                                  <w:sz w:val="16"/>
                                  <w:szCs w:val="16"/>
                                </w:rPr>
                                <w:t>SB</w:t>
                              </w:r>
                              <w:r w:rsidRPr="00290390">
                                <w:rPr>
                                  <w:rFonts w:ascii="Trebuchet MS" w:hAnsi="Trebuchet MS"/>
                                  <w:bCs/>
                                  <w:i/>
                                  <w:iCs/>
                                  <w:sz w:val="16"/>
                                  <w:szCs w:val="16"/>
                                </w:rPr>
                                <w:t xml:space="preserve"> biodiversity and natural heritage;</w:t>
                              </w:r>
                            </w:p>
                            <w:p w14:paraId="1DDC5885"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Strengthening capacities for the protection, conservation of biodiversity and restoration of existing ecosystems;</w:t>
                              </w:r>
                            </w:p>
                            <w:p w14:paraId="293C978C"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Joint research in marine protected areas and support to definition and designation of new marine protected areas.</w:t>
                              </w:r>
                            </w:p>
                            <w:p w14:paraId="3D28C38B" w14:textId="77777777" w:rsidR="001626B3" w:rsidRPr="00290390" w:rsidRDefault="001626B3" w:rsidP="00290390">
                              <w:pPr>
                                <w:pStyle w:val="NormalWeb"/>
                                <w:spacing w:before="0" w:beforeAutospacing="0" w:after="0" w:afterAutospacing="0"/>
                                <w:rPr>
                                  <w:rFonts w:ascii="Trebuchet MS" w:hAnsi="Trebuchet MS"/>
                                  <w:bCs/>
                                  <w:i/>
                                  <w:iCs/>
                                  <w:sz w:val="16"/>
                                  <w:szCs w:val="16"/>
                                </w:rPr>
                              </w:pPr>
                              <w:r w:rsidRPr="00290390">
                                <w:rPr>
                                  <w:rFonts w:ascii="Trebuchet MS" w:hAnsi="Trebuchet MS"/>
                                  <w:b/>
                                  <w:bCs/>
                                  <w:i/>
                                  <w:iCs/>
                                  <w:sz w:val="16"/>
                                  <w:szCs w:val="16"/>
                                </w:rPr>
                                <w:t xml:space="preserve">Field of Action 2 </w:t>
                              </w:r>
                              <w:r w:rsidRPr="00290390">
                                <w:rPr>
                                  <w:rFonts w:ascii="Trebuchet MS" w:hAnsi="Trebuchet MS"/>
                                  <w:bCs/>
                                  <w:i/>
                                  <w:iCs/>
                                  <w:sz w:val="16"/>
                                  <w:szCs w:val="16"/>
                                </w:rPr>
                                <w:t>- Actions on environment protection at all educational levels;</w:t>
                              </w:r>
                            </w:p>
                            <w:p w14:paraId="5FE26E7B" w14:textId="77777777" w:rsidR="001626B3" w:rsidRPr="00290390" w:rsidRDefault="001626B3" w:rsidP="00290390">
                              <w:pPr>
                                <w:pStyle w:val="NormalWeb"/>
                                <w:spacing w:before="0" w:beforeAutospacing="0" w:after="0" w:afterAutospacing="0"/>
                                <w:rPr>
                                  <w:rFonts w:ascii="Trebuchet MS" w:hAnsi="Trebuchet MS"/>
                                  <w:b/>
                                  <w:bCs/>
                                  <w:i/>
                                  <w:iCs/>
                                  <w:sz w:val="16"/>
                                  <w:szCs w:val="16"/>
                                </w:rPr>
                              </w:pPr>
                              <w:r w:rsidRPr="00290390">
                                <w:rPr>
                                  <w:rFonts w:ascii="Trebuchet MS" w:hAnsi="Trebuchet MS"/>
                                  <w:b/>
                                  <w:bCs/>
                                  <w:i/>
                                  <w:iCs/>
                                  <w:sz w:val="16"/>
                                  <w:szCs w:val="16"/>
                                </w:rPr>
                                <w:t xml:space="preserve">Indicative Activities: </w:t>
                              </w:r>
                            </w:p>
                            <w:p w14:paraId="0CB54D5D"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Joint awareness raising campaigns at all educational levels for protecting the lakes, rivers and sea from micro plastics;</w:t>
                              </w:r>
                            </w:p>
                            <w:p w14:paraId="226592BF"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Actions aimed at strengthening the capacities of local/regional administration to jointly educate citizens and raise awareness for an environmental friendly behaviour;</w:t>
                              </w:r>
                            </w:p>
                            <w:p w14:paraId="2DBB7870"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Joint awareness-raising actions on biodiversity and environmental protection targeting the youth.</w:t>
                              </w:r>
                            </w:p>
                            <w:p w14:paraId="0C082C5E" w14:textId="77777777" w:rsidR="001626B3" w:rsidRPr="00BF061F" w:rsidRDefault="001626B3" w:rsidP="00290390">
                              <w:pPr>
                                <w:pStyle w:val="NormalWeb"/>
                                <w:spacing w:before="0" w:beforeAutospacing="0" w:after="0" w:afterAutospacing="0"/>
                                <w:rPr>
                                  <w:rFonts w:ascii="Trebuchet MS" w:hAnsi="Trebuchet MS"/>
                                  <w:bCs/>
                                  <w:i/>
                                  <w:iCs/>
                                  <w:sz w:val="16"/>
                                  <w:szCs w:val="16"/>
                                </w:rPr>
                              </w:pPr>
                            </w:p>
                            <w:p w14:paraId="309AD729" w14:textId="77777777" w:rsidR="001626B3" w:rsidRPr="00BF061F" w:rsidRDefault="001626B3" w:rsidP="00290390">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Field of Action 3</w:t>
                              </w:r>
                              <w:r w:rsidRPr="00BF061F">
                                <w:rPr>
                                  <w:rFonts w:ascii="Trebuchet MS" w:hAnsi="Trebuchet MS"/>
                                  <w:bCs/>
                                  <w:i/>
                                  <w:iCs/>
                                  <w:sz w:val="16"/>
                                  <w:szCs w:val="16"/>
                                </w:rPr>
                                <w:t xml:space="preserve"> - Investing in green infrastructure to mitigate air, water, noise, soil pollution and degradation;</w:t>
                              </w:r>
                            </w:p>
                            <w:p w14:paraId="3F3CFE89" w14:textId="77777777" w:rsidR="001626B3" w:rsidRPr="00BF061F" w:rsidRDefault="001626B3" w:rsidP="00290390">
                              <w:pPr>
                                <w:pStyle w:val="NormalWeb"/>
                                <w:spacing w:before="0" w:beforeAutospacing="0" w:after="0" w:afterAutospacing="0"/>
                                <w:rPr>
                                  <w:rFonts w:ascii="Trebuchet MS" w:hAnsi="Trebuchet MS"/>
                                  <w:b/>
                                  <w:bCs/>
                                  <w:i/>
                                  <w:iCs/>
                                  <w:sz w:val="16"/>
                                  <w:szCs w:val="16"/>
                                </w:rPr>
                              </w:pPr>
                              <w:r w:rsidRPr="00BF061F">
                                <w:rPr>
                                  <w:rFonts w:ascii="Trebuchet MS" w:hAnsi="Trebuchet MS"/>
                                  <w:b/>
                                  <w:bCs/>
                                  <w:i/>
                                  <w:iCs/>
                                  <w:sz w:val="16"/>
                                  <w:szCs w:val="16"/>
                                </w:rPr>
                                <w:t xml:space="preserve">Indicative Activities: </w:t>
                              </w:r>
                            </w:p>
                            <w:p w14:paraId="21FDA1EB" w14:textId="77777777" w:rsidR="001626B3" w:rsidRPr="00BF061F" w:rsidRDefault="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 xml:space="preserve">Small scale investments in green infrastructure (eg. green streets, green roofs, permeable/porous paving, urban forests, natural cooling of buildings, </w:t>
                              </w:r>
                              <w:r>
                                <w:rPr>
                                  <w:rFonts w:ascii="Trebuchet MS" w:hAnsi="Trebuchet MS"/>
                                  <w:bCs/>
                                  <w:i/>
                                  <w:iCs/>
                                  <w:sz w:val="16"/>
                                  <w:szCs w:val="16"/>
                                </w:rPr>
                                <w:t xml:space="preserve">ecosystem corridors, </w:t>
                              </w:r>
                              <w:r w:rsidRPr="00BF061F">
                                <w:rPr>
                                  <w:rFonts w:ascii="Trebuchet MS" w:hAnsi="Trebuchet MS"/>
                                  <w:bCs/>
                                  <w:i/>
                                  <w:iCs/>
                                  <w:sz w:val="16"/>
                                  <w:szCs w:val="16"/>
                                </w:rPr>
                                <w:t>etc.);</w:t>
                              </w:r>
                            </w:p>
                            <w:p w14:paraId="1A39672D" w14:textId="77777777" w:rsidR="001626B3" w:rsidRPr="00BF061F" w:rsidRDefault="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Implementing joint pilot actions with the purpose of creating the costal Green Belt of the Black Sea.</w:t>
                              </w:r>
                            </w:p>
                            <w:p w14:paraId="25FF923D" w14:textId="77777777" w:rsidR="001626B3" w:rsidRPr="00BF061F" w:rsidRDefault="001626B3" w:rsidP="00290390">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Field of Action </w:t>
                              </w:r>
                              <w:r w:rsidRPr="00BF061F">
                                <w:rPr>
                                  <w:rFonts w:ascii="Trebuchet MS" w:hAnsi="Trebuchet MS"/>
                                  <w:bCs/>
                                  <w:i/>
                                  <w:iCs/>
                                  <w:sz w:val="16"/>
                                  <w:szCs w:val="16"/>
                                </w:rPr>
                                <w:t>4 - Actions for pollutants reduction, as well as marine and river litter reduction, collecting and recycling.</w:t>
                              </w:r>
                            </w:p>
                            <w:p w14:paraId="5899F903" w14:textId="77777777" w:rsidR="001626B3" w:rsidRPr="00BF061F" w:rsidRDefault="001626B3" w:rsidP="00290390">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Indicative activities </w:t>
                              </w:r>
                            </w:p>
                            <w:p w14:paraId="25F2D38A" w14:textId="77777777" w:rsidR="001626B3" w:rsidRPr="00BF061F" w:rsidRDefault="001626B3" w:rsidP="001626B3">
                              <w:pPr>
                                <w:pStyle w:val="NormalWeb"/>
                                <w:numPr>
                                  <w:ilvl w:val="0"/>
                                  <w:numId w:val="15"/>
                                </w:numPr>
                                <w:spacing w:before="0" w:beforeAutospacing="0" w:after="0" w:afterAutospacing="0"/>
                                <w:rPr>
                                  <w:rFonts w:ascii="Trebuchet MS" w:hAnsi="Trebuchet MS"/>
                                  <w:bCs/>
                                  <w:i/>
                                  <w:iCs/>
                                  <w:sz w:val="16"/>
                                  <w:szCs w:val="16"/>
                                </w:rPr>
                              </w:pPr>
                              <w:r>
                                <w:rPr>
                                  <w:rFonts w:ascii="Trebuchet MS" w:hAnsi="Trebuchet MS"/>
                                  <w:bCs/>
                                  <w:i/>
                                  <w:iCs/>
                                  <w:sz w:val="16"/>
                                  <w:szCs w:val="16"/>
                                </w:rPr>
                                <w:t>Small-</w:t>
                              </w:r>
                              <w:r w:rsidRPr="00BF061F">
                                <w:rPr>
                                  <w:rFonts w:ascii="Trebuchet MS" w:hAnsi="Trebuchet MS"/>
                                  <w:bCs/>
                                  <w:i/>
                                  <w:iCs/>
                                  <w:sz w:val="16"/>
                                  <w:szCs w:val="16"/>
                                </w:rPr>
                                <w:t>scale infrastructures (such as natural bio filters) to fight water and soil pollution;</w:t>
                              </w:r>
                            </w:p>
                            <w:p w14:paraId="6FAA1ABD" w14:textId="140C1B53" w:rsidR="001626B3" w:rsidRPr="00BF061F" w:rsidRDefault="001626B3" w:rsidP="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Innovative technical solutions for the restoration of degraded ecosystems (e.g. rivers, high-diversity landscapes, forests);</w:t>
                              </w:r>
                            </w:p>
                            <w:p w14:paraId="6BD0BB0B" w14:textId="77777777" w:rsidR="001626B3" w:rsidRPr="00BF061F" w:rsidRDefault="001626B3" w:rsidP="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Implementing transnational pilot actions for reducing marine and river litter pollutants</w:t>
                              </w:r>
                              <w:r>
                                <w:rPr>
                                  <w:rFonts w:ascii="Trebuchet MS" w:hAnsi="Trebuchet MS"/>
                                  <w:bCs/>
                                  <w:i/>
                                  <w:iCs/>
                                  <w:sz w:val="16"/>
                                  <w:szCs w:val="16"/>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ounded Rectangle 4"/>
                        <wps:cNvSpPr/>
                        <wps:spPr>
                          <a:xfrm>
                            <a:off x="4959074" y="5059500"/>
                            <a:ext cx="4458392" cy="484050"/>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61F117CA" w14:textId="77777777" w:rsidR="001626B3" w:rsidRDefault="001626B3" w:rsidP="001626B3">
                              <w:pPr>
                                <w:pStyle w:val="NormalWeb"/>
                                <w:spacing w:after="0"/>
                                <w:rPr>
                                  <w:rFonts w:ascii="Trebuchet MS" w:eastAsia="Calibri" w:hAnsi="Trebuchet MS"/>
                                  <w:sz w:val="16"/>
                                  <w:szCs w:val="16"/>
                                </w:rPr>
                              </w:pPr>
                              <w:r w:rsidRPr="00220E92">
                                <w:rPr>
                                  <w:rFonts w:ascii="Trebuchet MS" w:eastAsia="Calibri" w:hAnsi="Trebuchet MS"/>
                                  <w:sz w:val="16"/>
                                  <w:szCs w:val="16"/>
                                </w:rPr>
                                <w:t xml:space="preserve">Common Result indicators: </w:t>
                              </w:r>
                            </w:p>
                            <w:p w14:paraId="792A9139" w14:textId="77777777" w:rsidR="001626B3" w:rsidRDefault="001626B3" w:rsidP="001626B3">
                              <w:pPr>
                                <w:pStyle w:val="NormalWeb"/>
                                <w:spacing w:after="0"/>
                                <w:rPr>
                                  <w:rFonts w:ascii="Trebuchet MS" w:eastAsia="Calibri" w:hAnsi="Trebuchet MS"/>
                                  <w:sz w:val="16"/>
                                  <w:szCs w:val="16"/>
                                </w:rPr>
                              </w:pPr>
                              <w:r>
                                <w:rPr>
                                  <w:rFonts w:ascii="Trebuchet MS" w:eastAsia="Calibri" w:hAnsi="Trebuchet MS"/>
                                  <w:sz w:val="16"/>
                                  <w:szCs w:val="16"/>
                                </w:rPr>
                                <w:t xml:space="preserve">RCR 84 </w:t>
                              </w:r>
                              <w:r w:rsidRPr="00B372E2">
                                <w:rPr>
                                  <w:rFonts w:ascii="Trebuchet MS" w:eastAsia="Calibri" w:hAnsi="Trebuchet MS"/>
                                  <w:sz w:val="16"/>
                                  <w:szCs w:val="16"/>
                                </w:rPr>
                                <w:t xml:space="preserve"> - Organisations cooperating across borders after project completion</w:t>
                              </w:r>
                              <w:r w:rsidRPr="003453A6">
                                <w:rPr>
                                  <w:rFonts w:ascii="Trebuchet MS" w:eastAsia="Calibri" w:hAnsi="Trebuchet MS"/>
                                  <w:sz w:val="16"/>
                                  <w:szCs w:val="16"/>
                                </w:rPr>
                                <w:t xml:space="preserve"> </w:t>
                              </w:r>
                            </w:p>
                            <w:p w14:paraId="711226AC" w14:textId="77777777" w:rsidR="001626B3" w:rsidRPr="003453A6" w:rsidRDefault="001626B3" w:rsidP="001626B3">
                              <w:pPr>
                                <w:pStyle w:val="NormalWeb"/>
                                <w:spacing w:after="0"/>
                                <w:rPr>
                                  <w:rFonts w:ascii="Trebuchet MS" w:eastAsia="Calibri" w:hAnsi="Trebuchet MS"/>
                                  <w:sz w:val="16"/>
                                  <w:szCs w:val="16"/>
                                </w:rPr>
                              </w:pPr>
                              <w:r w:rsidRPr="003453A6">
                                <w:rPr>
                                  <w:rFonts w:ascii="Trebuchet MS" w:eastAsia="Calibri" w:hAnsi="Trebuchet MS"/>
                                  <w:sz w:val="16"/>
                                  <w:szCs w:val="16"/>
                                </w:rPr>
                                <w:t>RCR 104 - Solutions taken up or up-scaled by organisations</w:t>
                              </w:r>
                            </w:p>
                            <w:p w14:paraId="60629522" w14:textId="77777777" w:rsidR="001626B3" w:rsidRDefault="001626B3" w:rsidP="001626B3">
                              <w:pPr>
                                <w:pStyle w:val="NormalWeb"/>
                                <w:spacing w:line="256" w:lineRule="auto"/>
                                <w:rPr>
                                  <w:rFonts w:ascii="Trebuchet MS" w:eastAsia="Calibri" w:hAnsi="Trebuchet MS"/>
                                  <w:sz w:val="16"/>
                                  <w:szCs w:val="16"/>
                                </w:rPr>
                              </w:pPr>
                            </w:p>
                            <w:p w14:paraId="410034E9" w14:textId="77777777" w:rsidR="001626B3" w:rsidRDefault="001626B3" w:rsidP="001626B3">
                              <w:pPr>
                                <w:pStyle w:val="NormalWeb"/>
                                <w:spacing w:line="256" w:lineRule="auto"/>
                                <w:rPr>
                                  <w:rFonts w:ascii="Trebuchet MS" w:eastAsia="Calibri" w:hAnsi="Trebuchet MS"/>
                                  <w:sz w:val="16"/>
                                  <w:szCs w:val="16"/>
                                </w:rPr>
                              </w:pPr>
                            </w:p>
                            <w:p w14:paraId="3FFA9647" w14:textId="77777777" w:rsidR="001626B3" w:rsidRPr="00B372E2" w:rsidRDefault="001626B3" w:rsidP="001626B3">
                              <w:pPr>
                                <w:pStyle w:val="NormalWeb"/>
                                <w:spacing w:line="256" w:lineRule="auto"/>
                                <w:rPr>
                                  <w:rFonts w:ascii="Trebuchet MS" w:eastAsia="Calibri" w:hAnsi="Trebuchet MS"/>
                                  <w:sz w:val="16"/>
                                  <w:szCs w:val="16"/>
                                </w:rPr>
                              </w:pPr>
                            </w:p>
                            <w:p w14:paraId="0B63EE26" w14:textId="77777777" w:rsidR="001626B3" w:rsidRPr="00220E92" w:rsidRDefault="001626B3" w:rsidP="001626B3">
                              <w:pPr>
                                <w:pStyle w:val="NormalWeb"/>
                                <w:spacing w:line="256" w:lineRule="auto"/>
                                <w:rPr>
                                  <w:rFonts w:ascii="Trebuchet MS" w:eastAsia="Calibri" w:hAnsi="Trebuchet MS"/>
                                  <w:sz w:val="16"/>
                                  <w:szCs w:val="16"/>
                                </w:rPr>
                              </w:pPr>
                            </w:p>
                            <w:p w14:paraId="13B3DECE" w14:textId="77777777" w:rsidR="001626B3" w:rsidRDefault="001626B3" w:rsidP="001626B3">
                              <w:pPr>
                                <w:pStyle w:val="NormalWeb"/>
                                <w:spacing w:line="256" w:lineRule="auto"/>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Rounded Rectangle 5"/>
                        <wps:cNvSpPr/>
                        <wps:spPr>
                          <a:xfrm>
                            <a:off x="122261" y="5685335"/>
                            <a:ext cx="9064871" cy="501400"/>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58955144" w14:textId="77777777" w:rsidR="001626B3" w:rsidRPr="00220E92" w:rsidRDefault="001626B3" w:rsidP="001626B3">
                              <w:pPr>
                                <w:pStyle w:val="NormalWeb"/>
                                <w:spacing w:line="256" w:lineRule="auto"/>
                                <w:rPr>
                                  <w:sz w:val="16"/>
                                  <w:szCs w:val="16"/>
                                </w:rPr>
                              </w:pPr>
                              <w:r w:rsidRPr="00220E92">
                                <w:rPr>
                                  <w:rFonts w:ascii="Trebuchet MS" w:eastAsia="Calibri" w:hAnsi="Trebuchet MS"/>
                                  <w:b/>
                                  <w:color w:val="000000" w:themeColor="text1"/>
                                  <w:sz w:val="16"/>
                                  <w:szCs w:val="16"/>
                                </w:rPr>
                                <w:t>Target groups:</w:t>
                              </w:r>
                              <w:r w:rsidRPr="00220E92">
                                <w:rPr>
                                  <w:rFonts w:ascii="Trebuchet MS" w:eastAsia="Calibri" w:hAnsi="Trebuchet MS"/>
                                  <w:color w:val="000000" w:themeColor="text1"/>
                                  <w:sz w:val="16"/>
                                  <w:szCs w:val="16"/>
                                </w:rPr>
                                <w:t> </w:t>
                              </w:r>
                              <w:r w:rsidRPr="00226E25">
                                <w:rPr>
                                  <w:rFonts w:ascii="Trebuchet MS" w:eastAsia="Calibri" w:hAnsi="Trebuchet MS"/>
                                  <w:color w:val="000000" w:themeColor="text1"/>
                                  <w:sz w:val="16"/>
                                  <w:szCs w:val="16"/>
                                </w:rPr>
                                <w:t>National, regional or local public authorities,</w:t>
                              </w:r>
                              <w:r>
                                <w:rPr>
                                  <w:rFonts w:ascii="Trebuchet MS" w:eastAsia="Calibri" w:hAnsi="Trebuchet MS"/>
                                  <w:color w:val="000000" w:themeColor="text1"/>
                                  <w:sz w:val="16"/>
                                  <w:szCs w:val="16"/>
                                </w:rPr>
                                <w:t xml:space="preserve"> h</w:t>
                              </w:r>
                              <w:r w:rsidRPr="00226E25">
                                <w:rPr>
                                  <w:rFonts w:ascii="Trebuchet MS" w:eastAsia="Calibri" w:hAnsi="Trebuchet MS"/>
                                  <w:color w:val="000000" w:themeColor="text1"/>
                                  <w:sz w:val="16"/>
                                  <w:szCs w:val="16"/>
                                </w:rPr>
                                <w:t>igher education and research institutions,</w:t>
                              </w:r>
                              <w:r>
                                <w:rPr>
                                  <w:rFonts w:ascii="Trebuchet MS" w:eastAsia="Calibri" w:hAnsi="Trebuchet MS"/>
                                  <w:color w:val="000000" w:themeColor="text1"/>
                                  <w:sz w:val="16"/>
                                  <w:szCs w:val="16"/>
                                </w:rPr>
                                <w:t xml:space="preserve"> s</w:t>
                              </w:r>
                              <w:r w:rsidRPr="00226E25">
                                <w:rPr>
                                  <w:rFonts w:ascii="Trebuchet MS" w:eastAsia="Calibri" w:hAnsi="Trebuchet MS"/>
                                  <w:color w:val="000000" w:themeColor="text1"/>
                                  <w:sz w:val="16"/>
                                  <w:szCs w:val="16"/>
                                </w:rPr>
                                <w:t>chools/education and training centres,</w:t>
                              </w:r>
                              <w:r>
                                <w:rPr>
                                  <w:rFonts w:ascii="Trebuchet MS" w:eastAsia="Calibri" w:hAnsi="Trebuchet MS"/>
                                  <w:color w:val="000000" w:themeColor="text1"/>
                                  <w:sz w:val="16"/>
                                  <w:szCs w:val="16"/>
                                </w:rPr>
                                <w:t xml:space="preserve"> n</w:t>
                              </w:r>
                              <w:r w:rsidRPr="00226E25">
                                <w:rPr>
                                  <w:rFonts w:ascii="Trebuchet MS" w:eastAsia="Calibri" w:hAnsi="Trebuchet MS"/>
                                  <w:color w:val="000000" w:themeColor="text1"/>
                                  <w:sz w:val="16"/>
                                  <w:szCs w:val="16"/>
                                </w:rPr>
                                <w:t xml:space="preserve">ational, regional or local development </w:t>
                              </w:r>
                              <w:r>
                                <w:rPr>
                                  <w:rFonts w:ascii="Trebuchet MS" w:eastAsia="Calibri" w:hAnsi="Trebuchet MS"/>
                                  <w:color w:val="000000" w:themeColor="text1"/>
                                  <w:sz w:val="16"/>
                                  <w:szCs w:val="16"/>
                                </w:rPr>
                                <w:t>a</w:t>
                              </w:r>
                              <w:r w:rsidRPr="00226E25">
                                <w:rPr>
                                  <w:rFonts w:ascii="Trebuchet MS" w:eastAsia="Calibri" w:hAnsi="Trebuchet MS"/>
                                  <w:color w:val="000000" w:themeColor="text1"/>
                                  <w:sz w:val="16"/>
                                  <w:szCs w:val="16"/>
                                </w:rPr>
                                <w:t>gencies,</w:t>
                              </w:r>
                              <w:r>
                                <w:rPr>
                                  <w:rFonts w:ascii="Trebuchet MS" w:eastAsia="Calibri" w:hAnsi="Trebuchet MS"/>
                                  <w:color w:val="000000" w:themeColor="text1"/>
                                  <w:sz w:val="16"/>
                                  <w:szCs w:val="16"/>
                                </w:rPr>
                                <w:t xml:space="preserve"> </w:t>
                              </w:r>
                              <w:r w:rsidRPr="00226E25">
                                <w:rPr>
                                  <w:rFonts w:ascii="Trebuchet MS" w:eastAsia="Calibri" w:hAnsi="Trebuchet MS"/>
                                  <w:color w:val="000000" w:themeColor="text1"/>
                                  <w:sz w:val="16"/>
                                  <w:szCs w:val="16"/>
                                </w:rPr>
                                <w:t>NGOs and citizen`s associations,</w:t>
                              </w:r>
                              <w:r>
                                <w:rPr>
                                  <w:rFonts w:ascii="Trebuchet MS" w:eastAsia="Calibri" w:hAnsi="Trebuchet MS"/>
                                  <w:color w:val="000000" w:themeColor="text1"/>
                                  <w:sz w:val="16"/>
                                  <w:szCs w:val="16"/>
                                </w:rPr>
                                <w:t xml:space="preserve"> b</w:t>
                              </w:r>
                              <w:r w:rsidRPr="00226E25">
                                <w:rPr>
                                  <w:rFonts w:ascii="Trebuchet MS" w:eastAsia="Calibri" w:hAnsi="Trebuchet MS"/>
                                  <w:color w:val="000000" w:themeColor="text1"/>
                                  <w:sz w:val="16"/>
                                  <w:szCs w:val="16"/>
                                </w:rPr>
                                <w:t>usiness support organization, including chambers of commerce, networks and clusters</w:t>
                              </w:r>
                              <w:r>
                                <w:rPr>
                                  <w:rFonts w:ascii="Trebuchet MS" w:eastAsia="Calibri" w:hAnsi="Trebuchet MS"/>
                                  <w:color w:val="000000" w:themeColor="text1"/>
                                  <w:sz w:val="16"/>
                                  <w:szCs w:val="16"/>
                                </w:rPr>
                                <w:t>, g</w:t>
                              </w:r>
                              <w:r w:rsidRPr="00226E25">
                                <w:rPr>
                                  <w:rFonts w:ascii="Trebuchet MS" w:eastAsia="Calibri" w:hAnsi="Trebuchet MS"/>
                                  <w:color w:val="000000" w:themeColor="text1"/>
                                  <w:sz w:val="16"/>
                                  <w:szCs w:val="16"/>
                                </w:rPr>
                                <w:t>eneral public / citizens</w:t>
                              </w:r>
                              <w:r>
                                <w:rPr>
                                  <w:rFonts w:ascii="Trebuchet MS" w:eastAsia="Calibri" w:hAnsi="Trebuchet MS"/>
                                  <w:color w:val="000000" w:themeColor="text1"/>
                                  <w:sz w:val="16"/>
                                  <w:szCs w:val="16"/>
                                </w:rPr>
                                <w:t>, o</w:t>
                              </w:r>
                              <w:r w:rsidRPr="00226E25">
                                <w:rPr>
                                  <w:rFonts w:ascii="Trebuchet MS" w:eastAsia="Calibri" w:hAnsi="Trebuchet MS"/>
                                  <w:color w:val="000000" w:themeColor="text1"/>
                                  <w:sz w:val="16"/>
                                  <w:szCs w:val="16"/>
                                </w:rPr>
                                <w:t>ther public organisations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Rounded Rectangle 6"/>
                        <wps:cNvSpPr/>
                        <wps:spPr>
                          <a:xfrm>
                            <a:off x="239046" y="4959677"/>
                            <a:ext cx="4295949" cy="650548"/>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17EBD6D3" w14:textId="77777777" w:rsidR="001626B3" w:rsidRPr="00BA4A81" w:rsidRDefault="001626B3" w:rsidP="001626B3">
                              <w:pPr>
                                <w:pStyle w:val="NormalWeb"/>
                                <w:spacing w:after="0"/>
                                <w:rPr>
                                  <w:rFonts w:ascii="Trebuchet MS" w:eastAsia="Calibri" w:hAnsi="Trebuchet MS"/>
                                  <w:sz w:val="14"/>
                                  <w:szCs w:val="14"/>
                                </w:rPr>
                              </w:pPr>
                              <w:r w:rsidRPr="00BA4A81">
                                <w:rPr>
                                  <w:rFonts w:ascii="Trebuchet MS" w:eastAsia="Calibri" w:hAnsi="Trebuchet MS"/>
                                  <w:sz w:val="14"/>
                                  <w:szCs w:val="14"/>
                                </w:rPr>
                                <w:t>Common Output indicators:</w:t>
                              </w:r>
                            </w:p>
                            <w:p w14:paraId="4D9D1F6A" w14:textId="77777777" w:rsidR="001626B3" w:rsidRDefault="001626B3" w:rsidP="001626B3">
                              <w:pPr>
                                <w:pStyle w:val="NormalWeb"/>
                                <w:spacing w:after="0"/>
                                <w:rPr>
                                  <w:rFonts w:ascii="Trebuchet MS" w:hAnsi="Trebuchet MS"/>
                                  <w:sz w:val="14"/>
                                  <w:szCs w:val="14"/>
                                </w:rPr>
                              </w:pPr>
                              <w:r w:rsidRPr="00BA4A81">
                                <w:rPr>
                                  <w:rFonts w:ascii="Trebuchet MS" w:hAnsi="Trebuchet MS"/>
                                  <w:sz w:val="14"/>
                                  <w:szCs w:val="14"/>
                                </w:rPr>
                                <w:t>RCO 84 - Pilot actions developed jointly and implemented in projects</w:t>
                              </w:r>
                            </w:p>
                            <w:p w14:paraId="1FCAF948" w14:textId="77777777" w:rsidR="001626B3" w:rsidRPr="00BA4A81" w:rsidRDefault="001626B3" w:rsidP="001626B3">
                              <w:pPr>
                                <w:pStyle w:val="NormalWeb"/>
                                <w:spacing w:after="0"/>
                                <w:rPr>
                                  <w:rFonts w:ascii="Trebuchet MS" w:hAnsi="Trebuchet MS"/>
                                  <w:sz w:val="14"/>
                                  <w:szCs w:val="14"/>
                                </w:rPr>
                              </w:pPr>
                              <w:r w:rsidRPr="00BA4A81">
                                <w:rPr>
                                  <w:rFonts w:ascii="Trebuchet MS" w:hAnsi="Trebuchet MS"/>
                                  <w:sz w:val="14"/>
                                  <w:szCs w:val="14"/>
                                </w:rPr>
                                <w:t>RCO 87 – Organisations cooperating across borders</w:t>
                              </w:r>
                            </w:p>
                            <w:p w14:paraId="48C9F57B" w14:textId="77777777" w:rsidR="001626B3" w:rsidRPr="00BA4A81" w:rsidRDefault="001626B3" w:rsidP="001626B3">
                              <w:pPr>
                                <w:pStyle w:val="NormalWeb"/>
                                <w:spacing w:after="0"/>
                                <w:rPr>
                                  <w:rFonts w:ascii="Trebuchet MS" w:hAnsi="Trebuchet MS"/>
                                  <w:sz w:val="14"/>
                                  <w:szCs w:val="14"/>
                                </w:rPr>
                              </w:pPr>
                              <w:r w:rsidRPr="00BA4A81">
                                <w:rPr>
                                  <w:rFonts w:ascii="Trebuchet MS" w:hAnsi="Trebuchet MS"/>
                                  <w:sz w:val="14"/>
                                  <w:szCs w:val="14"/>
                                </w:rPr>
                                <w:t xml:space="preserve">RCO 115 - Public events across borders jointly organised </w:t>
                              </w:r>
                            </w:p>
                            <w:p w14:paraId="06DB3D9D" w14:textId="77777777" w:rsidR="001626B3" w:rsidRPr="00BA4A81" w:rsidRDefault="001626B3" w:rsidP="001626B3">
                              <w:pPr>
                                <w:pStyle w:val="NormalWeb"/>
                                <w:spacing w:after="0" w:line="257" w:lineRule="auto"/>
                                <w:rPr>
                                  <w:rFonts w:ascii="Trebuchet MS" w:hAnsi="Trebuchet MS"/>
                                  <w:sz w:val="14"/>
                                  <w:szCs w:val="14"/>
                                </w:rPr>
                              </w:pPr>
                              <w:r w:rsidRPr="00BA4A81">
                                <w:rPr>
                                  <w:rFonts w:ascii="Trebuchet MS" w:hAnsi="Trebuchet MS"/>
                                  <w:sz w:val="14"/>
                                  <w:szCs w:val="14"/>
                                </w:rPr>
                                <w:t>RCO 116 - Jointly developed solutions</w:t>
                              </w:r>
                            </w:p>
                            <w:p w14:paraId="23D75FEB" w14:textId="77777777" w:rsidR="001626B3" w:rsidRPr="00B372E2" w:rsidRDefault="001626B3" w:rsidP="001626B3">
                              <w:pPr>
                                <w:pStyle w:val="NormalWeb"/>
                                <w:spacing w:after="0" w:line="257" w:lineRule="auto"/>
                                <w:rPr>
                                  <w:rFonts w:ascii="Trebuchet MS" w:hAnsi="Trebuchet MS"/>
                                  <w:sz w:val="16"/>
                                  <w:szCs w:val="16"/>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Rounded Rectangle 7"/>
                        <wps:cNvSpPr/>
                        <wps:spPr>
                          <a:xfrm>
                            <a:off x="122261" y="75531"/>
                            <a:ext cx="9116630" cy="300437"/>
                          </a:xfrm>
                          <a:prstGeom prst="roundRect">
                            <a:avLst/>
                          </a:prstGeom>
                          <a:solidFill>
                            <a:srgbClr val="70AD47">
                              <a:lumMod val="20000"/>
                              <a:lumOff val="80000"/>
                            </a:srgbClr>
                          </a:solidFill>
                          <a:ln w="12700" cap="flat" cmpd="sng" algn="ctr">
                            <a:solidFill>
                              <a:sysClr val="window" lastClr="FFFFFF">
                                <a:lumMod val="95000"/>
                              </a:sysClr>
                            </a:solidFill>
                            <a:prstDash val="solid"/>
                            <a:miter lim="800000"/>
                          </a:ln>
                          <a:effectLst/>
                        </wps:spPr>
                        <wps:txbx>
                          <w:txbxContent>
                            <w:p w14:paraId="1EF28AFB" w14:textId="77777777" w:rsidR="001626B3" w:rsidRPr="00451F60" w:rsidRDefault="001626B3" w:rsidP="001626B3">
                              <w:pPr>
                                <w:pStyle w:val="NormalWeb"/>
                                <w:spacing w:line="254" w:lineRule="auto"/>
                                <w:jc w:val="center"/>
                                <w:rPr>
                                  <w:b/>
                                  <w:sz w:val="22"/>
                                  <w:szCs w:val="22"/>
                                </w:rPr>
                              </w:pPr>
                              <w:r w:rsidRPr="00451F60">
                                <w:rPr>
                                  <w:rFonts w:ascii="Trebuchet MS" w:eastAsia="Calibri" w:hAnsi="Trebuchet MS"/>
                                  <w:b/>
                                  <w:sz w:val="22"/>
                                  <w:szCs w:val="22"/>
                                  <w:lang w:val="ro-RO"/>
                                </w:rPr>
                                <w:t>Priority 2 – Clean and Green Region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Down Arrow 8"/>
                        <wps:cNvSpPr/>
                        <wps:spPr>
                          <a:xfrm>
                            <a:off x="4310840" y="375969"/>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Down Arrow 9"/>
                        <wps:cNvSpPr/>
                        <wps:spPr>
                          <a:xfrm>
                            <a:off x="4333656" y="890959"/>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Down Arrow 10"/>
                        <wps:cNvSpPr/>
                        <wps:spPr>
                          <a:xfrm>
                            <a:off x="4333656" y="1279180"/>
                            <a:ext cx="224155" cy="165100"/>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Down Arrow 11"/>
                        <wps:cNvSpPr/>
                        <wps:spPr>
                          <a:xfrm>
                            <a:off x="5757326" y="5543550"/>
                            <a:ext cx="224155" cy="141785"/>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Down Arrow 12"/>
                        <wps:cNvSpPr/>
                        <wps:spPr>
                          <a:xfrm rot="16200000">
                            <a:off x="4638277" y="5103011"/>
                            <a:ext cx="224155" cy="281658"/>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Down Arrow 13"/>
                        <wps:cNvSpPr/>
                        <wps:spPr>
                          <a:xfrm>
                            <a:off x="3042701" y="4795212"/>
                            <a:ext cx="224155" cy="164465"/>
                          </a:xfrm>
                          <a:prstGeom prst="downArrow">
                            <a:avLst/>
                          </a:prstGeom>
                          <a:solidFill>
                            <a:srgbClr val="70AD47"/>
                          </a:solidFill>
                          <a:ln w="12700" cap="flat" cmpd="sng" algn="ctr">
                            <a:solidFill>
                              <a:srgbClr val="70AD47">
                                <a:shade val="50000"/>
                              </a:srgbClr>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0BB4BDC7" id="Canvas 27" o:spid="_x0000_s1056" editas="canvas" style="width:737.45pt;height:484.05pt;mso-position-horizontal-relative:char;mso-position-vertical-relative:line" coordsize="93656,6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">
                <v:shape id="_x0000_s1057" type="#_x0000_t75" style="position:absolute;width:93656;height:61468;visibility:visible;mso-wrap-style:square">
                  <v:fill o:detectmouseclick="t"/>
                  <v:path o:connecttype="none"/>
                </v:shape>
                <v:roundrect id="Rounded Rectangle 1" o:spid="_x0000_s1058" style="position:absolute;left:1222;top:5410;width:91166;height:349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" fillcolor="#e2f0d9" strokecolor="#f2f2f2" strokeweight="1pt">
                  <v:stroke joinstyle="miter"/>
                  <v:textbox>
                    <w:txbxContent>
                      <w:p w14:paraId="6CD424E1" w14:textId="77777777" w:rsidR="001626B3" w:rsidRPr="00220E92" w:rsidRDefault="001626B3" w:rsidP="001626B3">
                        <w:pPr>
                          <w:pStyle w:val="NormalWeb"/>
                          <w:spacing w:line="256" w:lineRule="auto"/>
                          <w:jc w:val="both"/>
                          <w:rPr>
                            <w:sz w:val="16"/>
                            <w:szCs w:val="16"/>
                          </w:rPr>
                        </w:pPr>
                        <w:r w:rsidRPr="00220E92">
                          <w:rPr>
                            <w:rFonts w:ascii="Trebuchet MS" w:hAnsi="Trebuchet MS"/>
                            <w:b/>
                            <w:sz w:val="16"/>
                            <w:szCs w:val="16"/>
                            <w:lang w:val="ro-RO"/>
                          </w:rPr>
                          <w:t>Policy objective 2</w:t>
                        </w:r>
                        <w:r w:rsidRPr="00220E92">
                          <w:rPr>
                            <w:rFonts w:ascii="Trebuchet MS" w:hAnsi="Trebuchet MS"/>
                            <w:sz w:val="16"/>
                            <w:szCs w:val="16"/>
                            <w:lang w:val="ro-RO"/>
                          </w:rPr>
                          <w:t xml:space="preserve">: </w:t>
                        </w:r>
                        <w:r w:rsidRPr="00220E92">
                          <w:rPr>
                            <w:rFonts w:ascii="Trebuchet MS" w:hAnsi="Trebuchet MS"/>
                            <w:sz w:val="16"/>
                            <w:szCs w:val="16"/>
                          </w:rPr>
                          <w:t>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xbxContent>
                  </v:textbox>
                </v:roundrect>
                <v:roundrect id="Rounded Rectangle 2" o:spid="_x0000_s1059" style="position:absolute;left:1511;top:10560;width:90877;height:22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" fillcolor="#e2f0d9" strokecolor="#f2f2f2" strokeweight="1pt">
                  <v:stroke joinstyle="miter"/>
                  <v:textbox>
                    <w:txbxContent>
                      <w:p w14:paraId="566C5A66" w14:textId="77777777" w:rsidR="001626B3" w:rsidRPr="005350F9" w:rsidRDefault="001626B3" w:rsidP="001626B3">
                        <w:pPr>
                          <w:pStyle w:val="NormalWeb"/>
                          <w:spacing w:line="256" w:lineRule="auto"/>
                          <w:jc w:val="both"/>
                          <w:rPr>
                            <w:rFonts w:ascii="Trebuchet MS" w:eastAsia="Calibri" w:hAnsi="Trebuchet MS"/>
                            <w:sz w:val="16"/>
                            <w:szCs w:val="16"/>
                          </w:rPr>
                        </w:pPr>
                        <w:r w:rsidRPr="00220E92">
                          <w:rPr>
                            <w:rFonts w:ascii="Trebuchet MS" w:eastAsia="Calibri" w:hAnsi="Trebuchet MS"/>
                            <w:b/>
                            <w:sz w:val="16"/>
                            <w:szCs w:val="16"/>
                            <w:lang w:val="ro-RO"/>
                          </w:rPr>
                          <w:t xml:space="preserve">Specific Objective </w:t>
                        </w:r>
                        <w:r w:rsidRPr="005350F9">
                          <w:rPr>
                            <w:rFonts w:ascii="Trebuchet MS" w:eastAsia="Calibri" w:hAnsi="Trebuchet MS"/>
                            <w:b/>
                            <w:sz w:val="16"/>
                            <w:szCs w:val="16"/>
                            <w:lang w:val="ro-RO"/>
                          </w:rPr>
                          <w:t>7</w:t>
                        </w:r>
                        <w:r w:rsidRPr="005350F9">
                          <w:rPr>
                            <w:rFonts w:ascii="Trebuchet MS" w:eastAsia="Calibri" w:hAnsi="Trebuchet MS"/>
                            <w:sz w:val="16"/>
                            <w:szCs w:val="16"/>
                            <w:lang w:val="ro-RO"/>
                          </w:rPr>
                          <w:t xml:space="preserve">: </w:t>
                        </w:r>
                        <w:r w:rsidRPr="005350F9">
                          <w:rPr>
                            <w:rFonts w:ascii="Trebuchet MS" w:eastAsia="Calibri" w:hAnsi="Trebuchet MS"/>
                            <w:sz w:val="16"/>
                            <w:szCs w:val="16"/>
                          </w:rPr>
                          <w:t>Enhancing protection and preservation of nature, biodiversity, and green infrastructure, including in urban areas, and reducing all forms of pollution</w:t>
                        </w:r>
                      </w:p>
                      <w:p w14:paraId="15D4E202" w14:textId="77777777" w:rsidR="001626B3" w:rsidRPr="00220E92" w:rsidRDefault="001626B3" w:rsidP="001626B3">
                        <w:pPr>
                          <w:pStyle w:val="NormalWeb"/>
                          <w:spacing w:line="256" w:lineRule="auto"/>
                          <w:jc w:val="both"/>
                          <w:rPr>
                            <w:sz w:val="16"/>
                            <w:szCs w:val="16"/>
                            <w:lang w:val="ro-RO"/>
                          </w:rPr>
                        </w:pPr>
                        <w:r w:rsidRPr="00220E92">
                          <w:rPr>
                            <w:rFonts w:ascii="Trebuchet MS" w:eastAsia="Calibri" w:hAnsi="Trebuchet MS"/>
                            <w:sz w:val="16"/>
                            <w:szCs w:val="16"/>
                          </w:rPr>
                          <w:t>Promoting climate change adaptation, and disaster risk prevention, resilience, taking into account eco-system based approaches</w:t>
                        </w:r>
                      </w:p>
                    </w:txbxContent>
                  </v:textbox>
                </v:roundrect>
                <v:roundrect id="Rounded Rectangle 3" o:spid="_x0000_s1060" style="position:absolute;left:877;top:14429;width:91511;height:337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" fillcolor="#e2f0d9" strokecolor="#f2f2f2" strokeweight="1pt">
                  <v:stroke joinstyle="miter"/>
                  <v:textbox>
                    <w:txbxContent>
                      <w:p w14:paraId="4D1A288A" w14:textId="77777777" w:rsidR="001626B3" w:rsidRPr="00BF061F" w:rsidRDefault="001626B3" w:rsidP="00290390">
                        <w:pPr>
                          <w:pStyle w:val="NormalWeb"/>
                          <w:spacing w:before="0" w:beforeAutospacing="0" w:after="0" w:afterAutospacing="0"/>
                          <w:jc w:val="both"/>
                          <w:rPr>
                            <w:rFonts w:ascii="Trebuchet MS" w:eastAsia="Calibri" w:hAnsi="Trebuchet MS"/>
                            <w:b/>
                            <w:color w:val="000000" w:themeColor="text1"/>
                            <w:sz w:val="16"/>
                            <w:szCs w:val="16"/>
                            <w:lang w:val="ro-RO"/>
                          </w:rPr>
                        </w:pPr>
                        <w:r w:rsidRPr="00BF061F">
                          <w:rPr>
                            <w:rFonts w:ascii="Trebuchet MS" w:eastAsia="Calibri" w:hAnsi="Trebuchet MS"/>
                            <w:b/>
                            <w:color w:val="000000" w:themeColor="text1"/>
                            <w:sz w:val="16"/>
                            <w:szCs w:val="16"/>
                            <w:lang w:val="ro-RO"/>
                          </w:rPr>
                          <w:t>Examples of indicative activities for each field of action:</w:t>
                        </w:r>
                      </w:p>
                      <w:p w14:paraId="7F921F8E" w14:textId="77777777" w:rsidR="001626B3" w:rsidRPr="00BF061F" w:rsidRDefault="001626B3" w:rsidP="00290390">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Field of Action 1 </w:t>
                        </w:r>
                        <w:r w:rsidRPr="00BF061F">
                          <w:rPr>
                            <w:rFonts w:ascii="Trebuchet MS" w:hAnsi="Trebuchet MS"/>
                            <w:bCs/>
                            <w:i/>
                            <w:iCs/>
                            <w:sz w:val="16"/>
                            <w:szCs w:val="16"/>
                          </w:rPr>
                          <w:t>- Protection and promotion of biodiversity and natural heritage;</w:t>
                        </w:r>
                      </w:p>
                      <w:p w14:paraId="23D17A3B" w14:textId="77777777" w:rsidR="001626B3" w:rsidRPr="00BF061F" w:rsidRDefault="001626B3" w:rsidP="00290390">
                        <w:pPr>
                          <w:pStyle w:val="NormalWeb"/>
                          <w:spacing w:before="0" w:beforeAutospacing="0" w:after="0" w:afterAutospacing="0"/>
                          <w:rPr>
                            <w:rFonts w:ascii="Trebuchet MS" w:hAnsi="Trebuchet MS"/>
                            <w:b/>
                            <w:bCs/>
                            <w:i/>
                            <w:iCs/>
                            <w:sz w:val="16"/>
                            <w:szCs w:val="16"/>
                          </w:rPr>
                        </w:pPr>
                        <w:r w:rsidRPr="00BF061F">
                          <w:rPr>
                            <w:rFonts w:ascii="Trebuchet MS" w:hAnsi="Trebuchet MS"/>
                            <w:b/>
                            <w:bCs/>
                            <w:i/>
                            <w:iCs/>
                            <w:sz w:val="16"/>
                            <w:szCs w:val="16"/>
                          </w:rPr>
                          <w:t xml:space="preserve">Indicative Activities: </w:t>
                        </w:r>
                      </w:p>
                      <w:p w14:paraId="364AF5C9" w14:textId="2DD59FD2" w:rsidR="001626B3" w:rsidRPr="00BF061F" w:rsidRDefault="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Development of joint IT tools (e.g. digital maps) to promote</w:t>
                        </w:r>
                        <w:r w:rsidR="00290390">
                          <w:rPr>
                            <w:rFonts w:ascii="Trebuchet MS" w:hAnsi="Trebuchet MS"/>
                            <w:bCs/>
                            <w:i/>
                            <w:iCs/>
                            <w:sz w:val="16"/>
                            <w:szCs w:val="16"/>
                          </w:rPr>
                          <w:t xml:space="preserve"> BSB </w:t>
                        </w:r>
                        <w:r w:rsidRPr="00BF061F">
                          <w:rPr>
                            <w:rFonts w:ascii="Trebuchet MS" w:hAnsi="Trebuchet MS"/>
                            <w:bCs/>
                            <w:i/>
                            <w:iCs/>
                            <w:sz w:val="16"/>
                            <w:szCs w:val="16"/>
                          </w:rPr>
                          <w:t>ecosystems, contribute to develop and protect them;</w:t>
                        </w:r>
                      </w:p>
                      <w:p w14:paraId="74C3FD61" w14:textId="2BB49DB0"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Developing and implementing joint pilot actions for protection of B</w:t>
                        </w:r>
                        <w:r w:rsidR="0027494A">
                          <w:rPr>
                            <w:rFonts w:ascii="Trebuchet MS" w:hAnsi="Trebuchet MS"/>
                            <w:bCs/>
                            <w:i/>
                            <w:iCs/>
                            <w:sz w:val="16"/>
                            <w:szCs w:val="16"/>
                          </w:rPr>
                          <w:t>SB</w:t>
                        </w:r>
                        <w:r w:rsidRPr="00290390">
                          <w:rPr>
                            <w:rFonts w:ascii="Trebuchet MS" w:hAnsi="Trebuchet MS"/>
                            <w:bCs/>
                            <w:i/>
                            <w:iCs/>
                            <w:sz w:val="16"/>
                            <w:szCs w:val="16"/>
                          </w:rPr>
                          <w:t xml:space="preserve"> biodiversity and natural heritage;</w:t>
                        </w:r>
                      </w:p>
                      <w:p w14:paraId="1DDC5885"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Strengthening capacities for the protection, conservation of biodiversity and restoration of existing ecosystems;</w:t>
                        </w:r>
                      </w:p>
                      <w:p w14:paraId="293C978C"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Joint research in marine protected areas and support to definition and designation of new marine protected areas.</w:t>
                        </w:r>
                      </w:p>
                      <w:p w14:paraId="3D28C38B" w14:textId="77777777" w:rsidR="001626B3" w:rsidRPr="00290390" w:rsidRDefault="001626B3" w:rsidP="00290390">
                        <w:pPr>
                          <w:pStyle w:val="NormalWeb"/>
                          <w:spacing w:before="0" w:beforeAutospacing="0" w:after="0" w:afterAutospacing="0"/>
                          <w:rPr>
                            <w:rFonts w:ascii="Trebuchet MS" w:hAnsi="Trebuchet MS"/>
                            <w:bCs/>
                            <w:i/>
                            <w:iCs/>
                            <w:sz w:val="16"/>
                            <w:szCs w:val="16"/>
                          </w:rPr>
                        </w:pPr>
                        <w:r w:rsidRPr="00290390">
                          <w:rPr>
                            <w:rFonts w:ascii="Trebuchet MS" w:hAnsi="Trebuchet MS"/>
                            <w:b/>
                            <w:bCs/>
                            <w:i/>
                            <w:iCs/>
                            <w:sz w:val="16"/>
                            <w:szCs w:val="16"/>
                          </w:rPr>
                          <w:t xml:space="preserve">Field of Action 2 </w:t>
                        </w:r>
                        <w:r w:rsidRPr="00290390">
                          <w:rPr>
                            <w:rFonts w:ascii="Trebuchet MS" w:hAnsi="Trebuchet MS"/>
                            <w:bCs/>
                            <w:i/>
                            <w:iCs/>
                            <w:sz w:val="16"/>
                            <w:szCs w:val="16"/>
                          </w:rPr>
                          <w:t>- Actions on environment protection at all educational levels;</w:t>
                        </w:r>
                      </w:p>
                      <w:p w14:paraId="5FE26E7B" w14:textId="77777777" w:rsidR="001626B3" w:rsidRPr="00290390" w:rsidRDefault="001626B3" w:rsidP="00290390">
                        <w:pPr>
                          <w:pStyle w:val="NormalWeb"/>
                          <w:spacing w:before="0" w:beforeAutospacing="0" w:after="0" w:afterAutospacing="0"/>
                          <w:rPr>
                            <w:rFonts w:ascii="Trebuchet MS" w:hAnsi="Trebuchet MS"/>
                            <w:b/>
                            <w:bCs/>
                            <w:i/>
                            <w:iCs/>
                            <w:sz w:val="16"/>
                            <w:szCs w:val="16"/>
                          </w:rPr>
                        </w:pPr>
                        <w:r w:rsidRPr="00290390">
                          <w:rPr>
                            <w:rFonts w:ascii="Trebuchet MS" w:hAnsi="Trebuchet MS"/>
                            <w:b/>
                            <w:bCs/>
                            <w:i/>
                            <w:iCs/>
                            <w:sz w:val="16"/>
                            <w:szCs w:val="16"/>
                          </w:rPr>
                          <w:t xml:space="preserve">Indicative Activities: </w:t>
                        </w:r>
                      </w:p>
                      <w:p w14:paraId="0CB54D5D"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Joint awareness raising campaigns at all educational levels for protecting the lakes, rivers and sea from micro plastics;</w:t>
                        </w:r>
                      </w:p>
                      <w:p w14:paraId="226592BF"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Actions aimed at strengthening the capacities of local/regional administration to jointly educate citizens and raise awareness for an environmental friendly behaviour;</w:t>
                        </w:r>
                      </w:p>
                      <w:p w14:paraId="2DBB7870" w14:textId="77777777" w:rsidR="001626B3" w:rsidRPr="00290390" w:rsidRDefault="001626B3">
                        <w:pPr>
                          <w:pStyle w:val="NormalWeb"/>
                          <w:numPr>
                            <w:ilvl w:val="0"/>
                            <w:numId w:val="15"/>
                          </w:numPr>
                          <w:spacing w:before="0" w:beforeAutospacing="0" w:after="0" w:afterAutospacing="0"/>
                          <w:rPr>
                            <w:rFonts w:ascii="Trebuchet MS" w:hAnsi="Trebuchet MS"/>
                            <w:bCs/>
                            <w:i/>
                            <w:iCs/>
                            <w:sz w:val="16"/>
                            <w:szCs w:val="16"/>
                          </w:rPr>
                        </w:pPr>
                        <w:r w:rsidRPr="00290390">
                          <w:rPr>
                            <w:rFonts w:ascii="Trebuchet MS" w:hAnsi="Trebuchet MS"/>
                            <w:bCs/>
                            <w:i/>
                            <w:iCs/>
                            <w:sz w:val="16"/>
                            <w:szCs w:val="16"/>
                          </w:rPr>
                          <w:t>Joint awareness-raising actions on biodiversity and environmental protection targeting the youth.</w:t>
                        </w:r>
                      </w:p>
                      <w:p w14:paraId="0C082C5E" w14:textId="77777777" w:rsidR="001626B3" w:rsidRPr="00BF061F" w:rsidRDefault="001626B3" w:rsidP="00290390">
                        <w:pPr>
                          <w:pStyle w:val="NormalWeb"/>
                          <w:spacing w:before="0" w:beforeAutospacing="0" w:after="0" w:afterAutospacing="0"/>
                          <w:rPr>
                            <w:rFonts w:ascii="Trebuchet MS" w:hAnsi="Trebuchet MS"/>
                            <w:bCs/>
                            <w:i/>
                            <w:iCs/>
                            <w:sz w:val="16"/>
                            <w:szCs w:val="16"/>
                          </w:rPr>
                        </w:pPr>
                      </w:p>
                      <w:p w14:paraId="309AD729" w14:textId="77777777" w:rsidR="001626B3" w:rsidRPr="00BF061F" w:rsidRDefault="001626B3" w:rsidP="00290390">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Field of Action 3</w:t>
                        </w:r>
                        <w:r w:rsidRPr="00BF061F">
                          <w:rPr>
                            <w:rFonts w:ascii="Trebuchet MS" w:hAnsi="Trebuchet MS"/>
                            <w:bCs/>
                            <w:i/>
                            <w:iCs/>
                            <w:sz w:val="16"/>
                            <w:szCs w:val="16"/>
                          </w:rPr>
                          <w:t xml:space="preserve"> - Investing in green infrastructure to mitigate air, water, noise, soil pollution and degradation;</w:t>
                        </w:r>
                      </w:p>
                      <w:p w14:paraId="3F3CFE89" w14:textId="77777777" w:rsidR="001626B3" w:rsidRPr="00BF061F" w:rsidRDefault="001626B3" w:rsidP="00290390">
                        <w:pPr>
                          <w:pStyle w:val="NormalWeb"/>
                          <w:spacing w:before="0" w:beforeAutospacing="0" w:after="0" w:afterAutospacing="0"/>
                          <w:rPr>
                            <w:rFonts w:ascii="Trebuchet MS" w:hAnsi="Trebuchet MS"/>
                            <w:b/>
                            <w:bCs/>
                            <w:i/>
                            <w:iCs/>
                            <w:sz w:val="16"/>
                            <w:szCs w:val="16"/>
                          </w:rPr>
                        </w:pPr>
                        <w:r w:rsidRPr="00BF061F">
                          <w:rPr>
                            <w:rFonts w:ascii="Trebuchet MS" w:hAnsi="Trebuchet MS"/>
                            <w:b/>
                            <w:bCs/>
                            <w:i/>
                            <w:iCs/>
                            <w:sz w:val="16"/>
                            <w:szCs w:val="16"/>
                          </w:rPr>
                          <w:t xml:space="preserve">Indicative Activities: </w:t>
                        </w:r>
                      </w:p>
                      <w:p w14:paraId="21FDA1EB" w14:textId="77777777" w:rsidR="001626B3" w:rsidRPr="00BF061F" w:rsidRDefault="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 xml:space="preserve">Small scale investments in green infrastructure (eg. green streets, green roofs, permeable/porous paving, urban forests, natural cooling of buildings, </w:t>
                        </w:r>
                        <w:r>
                          <w:rPr>
                            <w:rFonts w:ascii="Trebuchet MS" w:hAnsi="Trebuchet MS"/>
                            <w:bCs/>
                            <w:i/>
                            <w:iCs/>
                            <w:sz w:val="16"/>
                            <w:szCs w:val="16"/>
                          </w:rPr>
                          <w:t xml:space="preserve">ecosystem corridors, </w:t>
                        </w:r>
                        <w:r w:rsidRPr="00BF061F">
                          <w:rPr>
                            <w:rFonts w:ascii="Trebuchet MS" w:hAnsi="Trebuchet MS"/>
                            <w:bCs/>
                            <w:i/>
                            <w:iCs/>
                            <w:sz w:val="16"/>
                            <w:szCs w:val="16"/>
                          </w:rPr>
                          <w:t>etc.);</w:t>
                        </w:r>
                      </w:p>
                      <w:p w14:paraId="1A39672D" w14:textId="77777777" w:rsidR="001626B3" w:rsidRPr="00BF061F" w:rsidRDefault="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Implementing joint pilot actions with the purpose of creating the costal Green Belt of the Black Sea.</w:t>
                        </w:r>
                      </w:p>
                      <w:p w14:paraId="25FF923D" w14:textId="77777777" w:rsidR="001626B3" w:rsidRPr="00BF061F" w:rsidRDefault="001626B3" w:rsidP="00290390">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Field of Action </w:t>
                        </w:r>
                        <w:r w:rsidRPr="00BF061F">
                          <w:rPr>
                            <w:rFonts w:ascii="Trebuchet MS" w:hAnsi="Trebuchet MS"/>
                            <w:bCs/>
                            <w:i/>
                            <w:iCs/>
                            <w:sz w:val="16"/>
                            <w:szCs w:val="16"/>
                          </w:rPr>
                          <w:t>4 - Actions for pollutants reduction, as well as marine and river litter reduction, collecting and recycling.</w:t>
                        </w:r>
                      </w:p>
                      <w:p w14:paraId="5899F903" w14:textId="77777777" w:rsidR="001626B3" w:rsidRPr="00BF061F" w:rsidRDefault="001626B3" w:rsidP="00290390">
                        <w:pPr>
                          <w:pStyle w:val="NormalWeb"/>
                          <w:spacing w:before="0" w:beforeAutospacing="0" w:after="0" w:afterAutospacing="0"/>
                          <w:rPr>
                            <w:rFonts w:ascii="Trebuchet MS" w:hAnsi="Trebuchet MS"/>
                            <w:bCs/>
                            <w:i/>
                            <w:iCs/>
                            <w:sz w:val="16"/>
                            <w:szCs w:val="16"/>
                          </w:rPr>
                        </w:pPr>
                        <w:r w:rsidRPr="00BF061F">
                          <w:rPr>
                            <w:rFonts w:ascii="Trebuchet MS" w:hAnsi="Trebuchet MS"/>
                            <w:b/>
                            <w:bCs/>
                            <w:i/>
                            <w:iCs/>
                            <w:sz w:val="16"/>
                            <w:szCs w:val="16"/>
                          </w:rPr>
                          <w:t xml:space="preserve">Indicative activities </w:t>
                        </w:r>
                      </w:p>
                      <w:p w14:paraId="25F2D38A" w14:textId="77777777" w:rsidR="001626B3" w:rsidRPr="00BF061F" w:rsidRDefault="001626B3" w:rsidP="001626B3">
                        <w:pPr>
                          <w:pStyle w:val="NormalWeb"/>
                          <w:numPr>
                            <w:ilvl w:val="0"/>
                            <w:numId w:val="15"/>
                          </w:numPr>
                          <w:spacing w:before="0" w:beforeAutospacing="0" w:after="0" w:afterAutospacing="0"/>
                          <w:rPr>
                            <w:rFonts w:ascii="Trebuchet MS" w:hAnsi="Trebuchet MS"/>
                            <w:bCs/>
                            <w:i/>
                            <w:iCs/>
                            <w:sz w:val="16"/>
                            <w:szCs w:val="16"/>
                          </w:rPr>
                        </w:pPr>
                        <w:r>
                          <w:rPr>
                            <w:rFonts w:ascii="Trebuchet MS" w:hAnsi="Trebuchet MS"/>
                            <w:bCs/>
                            <w:i/>
                            <w:iCs/>
                            <w:sz w:val="16"/>
                            <w:szCs w:val="16"/>
                          </w:rPr>
                          <w:t>Small-</w:t>
                        </w:r>
                        <w:r w:rsidRPr="00BF061F">
                          <w:rPr>
                            <w:rFonts w:ascii="Trebuchet MS" w:hAnsi="Trebuchet MS"/>
                            <w:bCs/>
                            <w:i/>
                            <w:iCs/>
                            <w:sz w:val="16"/>
                            <w:szCs w:val="16"/>
                          </w:rPr>
                          <w:t>scale infrastructures (such as natural bio filters) to fight water and soil pollution;</w:t>
                        </w:r>
                      </w:p>
                      <w:p w14:paraId="6FAA1ABD" w14:textId="140C1B53" w:rsidR="001626B3" w:rsidRPr="00BF061F" w:rsidRDefault="001626B3" w:rsidP="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Innovative technical solutions for the restoration of degraded ecosystems (e.g. rivers, high-diversity landscapes, forests);</w:t>
                        </w:r>
                      </w:p>
                      <w:p w14:paraId="6BD0BB0B" w14:textId="77777777" w:rsidR="001626B3" w:rsidRPr="00BF061F" w:rsidRDefault="001626B3" w:rsidP="001626B3">
                        <w:pPr>
                          <w:pStyle w:val="NormalWeb"/>
                          <w:numPr>
                            <w:ilvl w:val="0"/>
                            <w:numId w:val="15"/>
                          </w:numPr>
                          <w:spacing w:before="0" w:beforeAutospacing="0" w:after="0" w:afterAutospacing="0"/>
                          <w:rPr>
                            <w:rFonts w:ascii="Trebuchet MS" w:hAnsi="Trebuchet MS"/>
                            <w:bCs/>
                            <w:i/>
                            <w:iCs/>
                            <w:sz w:val="16"/>
                            <w:szCs w:val="16"/>
                          </w:rPr>
                        </w:pPr>
                        <w:r w:rsidRPr="00BF061F">
                          <w:rPr>
                            <w:rFonts w:ascii="Trebuchet MS" w:hAnsi="Trebuchet MS"/>
                            <w:bCs/>
                            <w:i/>
                            <w:iCs/>
                            <w:sz w:val="16"/>
                            <w:szCs w:val="16"/>
                          </w:rPr>
                          <w:t>Implementing transnational pilot actions for reducing marine and river litter pollutants</w:t>
                        </w:r>
                        <w:r>
                          <w:rPr>
                            <w:rFonts w:ascii="Trebuchet MS" w:hAnsi="Trebuchet MS"/>
                            <w:bCs/>
                            <w:i/>
                            <w:iCs/>
                            <w:sz w:val="16"/>
                            <w:szCs w:val="16"/>
                          </w:rPr>
                          <w:t>.</w:t>
                        </w:r>
                      </w:p>
                    </w:txbxContent>
                  </v:textbox>
                </v:roundrect>
                <v:roundrect id="Rounded Rectangle 4" o:spid="_x0000_s1061" style="position:absolute;left:49590;top:50595;width:44584;height:48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" fillcolor="#e2f0d9" strokecolor="#f2f2f2" strokeweight="1pt">
                  <v:stroke joinstyle="miter"/>
                  <v:textbox>
                    <w:txbxContent>
                      <w:p w14:paraId="61F117CA" w14:textId="77777777" w:rsidR="001626B3" w:rsidRDefault="001626B3" w:rsidP="001626B3">
                        <w:pPr>
                          <w:pStyle w:val="NormalWeb"/>
                          <w:spacing w:after="0"/>
                          <w:rPr>
                            <w:rFonts w:ascii="Trebuchet MS" w:eastAsia="Calibri" w:hAnsi="Trebuchet MS"/>
                            <w:sz w:val="16"/>
                            <w:szCs w:val="16"/>
                          </w:rPr>
                        </w:pPr>
                        <w:r w:rsidRPr="00220E92">
                          <w:rPr>
                            <w:rFonts w:ascii="Trebuchet MS" w:eastAsia="Calibri" w:hAnsi="Trebuchet MS"/>
                            <w:sz w:val="16"/>
                            <w:szCs w:val="16"/>
                          </w:rPr>
                          <w:t xml:space="preserve">Common Result indicators: </w:t>
                        </w:r>
                      </w:p>
                      <w:p w14:paraId="792A9139" w14:textId="77777777" w:rsidR="001626B3" w:rsidRDefault="001626B3" w:rsidP="001626B3">
                        <w:pPr>
                          <w:pStyle w:val="NormalWeb"/>
                          <w:spacing w:after="0"/>
                          <w:rPr>
                            <w:rFonts w:ascii="Trebuchet MS" w:eastAsia="Calibri" w:hAnsi="Trebuchet MS"/>
                            <w:sz w:val="16"/>
                            <w:szCs w:val="16"/>
                          </w:rPr>
                        </w:pPr>
                        <w:r>
                          <w:rPr>
                            <w:rFonts w:ascii="Trebuchet MS" w:eastAsia="Calibri" w:hAnsi="Trebuchet MS"/>
                            <w:sz w:val="16"/>
                            <w:szCs w:val="16"/>
                          </w:rPr>
                          <w:t xml:space="preserve">RCR 84 </w:t>
                        </w:r>
                        <w:r w:rsidRPr="00B372E2">
                          <w:rPr>
                            <w:rFonts w:ascii="Trebuchet MS" w:eastAsia="Calibri" w:hAnsi="Trebuchet MS"/>
                            <w:sz w:val="16"/>
                            <w:szCs w:val="16"/>
                          </w:rPr>
                          <w:t xml:space="preserve"> - Organisations cooperating across borders after project completion</w:t>
                        </w:r>
                        <w:r w:rsidRPr="003453A6">
                          <w:rPr>
                            <w:rFonts w:ascii="Trebuchet MS" w:eastAsia="Calibri" w:hAnsi="Trebuchet MS"/>
                            <w:sz w:val="16"/>
                            <w:szCs w:val="16"/>
                          </w:rPr>
                          <w:t xml:space="preserve"> </w:t>
                        </w:r>
                      </w:p>
                      <w:p w14:paraId="711226AC" w14:textId="77777777" w:rsidR="001626B3" w:rsidRPr="003453A6" w:rsidRDefault="001626B3" w:rsidP="001626B3">
                        <w:pPr>
                          <w:pStyle w:val="NormalWeb"/>
                          <w:spacing w:after="0"/>
                          <w:rPr>
                            <w:rFonts w:ascii="Trebuchet MS" w:eastAsia="Calibri" w:hAnsi="Trebuchet MS"/>
                            <w:sz w:val="16"/>
                            <w:szCs w:val="16"/>
                          </w:rPr>
                        </w:pPr>
                        <w:r w:rsidRPr="003453A6">
                          <w:rPr>
                            <w:rFonts w:ascii="Trebuchet MS" w:eastAsia="Calibri" w:hAnsi="Trebuchet MS"/>
                            <w:sz w:val="16"/>
                            <w:szCs w:val="16"/>
                          </w:rPr>
                          <w:t>RCR 104 - Solutions taken up or up-scaled by organisations</w:t>
                        </w:r>
                      </w:p>
                      <w:p w14:paraId="60629522" w14:textId="77777777" w:rsidR="001626B3" w:rsidRDefault="001626B3" w:rsidP="001626B3">
                        <w:pPr>
                          <w:pStyle w:val="NormalWeb"/>
                          <w:spacing w:line="256" w:lineRule="auto"/>
                          <w:rPr>
                            <w:rFonts w:ascii="Trebuchet MS" w:eastAsia="Calibri" w:hAnsi="Trebuchet MS"/>
                            <w:sz w:val="16"/>
                            <w:szCs w:val="16"/>
                          </w:rPr>
                        </w:pPr>
                      </w:p>
                      <w:p w14:paraId="410034E9" w14:textId="77777777" w:rsidR="001626B3" w:rsidRDefault="001626B3" w:rsidP="001626B3">
                        <w:pPr>
                          <w:pStyle w:val="NormalWeb"/>
                          <w:spacing w:line="256" w:lineRule="auto"/>
                          <w:rPr>
                            <w:rFonts w:ascii="Trebuchet MS" w:eastAsia="Calibri" w:hAnsi="Trebuchet MS"/>
                            <w:sz w:val="16"/>
                            <w:szCs w:val="16"/>
                          </w:rPr>
                        </w:pPr>
                      </w:p>
                      <w:p w14:paraId="3FFA9647" w14:textId="77777777" w:rsidR="001626B3" w:rsidRPr="00B372E2" w:rsidRDefault="001626B3" w:rsidP="001626B3">
                        <w:pPr>
                          <w:pStyle w:val="NormalWeb"/>
                          <w:spacing w:line="256" w:lineRule="auto"/>
                          <w:rPr>
                            <w:rFonts w:ascii="Trebuchet MS" w:eastAsia="Calibri" w:hAnsi="Trebuchet MS"/>
                            <w:sz w:val="16"/>
                            <w:szCs w:val="16"/>
                          </w:rPr>
                        </w:pPr>
                      </w:p>
                      <w:p w14:paraId="0B63EE26" w14:textId="77777777" w:rsidR="001626B3" w:rsidRPr="00220E92" w:rsidRDefault="001626B3" w:rsidP="001626B3">
                        <w:pPr>
                          <w:pStyle w:val="NormalWeb"/>
                          <w:spacing w:line="256" w:lineRule="auto"/>
                          <w:rPr>
                            <w:rFonts w:ascii="Trebuchet MS" w:eastAsia="Calibri" w:hAnsi="Trebuchet MS"/>
                            <w:sz w:val="16"/>
                            <w:szCs w:val="16"/>
                          </w:rPr>
                        </w:pPr>
                      </w:p>
                      <w:p w14:paraId="13B3DECE" w14:textId="77777777" w:rsidR="001626B3" w:rsidRDefault="001626B3" w:rsidP="001626B3">
                        <w:pPr>
                          <w:pStyle w:val="NormalWeb"/>
                          <w:spacing w:line="256" w:lineRule="auto"/>
                          <w:jc w:val="center"/>
                        </w:pPr>
                      </w:p>
                    </w:txbxContent>
                  </v:textbox>
                </v:roundrect>
                <v:roundrect id="Rounded Rectangle 5" o:spid="_x0000_s1062" style="position:absolute;left:1222;top:56853;width:90649;height:50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" fillcolor="#e2f0d9" strokecolor="#f2f2f2" strokeweight="1pt">
                  <v:stroke joinstyle="miter"/>
                  <v:textbox>
                    <w:txbxContent>
                      <w:p w14:paraId="58955144" w14:textId="77777777" w:rsidR="001626B3" w:rsidRPr="00220E92" w:rsidRDefault="001626B3" w:rsidP="001626B3">
                        <w:pPr>
                          <w:pStyle w:val="NormalWeb"/>
                          <w:spacing w:line="256" w:lineRule="auto"/>
                          <w:rPr>
                            <w:sz w:val="16"/>
                            <w:szCs w:val="16"/>
                          </w:rPr>
                        </w:pPr>
                        <w:r w:rsidRPr="00220E92">
                          <w:rPr>
                            <w:rFonts w:ascii="Trebuchet MS" w:eastAsia="Calibri" w:hAnsi="Trebuchet MS"/>
                            <w:b/>
                            <w:color w:val="000000" w:themeColor="text1"/>
                            <w:sz w:val="16"/>
                            <w:szCs w:val="16"/>
                          </w:rPr>
                          <w:t>Target groups:</w:t>
                        </w:r>
                        <w:r w:rsidRPr="00220E92">
                          <w:rPr>
                            <w:rFonts w:ascii="Trebuchet MS" w:eastAsia="Calibri" w:hAnsi="Trebuchet MS"/>
                            <w:color w:val="000000" w:themeColor="text1"/>
                            <w:sz w:val="16"/>
                            <w:szCs w:val="16"/>
                          </w:rPr>
                          <w:t> </w:t>
                        </w:r>
                        <w:r w:rsidRPr="00226E25">
                          <w:rPr>
                            <w:rFonts w:ascii="Trebuchet MS" w:eastAsia="Calibri" w:hAnsi="Trebuchet MS"/>
                            <w:color w:val="000000" w:themeColor="text1"/>
                            <w:sz w:val="16"/>
                            <w:szCs w:val="16"/>
                          </w:rPr>
                          <w:t>National, regional or local public authorities,</w:t>
                        </w:r>
                        <w:r>
                          <w:rPr>
                            <w:rFonts w:ascii="Trebuchet MS" w:eastAsia="Calibri" w:hAnsi="Trebuchet MS"/>
                            <w:color w:val="000000" w:themeColor="text1"/>
                            <w:sz w:val="16"/>
                            <w:szCs w:val="16"/>
                          </w:rPr>
                          <w:t xml:space="preserve"> h</w:t>
                        </w:r>
                        <w:r w:rsidRPr="00226E25">
                          <w:rPr>
                            <w:rFonts w:ascii="Trebuchet MS" w:eastAsia="Calibri" w:hAnsi="Trebuchet MS"/>
                            <w:color w:val="000000" w:themeColor="text1"/>
                            <w:sz w:val="16"/>
                            <w:szCs w:val="16"/>
                          </w:rPr>
                          <w:t>igher education and research institutions,</w:t>
                        </w:r>
                        <w:r>
                          <w:rPr>
                            <w:rFonts w:ascii="Trebuchet MS" w:eastAsia="Calibri" w:hAnsi="Trebuchet MS"/>
                            <w:color w:val="000000" w:themeColor="text1"/>
                            <w:sz w:val="16"/>
                            <w:szCs w:val="16"/>
                          </w:rPr>
                          <w:t xml:space="preserve"> s</w:t>
                        </w:r>
                        <w:r w:rsidRPr="00226E25">
                          <w:rPr>
                            <w:rFonts w:ascii="Trebuchet MS" w:eastAsia="Calibri" w:hAnsi="Trebuchet MS"/>
                            <w:color w:val="000000" w:themeColor="text1"/>
                            <w:sz w:val="16"/>
                            <w:szCs w:val="16"/>
                          </w:rPr>
                          <w:t>chools/education and training centres,</w:t>
                        </w:r>
                        <w:r>
                          <w:rPr>
                            <w:rFonts w:ascii="Trebuchet MS" w:eastAsia="Calibri" w:hAnsi="Trebuchet MS"/>
                            <w:color w:val="000000" w:themeColor="text1"/>
                            <w:sz w:val="16"/>
                            <w:szCs w:val="16"/>
                          </w:rPr>
                          <w:t xml:space="preserve"> n</w:t>
                        </w:r>
                        <w:r w:rsidRPr="00226E25">
                          <w:rPr>
                            <w:rFonts w:ascii="Trebuchet MS" w:eastAsia="Calibri" w:hAnsi="Trebuchet MS"/>
                            <w:color w:val="000000" w:themeColor="text1"/>
                            <w:sz w:val="16"/>
                            <w:szCs w:val="16"/>
                          </w:rPr>
                          <w:t xml:space="preserve">ational, regional or local development </w:t>
                        </w:r>
                        <w:r>
                          <w:rPr>
                            <w:rFonts w:ascii="Trebuchet MS" w:eastAsia="Calibri" w:hAnsi="Trebuchet MS"/>
                            <w:color w:val="000000" w:themeColor="text1"/>
                            <w:sz w:val="16"/>
                            <w:szCs w:val="16"/>
                          </w:rPr>
                          <w:t>a</w:t>
                        </w:r>
                        <w:r w:rsidRPr="00226E25">
                          <w:rPr>
                            <w:rFonts w:ascii="Trebuchet MS" w:eastAsia="Calibri" w:hAnsi="Trebuchet MS"/>
                            <w:color w:val="000000" w:themeColor="text1"/>
                            <w:sz w:val="16"/>
                            <w:szCs w:val="16"/>
                          </w:rPr>
                          <w:t>gencies,</w:t>
                        </w:r>
                        <w:r>
                          <w:rPr>
                            <w:rFonts w:ascii="Trebuchet MS" w:eastAsia="Calibri" w:hAnsi="Trebuchet MS"/>
                            <w:color w:val="000000" w:themeColor="text1"/>
                            <w:sz w:val="16"/>
                            <w:szCs w:val="16"/>
                          </w:rPr>
                          <w:t xml:space="preserve"> </w:t>
                        </w:r>
                        <w:r w:rsidRPr="00226E25">
                          <w:rPr>
                            <w:rFonts w:ascii="Trebuchet MS" w:eastAsia="Calibri" w:hAnsi="Trebuchet MS"/>
                            <w:color w:val="000000" w:themeColor="text1"/>
                            <w:sz w:val="16"/>
                            <w:szCs w:val="16"/>
                          </w:rPr>
                          <w:t>NGOs and citizen`s associations,</w:t>
                        </w:r>
                        <w:r>
                          <w:rPr>
                            <w:rFonts w:ascii="Trebuchet MS" w:eastAsia="Calibri" w:hAnsi="Trebuchet MS"/>
                            <w:color w:val="000000" w:themeColor="text1"/>
                            <w:sz w:val="16"/>
                            <w:szCs w:val="16"/>
                          </w:rPr>
                          <w:t xml:space="preserve"> b</w:t>
                        </w:r>
                        <w:r w:rsidRPr="00226E25">
                          <w:rPr>
                            <w:rFonts w:ascii="Trebuchet MS" w:eastAsia="Calibri" w:hAnsi="Trebuchet MS"/>
                            <w:color w:val="000000" w:themeColor="text1"/>
                            <w:sz w:val="16"/>
                            <w:szCs w:val="16"/>
                          </w:rPr>
                          <w:t>usiness support organization, including chambers of commerce, networks and clusters</w:t>
                        </w:r>
                        <w:r>
                          <w:rPr>
                            <w:rFonts w:ascii="Trebuchet MS" w:eastAsia="Calibri" w:hAnsi="Trebuchet MS"/>
                            <w:color w:val="000000" w:themeColor="text1"/>
                            <w:sz w:val="16"/>
                            <w:szCs w:val="16"/>
                          </w:rPr>
                          <w:t>, g</w:t>
                        </w:r>
                        <w:r w:rsidRPr="00226E25">
                          <w:rPr>
                            <w:rFonts w:ascii="Trebuchet MS" w:eastAsia="Calibri" w:hAnsi="Trebuchet MS"/>
                            <w:color w:val="000000" w:themeColor="text1"/>
                            <w:sz w:val="16"/>
                            <w:szCs w:val="16"/>
                          </w:rPr>
                          <w:t>eneral public / citizens</w:t>
                        </w:r>
                        <w:r>
                          <w:rPr>
                            <w:rFonts w:ascii="Trebuchet MS" w:eastAsia="Calibri" w:hAnsi="Trebuchet MS"/>
                            <w:color w:val="000000" w:themeColor="text1"/>
                            <w:sz w:val="16"/>
                            <w:szCs w:val="16"/>
                          </w:rPr>
                          <w:t>, o</w:t>
                        </w:r>
                        <w:r w:rsidRPr="00226E25">
                          <w:rPr>
                            <w:rFonts w:ascii="Trebuchet MS" w:eastAsia="Calibri" w:hAnsi="Trebuchet MS"/>
                            <w:color w:val="000000" w:themeColor="text1"/>
                            <w:sz w:val="16"/>
                            <w:szCs w:val="16"/>
                          </w:rPr>
                          <w:t>ther public organisations</w:t>
                        </w:r>
                      </w:p>
                    </w:txbxContent>
                  </v:textbox>
                </v:roundrect>
                <v:roundrect id="Rounded Rectangle 6" o:spid="_x0000_s1063" style="position:absolute;left:2390;top:49596;width:42959;height:650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" fillcolor="#e2f0d9" strokecolor="#f2f2f2" strokeweight="1pt">
                  <v:stroke joinstyle="miter"/>
                  <v:textbox>
                    <w:txbxContent>
                      <w:p w14:paraId="17EBD6D3" w14:textId="77777777" w:rsidR="001626B3" w:rsidRPr="00BA4A81" w:rsidRDefault="001626B3" w:rsidP="001626B3">
                        <w:pPr>
                          <w:pStyle w:val="NormalWeb"/>
                          <w:spacing w:after="0"/>
                          <w:rPr>
                            <w:rFonts w:ascii="Trebuchet MS" w:eastAsia="Calibri" w:hAnsi="Trebuchet MS"/>
                            <w:sz w:val="14"/>
                            <w:szCs w:val="14"/>
                          </w:rPr>
                        </w:pPr>
                        <w:r w:rsidRPr="00BA4A81">
                          <w:rPr>
                            <w:rFonts w:ascii="Trebuchet MS" w:eastAsia="Calibri" w:hAnsi="Trebuchet MS"/>
                            <w:sz w:val="14"/>
                            <w:szCs w:val="14"/>
                          </w:rPr>
                          <w:t>Common Output indicators:</w:t>
                        </w:r>
                      </w:p>
                      <w:p w14:paraId="4D9D1F6A" w14:textId="77777777" w:rsidR="001626B3" w:rsidRDefault="001626B3" w:rsidP="001626B3">
                        <w:pPr>
                          <w:pStyle w:val="NormalWeb"/>
                          <w:spacing w:after="0"/>
                          <w:rPr>
                            <w:rFonts w:ascii="Trebuchet MS" w:hAnsi="Trebuchet MS"/>
                            <w:sz w:val="14"/>
                            <w:szCs w:val="14"/>
                          </w:rPr>
                        </w:pPr>
                        <w:r w:rsidRPr="00BA4A81">
                          <w:rPr>
                            <w:rFonts w:ascii="Trebuchet MS" w:hAnsi="Trebuchet MS"/>
                            <w:sz w:val="14"/>
                            <w:szCs w:val="14"/>
                          </w:rPr>
                          <w:t>RCO 84 - Pilot actions developed jointly and implemented in projects</w:t>
                        </w:r>
                      </w:p>
                      <w:p w14:paraId="1FCAF948" w14:textId="77777777" w:rsidR="001626B3" w:rsidRPr="00BA4A81" w:rsidRDefault="001626B3" w:rsidP="001626B3">
                        <w:pPr>
                          <w:pStyle w:val="NormalWeb"/>
                          <w:spacing w:after="0"/>
                          <w:rPr>
                            <w:rFonts w:ascii="Trebuchet MS" w:hAnsi="Trebuchet MS"/>
                            <w:sz w:val="14"/>
                            <w:szCs w:val="14"/>
                          </w:rPr>
                        </w:pPr>
                        <w:r w:rsidRPr="00BA4A81">
                          <w:rPr>
                            <w:rFonts w:ascii="Trebuchet MS" w:hAnsi="Trebuchet MS"/>
                            <w:sz w:val="14"/>
                            <w:szCs w:val="14"/>
                          </w:rPr>
                          <w:t>RCO 87 – Organisations cooperating across borders</w:t>
                        </w:r>
                      </w:p>
                      <w:p w14:paraId="48C9F57B" w14:textId="77777777" w:rsidR="001626B3" w:rsidRPr="00BA4A81" w:rsidRDefault="001626B3" w:rsidP="001626B3">
                        <w:pPr>
                          <w:pStyle w:val="NormalWeb"/>
                          <w:spacing w:after="0"/>
                          <w:rPr>
                            <w:rFonts w:ascii="Trebuchet MS" w:hAnsi="Trebuchet MS"/>
                            <w:sz w:val="14"/>
                            <w:szCs w:val="14"/>
                          </w:rPr>
                        </w:pPr>
                        <w:r w:rsidRPr="00BA4A81">
                          <w:rPr>
                            <w:rFonts w:ascii="Trebuchet MS" w:hAnsi="Trebuchet MS"/>
                            <w:sz w:val="14"/>
                            <w:szCs w:val="14"/>
                          </w:rPr>
                          <w:t xml:space="preserve">RCO 115 - Public events across borders jointly organised </w:t>
                        </w:r>
                      </w:p>
                      <w:p w14:paraId="06DB3D9D" w14:textId="77777777" w:rsidR="001626B3" w:rsidRPr="00BA4A81" w:rsidRDefault="001626B3" w:rsidP="001626B3">
                        <w:pPr>
                          <w:pStyle w:val="NormalWeb"/>
                          <w:spacing w:after="0" w:line="257" w:lineRule="auto"/>
                          <w:rPr>
                            <w:rFonts w:ascii="Trebuchet MS" w:hAnsi="Trebuchet MS"/>
                            <w:sz w:val="14"/>
                            <w:szCs w:val="14"/>
                          </w:rPr>
                        </w:pPr>
                        <w:r w:rsidRPr="00BA4A81">
                          <w:rPr>
                            <w:rFonts w:ascii="Trebuchet MS" w:hAnsi="Trebuchet MS"/>
                            <w:sz w:val="14"/>
                            <w:szCs w:val="14"/>
                          </w:rPr>
                          <w:t>RCO 116 - Jointly developed solutions</w:t>
                        </w:r>
                      </w:p>
                      <w:p w14:paraId="23D75FEB" w14:textId="77777777" w:rsidR="001626B3" w:rsidRPr="00B372E2" w:rsidRDefault="001626B3" w:rsidP="001626B3">
                        <w:pPr>
                          <w:pStyle w:val="NormalWeb"/>
                          <w:spacing w:after="0" w:line="257" w:lineRule="auto"/>
                          <w:rPr>
                            <w:rFonts w:ascii="Trebuchet MS" w:hAnsi="Trebuchet MS"/>
                            <w:sz w:val="16"/>
                            <w:szCs w:val="16"/>
                          </w:rPr>
                        </w:pPr>
                      </w:p>
                    </w:txbxContent>
                  </v:textbox>
                </v:roundrect>
                <v:roundrect id="Rounded Rectangle 7" o:spid="_x0000_s1064" style="position:absolute;left:1222;top:755;width:91166;height:30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" fillcolor="#e2f0d9" strokecolor="#f2f2f2" strokeweight="1pt">
                  <v:stroke joinstyle="miter"/>
                  <v:textbox>
                    <w:txbxContent>
                      <w:p w14:paraId="1EF28AFB" w14:textId="77777777" w:rsidR="001626B3" w:rsidRPr="00451F60" w:rsidRDefault="001626B3" w:rsidP="001626B3">
                        <w:pPr>
                          <w:pStyle w:val="NormalWeb"/>
                          <w:spacing w:line="254" w:lineRule="auto"/>
                          <w:jc w:val="center"/>
                          <w:rPr>
                            <w:b/>
                            <w:sz w:val="22"/>
                            <w:szCs w:val="22"/>
                          </w:rPr>
                        </w:pPr>
                        <w:r w:rsidRPr="00451F60">
                          <w:rPr>
                            <w:rFonts w:ascii="Trebuchet MS" w:eastAsia="Calibri" w:hAnsi="Trebuchet MS"/>
                            <w:b/>
                            <w:sz w:val="22"/>
                            <w:szCs w:val="22"/>
                            <w:lang w:val="ro-RO"/>
                          </w:rPr>
                          <w:t>Priority 2 – Clean and Green Region</w:t>
                        </w:r>
                      </w:p>
                    </w:txbxContent>
                  </v:textbox>
                </v:roundrect>
                <v:shape id="Down Arrow 8" o:spid="_x0000_s1065" type="#_x0000_t67" style="position:absolute;left:43108;top:3759;width:2241;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" adj="10800" fillcolor="#70ad47" strokecolor="#507e32" strokeweight="1pt"/>
                <v:shape id="Down Arrow 9" o:spid="_x0000_s1066" type="#_x0000_t67" style="position:absolute;left:43336;top:8909;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" adj="10800" fillcolor="#70ad47" strokecolor="#507e32" strokeweight="1pt"/>
                <v:shape id="Down Arrow 10" o:spid="_x0000_s1067" type="#_x0000_t67" style="position:absolute;left:43336;top:12791;width:224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" adj="10800" fillcolor="#70ad47" strokecolor="#507e32" strokeweight="1pt"/>
                <v:shape id="Down Arrow 11" o:spid="_x0000_s1068" type="#_x0000_t67" style="position:absolute;left:57573;top:55435;width:2241;height:1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" adj="10800" fillcolor="#70ad47" strokecolor="#507e32" strokeweight="1pt"/>
                <v:shape id="Down Arrow 12" o:spid="_x0000_s1069" type="#_x0000_t67" style="position:absolute;left:46382;top:51030;width:2242;height:28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" adj="13005" fillcolor="#70ad47" strokecolor="#507e32" strokeweight="1pt"/>
                <v:shape id="Down Arrow 13" o:spid="_x0000_s1070" type="#_x0000_t67" style="position:absolute;left:30427;top:47952;width:2241;height:16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" adj="10800" fillcolor="#70ad47" strokecolor="#507e32" strokeweight="1pt"/>
                <w10:anchorlock/>
              </v:group>
            </w:pict>
          </mc:Fallback>
        </mc:AlternateContent>
      </w:r>
    </w:p>
    <w:p w14:paraId="2EFBDCF8" w14:textId="5D47A495" w:rsidR="001626B3" w:rsidRDefault="001626B3">
      <w:pPr>
        <w:rPr>
          <w:rFonts w:ascii="Trebuchet MS" w:eastAsia="Times New Roman" w:hAnsi="Trebuchet MS" w:cs="Times New Roman"/>
          <w:snapToGrid w:val="0"/>
        </w:rPr>
      </w:pPr>
      <w:r>
        <w:rPr>
          <w:rFonts w:ascii="Trebuchet MS" w:eastAsia="Times New Roman" w:hAnsi="Trebuchet MS" w:cs="Times New Roman"/>
          <w:snapToGrid w:val="0"/>
        </w:rPr>
        <w:lastRenderedPageBreak/>
        <w:br w:type="page"/>
      </w:r>
    </w:p>
    <w:p w14:paraId="596A025F" w14:textId="77777777" w:rsidR="001626B3" w:rsidRDefault="001626B3" w:rsidP="00727313">
      <w:pPr>
        <w:spacing w:after="0" w:line="276" w:lineRule="auto"/>
        <w:jc w:val="both"/>
        <w:rPr>
          <w:rFonts w:ascii="Trebuchet MS" w:eastAsia="Times New Roman" w:hAnsi="Trebuchet MS" w:cs="Times New Roman"/>
          <w:snapToGrid w:val="0"/>
        </w:rPr>
        <w:sectPr w:rsidR="001626B3" w:rsidSect="00605FCD">
          <w:pgSz w:w="16838" w:h="11906" w:orient="landscape"/>
          <w:pgMar w:top="1440" w:right="1440" w:bottom="851" w:left="1440" w:header="709" w:footer="709" w:gutter="0"/>
          <w:cols w:space="708"/>
          <w:docGrid w:linePitch="360"/>
        </w:sectPr>
      </w:pPr>
    </w:p>
    <w:p w14:paraId="652D0418" w14:textId="77777777" w:rsidR="00D42C52" w:rsidRPr="00727313" w:rsidRDefault="00D42C52"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4" w:name="_Toc77667451"/>
      <w:bookmarkStart w:id="65" w:name="_Toc442257641"/>
      <w:bookmarkStart w:id="66" w:name="_Toc467581918"/>
      <w:bookmarkStart w:id="67" w:name="_Toc122553785"/>
      <w:r>
        <w:rPr>
          <w:rFonts w:ascii="Trebuchet MS" w:eastAsia="Times New Roman" w:hAnsi="Trebuchet MS" w:cs="Times New Roman"/>
          <w:b/>
          <w:smallCaps/>
          <w:snapToGrid w:val="0"/>
          <w:color w:val="FFFFFF"/>
        </w:rPr>
        <w:t>TRANSNATIONAL RELEVANCE</w:t>
      </w:r>
      <w:bookmarkEnd w:id="64"/>
      <w:bookmarkEnd w:id="67"/>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33EAF8D9" w:rsidR="007626F0" w:rsidRDefault="007626F0" w:rsidP="00350941">
      <w:pPr>
        <w:spacing w:after="0" w:line="276" w:lineRule="auto"/>
        <w:jc w:val="both"/>
        <w:rPr>
          <w:rFonts w:ascii="Trebuchet MS" w:eastAsia="Times New Roman" w:hAnsi="Trebuchet MS" w:cs="Times New Roman"/>
          <w:snapToGrid w:val="0"/>
          <w:color w:val="000000" w:themeColor="text1"/>
        </w:rPr>
      </w:pPr>
    </w:p>
    <w:p w14:paraId="48BB4C30" w14:textId="77777777" w:rsidR="00E024A9" w:rsidRPr="00E024A9" w:rsidRDefault="00E024A9" w:rsidP="00E024A9">
      <w:pPr>
        <w:spacing w:after="0" w:line="276" w:lineRule="auto"/>
        <w:jc w:val="both"/>
        <w:rPr>
          <w:rFonts w:ascii="Trebuchet MS" w:eastAsia="Times New Roman" w:hAnsi="Trebuchet MS" w:cs="Times New Roman"/>
          <w:bCs/>
          <w:i/>
          <w:iCs/>
          <w:snapToGrid w:val="0"/>
          <w:color w:val="000000" w:themeColor="text1"/>
        </w:rPr>
      </w:pPr>
      <w:r w:rsidRPr="00E024A9">
        <w:rPr>
          <w:rFonts w:ascii="Trebuchet MS" w:eastAsia="Times New Roman" w:hAnsi="Trebuchet MS" w:cs="Times New Roman"/>
          <w:bCs/>
          <w:snapToGrid w:val="0"/>
          <w:color w:val="000000" w:themeColor="text1"/>
        </w:rPr>
        <w:t xml:space="preserve">According to Interreg Regulation 1059/2021 </w:t>
      </w:r>
      <w:r w:rsidRPr="00E024A9">
        <w:rPr>
          <w:rFonts w:ascii="Trebuchet MS" w:eastAsia="Times New Roman" w:hAnsi="Trebuchet MS" w:cs="Times New Roman"/>
          <w:bCs/>
          <w:i/>
          <w:iCs/>
          <w:snapToGrid w:val="0"/>
          <w:color w:val="000000" w:themeColor="text1"/>
        </w:rPr>
        <w:t>“The transnational cooperation strand should aim to strengthen cooperation by means of actions conducive to integrated territorial development linked to the Union’s priorities, in full respect of subsidiarity”.</w:t>
      </w:r>
    </w:p>
    <w:p w14:paraId="58596CC8" w14:textId="77777777" w:rsidR="00E024A9" w:rsidRPr="000B5EB3" w:rsidRDefault="00E024A9" w:rsidP="00350941">
      <w:pPr>
        <w:spacing w:after="0" w:line="276" w:lineRule="auto"/>
        <w:jc w:val="both"/>
        <w:rPr>
          <w:rFonts w:ascii="Trebuchet MS" w:eastAsia="Times New Roman" w:hAnsi="Trebuchet MS" w:cs="Times New Roman"/>
          <w:snapToGrid w:val="0"/>
          <w:color w:val="000000" w:themeColor="text1"/>
        </w:rPr>
      </w:pPr>
    </w:p>
    <w:p w14:paraId="2397B872" w14:textId="59DD4DD0" w:rsidR="00350941" w:rsidRPr="000B5EB3" w:rsidRDefault="00E024A9" w:rsidP="00350941">
      <w:pPr>
        <w:spacing w:after="0" w:line="276" w:lineRule="auto"/>
        <w:jc w:val="both"/>
        <w:rPr>
          <w:rFonts w:ascii="Trebuchet MS" w:eastAsia="Times New Roman" w:hAnsi="Trebuchet MS" w:cs="Times New Roman"/>
          <w:snapToGrid w:val="0"/>
          <w:color w:val="000000" w:themeColor="text1"/>
        </w:rPr>
      </w:pPr>
      <w:r>
        <w:rPr>
          <w:rFonts w:ascii="Trebuchet MS" w:eastAsia="Times New Roman" w:hAnsi="Trebuchet MS" w:cs="Times New Roman"/>
          <w:snapToGrid w:val="0"/>
          <w:color w:val="000000" w:themeColor="text1"/>
        </w:rPr>
        <w:t>Therefore, e</w:t>
      </w:r>
      <w:r w:rsidR="00350941" w:rsidRPr="000B5EB3">
        <w:rPr>
          <w:rFonts w:ascii="Trebuchet MS" w:eastAsia="Times New Roman" w:hAnsi="Trebuchet MS" w:cs="Times New Roman"/>
          <w:snapToGrid w:val="0"/>
          <w:color w:val="000000" w:themeColor="text1"/>
        </w:rPr>
        <w:t xml:space="preserv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00350941"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00350941"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00350941"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00350941"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00350941"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9A0B29" w:rsidRPr="00394EC1" w14:paraId="59DC9A2D" w14:textId="77777777" w:rsidTr="00830C9B">
        <w:tc>
          <w:tcPr>
            <w:tcW w:w="9498"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78E54238" w14:textId="77777777" w:rsidR="00A50F28" w:rsidRDefault="00A50F28" w:rsidP="00A50F28">
      <w:pPr>
        <w:spacing w:after="0" w:line="276" w:lineRule="auto"/>
        <w:contextualSpacing/>
        <w:jc w:val="both"/>
        <w:outlineLvl w:val="0"/>
        <w:rPr>
          <w:rFonts w:ascii="Trebuchet MS" w:eastAsia="Times New Roman" w:hAnsi="Trebuchet MS" w:cs="Times New Roman"/>
          <w:smallCaps/>
          <w:snapToGrid w:val="0"/>
        </w:rPr>
      </w:pPr>
    </w:p>
    <w:p w14:paraId="542CA990" w14:textId="77777777" w:rsidR="00265FF4" w:rsidRPr="005E46CE" w:rsidRDefault="00265FF4"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8" w:name="_Toc122553786"/>
      <w:r>
        <w:rPr>
          <w:rFonts w:ascii="Trebuchet MS" w:eastAsia="Times New Roman" w:hAnsi="Trebuchet MS" w:cs="Times New Roman"/>
          <w:b/>
          <w:smallCaps/>
          <w:snapToGrid w:val="0"/>
          <w:color w:val="FFFFFF"/>
        </w:rPr>
        <w:t>HORIZONTAL PRINCIPLES</w:t>
      </w:r>
      <w:bookmarkEnd w:id="68"/>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57E111C1" w:rsidR="00896879"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w:t>
      </w:r>
      <w:r w:rsidRPr="00167291">
        <w:rPr>
          <w:rFonts w:ascii="Trebuchet MS" w:hAnsi="Trebuchet MS" w:cs="TrebuchetMS"/>
          <w:color w:val="000000" w:themeColor="text1"/>
        </w:rPr>
        <w:t xml:space="preserve">promoting sustainable development, taking into account the </w:t>
      </w:r>
      <w:hyperlink r:id="rId20" w:anchor="goals" w:history="1">
        <w:r w:rsidRPr="00167291">
          <w:rPr>
            <w:rStyle w:val="Hyperlink"/>
            <w:rFonts w:ascii="Trebuchet MS" w:hAnsi="Trebuchet MS" w:cs="TrebuchetMS"/>
          </w:rPr>
          <w:t>UN Sustainable Development Goals</w:t>
        </w:r>
      </w:hyperlink>
      <w:r w:rsidRPr="00167291">
        <w:rPr>
          <w:rFonts w:ascii="Trebuchet MS" w:hAnsi="Trebuchet MS" w:cs="TrebuchetMS"/>
          <w:color w:val="000000" w:themeColor="text1"/>
        </w:rPr>
        <w:t xml:space="preserve">, the </w:t>
      </w:r>
      <w:hyperlink r:id="rId21" w:history="1">
        <w:r w:rsidRPr="00167291">
          <w:rPr>
            <w:rStyle w:val="Hyperlink"/>
            <w:rFonts w:ascii="Trebuchet MS" w:hAnsi="Trebuchet MS" w:cs="TrebuchetMS"/>
          </w:rPr>
          <w:t>Paris Agreement</w:t>
        </w:r>
      </w:hyperlink>
      <w:r w:rsidR="00224905" w:rsidRPr="00167291">
        <w:rPr>
          <w:rFonts w:ascii="Trebuchet MS" w:hAnsi="Trebuchet MS" w:cs="TrebuchetMS"/>
          <w:color w:val="000000" w:themeColor="text1"/>
        </w:rPr>
        <w:t xml:space="preserve"> </w:t>
      </w:r>
      <w:r w:rsidRPr="00167291">
        <w:rPr>
          <w:rFonts w:ascii="Trebuchet MS" w:hAnsi="Trebuchet MS" w:cs="TrebuchetMS"/>
          <w:color w:val="000000" w:themeColor="text1"/>
        </w:rPr>
        <w:t>and the "</w:t>
      </w:r>
      <w:hyperlink r:id="rId22" w:history="1">
        <w:r w:rsidRPr="00167291">
          <w:rPr>
            <w:rStyle w:val="Hyperlink"/>
            <w:rFonts w:ascii="Trebuchet MS" w:hAnsi="Trebuchet MS" w:cs="TrebuchetMS"/>
          </w:rPr>
          <w:t>do no significant harm</w:t>
        </w:r>
      </w:hyperlink>
      <w:r w:rsidRPr="00167291">
        <w:rPr>
          <w:rFonts w:ascii="Trebuchet MS" w:hAnsi="Trebuchet MS" w:cs="TrebuchetMS"/>
          <w:color w:val="000000" w:themeColor="text1"/>
        </w:rPr>
        <w:t xml:space="preserve">" </w:t>
      </w:r>
      <w:r w:rsidR="00291262">
        <w:rPr>
          <w:rFonts w:ascii="Trebuchet MS" w:hAnsi="Trebuchet MS" w:cs="TrebuchetMS"/>
          <w:color w:val="000000" w:themeColor="text1"/>
        </w:rPr>
        <w:t xml:space="preserve">(DNSH) </w:t>
      </w:r>
      <w:r w:rsidRPr="00167291">
        <w:rPr>
          <w:rFonts w:ascii="Trebuchet MS" w:hAnsi="Trebuchet MS" w:cs="TrebuchetMS"/>
          <w:color w:val="000000" w:themeColor="text1"/>
        </w:rPr>
        <w:t>principle.</w:t>
      </w:r>
    </w:p>
    <w:p w14:paraId="02C9BC4A" w14:textId="77777777" w:rsidR="00951C18" w:rsidRPr="000B5EB3"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0B5EB3"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 xml:space="preserve">Project applicants have to describe the </w:t>
      </w:r>
      <w:r w:rsidRPr="000B5EB3">
        <w:rPr>
          <w:rFonts w:ascii="Trebuchet MS" w:hAnsi="Trebuchet MS" w:cs="TrebuchetMS-Bold"/>
          <w:b/>
          <w:bCs/>
          <w:color w:val="000000" w:themeColor="text1"/>
        </w:rPr>
        <w:t>contribution to sustainable development</w:t>
      </w:r>
      <w:r w:rsidRPr="000B5EB3">
        <w:rPr>
          <w:rFonts w:ascii="Trebuchet MS" w:hAnsi="Trebuchet MS" w:cs="TrebuchetMS"/>
          <w:color w:val="000000" w:themeColor="text1"/>
        </w:rPr>
        <w:t xml:space="preserve">, explaining how the </w:t>
      </w:r>
      <w:hyperlink r:id="rId23" w:history="1">
        <w:r w:rsidRPr="00B87218">
          <w:rPr>
            <w:rStyle w:val="Hyperlink"/>
            <w:rFonts w:ascii="Trebuchet MS" w:hAnsi="Trebuchet MS" w:cs="TrebuchetMS"/>
          </w:rPr>
          <w:t>sustainable development principles</w:t>
        </w:r>
      </w:hyperlink>
      <w:r w:rsidRPr="00B87218">
        <w:rPr>
          <w:rFonts w:ascii="Trebuchet MS" w:hAnsi="Trebuchet MS" w:cs="TrebuchetMS"/>
          <w:color w:val="000000" w:themeColor="text1"/>
        </w:rPr>
        <w:t xml:space="preserve"> are</w:t>
      </w:r>
      <w:r w:rsidRPr="000B5EB3">
        <w:rPr>
          <w:rFonts w:ascii="Trebuchet MS" w:hAnsi="Trebuchet MS" w:cs="TrebuchetMS"/>
          <w:color w:val="000000" w:themeColor="text1"/>
        </w:rPr>
        <w:t xml:space="preserve"> anchored within the project design and planned activities.</w:t>
      </w:r>
    </w:p>
    <w:p w14:paraId="5EC4B3C1" w14:textId="77777777" w:rsidR="00896879" w:rsidRPr="000B5EB3"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0B5EB3"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 xml:space="preserve">Projects submitted under any specific objective are strongly encouraged to incorporate activities for tackling environmental concerns and </w:t>
      </w:r>
      <w:r w:rsidRPr="000B5EB3">
        <w:rPr>
          <w:rFonts w:ascii="Trebuchet MS" w:hAnsi="Trebuchet MS" w:cs="TrebuchetMS-Bold"/>
          <w:b/>
          <w:bCs/>
          <w:color w:val="000000" w:themeColor="text1"/>
        </w:rPr>
        <w:t>reducing their environmental and carbon footprint</w:t>
      </w:r>
      <w:r w:rsidRPr="000B5EB3">
        <w:rPr>
          <w:rFonts w:ascii="Trebuchet MS" w:hAnsi="Trebuchet MS" w:cs="TrebuchetMS"/>
          <w:color w:val="000000" w:themeColor="text1"/>
        </w:rPr>
        <w:t>, for example by:</w:t>
      </w:r>
    </w:p>
    <w:p w14:paraId="5B13B439"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lastRenderedPageBreak/>
        <w:t>Including environmental criteria in procurement procedures;</w:t>
      </w:r>
    </w:p>
    <w:p w14:paraId="1DF5DFED"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Giving preference to environmentally-friendly mobility options (in particular for short travel distances);</w:t>
      </w:r>
    </w:p>
    <w:p w14:paraId="7C9C4C2E"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Organising conferences and events in a sustainable way (e.g. by combining different meetings in one place, reducing printing and using recyclable materials, using video conference facilities, etc.);</w:t>
      </w:r>
    </w:p>
    <w:p w14:paraId="13236CB0" w14:textId="77777777" w:rsidR="00896879" w:rsidRPr="000B5EB3"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Considering resource efficiency and the use of renewable energy at all levels;</w:t>
      </w:r>
    </w:p>
    <w:p w14:paraId="510D45AC" w14:textId="77777777" w:rsidR="00896879"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0B5EB3">
        <w:rPr>
          <w:rFonts w:ascii="Trebuchet MS" w:hAnsi="Trebuchet MS" w:cs="TrebuchetMS"/>
          <w:color w:val="000000" w:themeColor="text1"/>
        </w:rPr>
        <w:t>Making use of regional supply chains (reducing supply chain length and CO2 emissions).</w:t>
      </w:r>
    </w:p>
    <w:p w14:paraId="1DDCCD73" w14:textId="77777777" w:rsidR="00145899" w:rsidRPr="000B5EB3" w:rsidRDefault="00145899" w:rsidP="00145899">
      <w:pPr>
        <w:autoSpaceDE w:val="0"/>
        <w:autoSpaceDN w:val="0"/>
        <w:adjustRightInd w:val="0"/>
        <w:spacing w:after="0" w:line="276" w:lineRule="auto"/>
        <w:ind w:left="720"/>
        <w:contextualSpacing/>
        <w:jc w:val="both"/>
        <w:rPr>
          <w:rFonts w:ascii="Trebuchet MS" w:hAnsi="Trebuchet MS" w:cs="TrebuchetMS"/>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896879" w:rsidRPr="00394EC1" w14:paraId="4D1E584D" w14:textId="77777777" w:rsidTr="009C7A1B">
        <w:tc>
          <w:tcPr>
            <w:tcW w:w="9498"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69"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consult the environmental local/regional authority and if necessary, shall undertake, at its own cost an Environmental Impact Assessment if indicated by the local/regional authority, according to the national legislation.</w:t>
            </w:r>
          </w:p>
        </w:tc>
      </w:tr>
      <w:bookmarkEnd w:id="69"/>
    </w:tbl>
    <w:p w14:paraId="202E5585" w14:textId="77777777"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6456F1B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77777777"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38251BE6" w14:textId="6700FC7A" w:rsidR="00C102CB" w:rsidRDefault="00956E88" w:rsidP="00394EC1">
      <w:pPr>
        <w:spacing w:after="0" w:line="276" w:lineRule="auto"/>
        <w:jc w:val="both"/>
        <w:rPr>
          <w:rFonts w:ascii="Trebuchet MS" w:eastAsia="Times New Roman" w:hAnsi="Trebuchet MS" w:cs="Times New Roman"/>
          <w:b/>
          <w:bCs/>
          <w:snapToGrid w:val="0"/>
          <w:color w:val="000000" w:themeColor="text1"/>
        </w:rPr>
      </w:pPr>
      <w:r w:rsidRPr="00FE5EDA">
        <w:rPr>
          <w:rFonts w:ascii="Trebuchet MS" w:eastAsia="Times New Roman" w:hAnsi="Trebuchet MS" w:cs="Times New Roman"/>
          <w:snapToGrid w:val="0"/>
          <w:color w:val="000000" w:themeColor="text1"/>
        </w:rPr>
        <w:t>For more details on how to integrate and consider these principles during the preparation, implementation and reporting, it is recommended to read</w:t>
      </w:r>
      <w:r>
        <w:rPr>
          <w:rFonts w:ascii="Trebuchet MS" w:eastAsia="Times New Roman" w:hAnsi="Trebuchet MS" w:cs="Times New Roman"/>
          <w:b/>
          <w:bCs/>
          <w:snapToGrid w:val="0"/>
          <w:color w:val="000000" w:themeColor="text1"/>
        </w:rPr>
        <w:t xml:space="preserve"> </w:t>
      </w:r>
      <w:r w:rsidRPr="00FE5EDA">
        <w:rPr>
          <w:rFonts w:ascii="Trebuchet MS" w:eastAsia="Times New Roman" w:hAnsi="Trebuchet MS" w:cs="Times New Roman"/>
          <w:b/>
          <w:bCs/>
          <w:i/>
          <w:iCs/>
          <w:snapToGrid w:val="0"/>
          <w:color w:val="000000" w:themeColor="text1"/>
        </w:rPr>
        <w:t>Annex</w:t>
      </w:r>
      <w:r w:rsidR="00FE5EDA" w:rsidRPr="00FE5EDA">
        <w:rPr>
          <w:rFonts w:ascii="Trebuchet MS" w:eastAsia="Times New Roman" w:hAnsi="Trebuchet MS" w:cs="Times New Roman"/>
          <w:b/>
          <w:bCs/>
          <w:i/>
          <w:iCs/>
          <w:snapToGrid w:val="0"/>
          <w:color w:val="000000" w:themeColor="text1"/>
        </w:rPr>
        <w:t xml:space="preserve"> 1</w:t>
      </w:r>
      <w:r w:rsidRPr="00FE5EDA">
        <w:rPr>
          <w:rFonts w:ascii="Trebuchet MS" w:eastAsia="Times New Roman" w:hAnsi="Trebuchet MS" w:cs="Times New Roman"/>
          <w:b/>
          <w:bCs/>
          <w:i/>
          <w:iCs/>
          <w:snapToGrid w:val="0"/>
          <w:color w:val="000000" w:themeColor="text1"/>
        </w:rPr>
        <w:t xml:space="preserve"> Horizontal principles</w:t>
      </w:r>
      <w:r>
        <w:rPr>
          <w:rFonts w:ascii="Trebuchet MS" w:eastAsia="Times New Roman" w:hAnsi="Trebuchet MS" w:cs="Times New Roman"/>
          <w:b/>
          <w:bCs/>
          <w:snapToGrid w:val="0"/>
          <w:color w:val="000000" w:themeColor="text1"/>
        </w:rPr>
        <w:t xml:space="preserve">. </w:t>
      </w:r>
    </w:p>
    <w:p w14:paraId="3E22F65C" w14:textId="77777777" w:rsidR="00956E88" w:rsidRDefault="00956E88" w:rsidP="00394EC1">
      <w:pPr>
        <w:spacing w:after="0" w:line="276" w:lineRule="auto"/>
        <w:jc w:val="both"/>
        <w:rPr>
          <w:rFonts w:ascii="Trebuchet MS" w:eastAsia="Times New Roman" w:hAnsi="Trebuchet MS" w:cs="Times New Roman"/>
          <w:b/>
          <w:bCs/>
          <w:snapToGrid w:val="0"/>
          <w:color w:val="000000" w:themeColor="text1"/>
        </w:rPr>
      </w:pPr>
    </w:p>
    <w:p w14:paraId="2556758E" w14:textId="77777777" w:rsidR="00263237" w:rsidRPr="000B5EB3" w:rsidRDefault="00263237"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70" w:name="_Toc510094330"/>
      <w:bookmarkStart w:id="71" w:name="_Toc77667452"/>
      <w:bookmarkStart w:id="72" w:name="_Toc122553787"/>
      <w:bookmarkEnd w:id="70"/>
      <w:r w:rsidRPr="00862B74">
        <w:rPr>
          <w:rFonts w:ascii="Trebuchet MS" w:eastAsia="Times New Roman" w:hAnsi="Trebuchet MS" w:cs="Times New Roman"/>
          <w:b/>
          <w:smallCaps/>
          <w:snapToGrid w:val="0"/>
          <w:color w:val="FFFFFF"/>
        </w:rPr>
        <w:t>APPLICANTS</w:t>
      </w:r>
      <w:bookmarkEnd w:id="71"/>
      <w:bookmarkEnd w:id="72"/>
    </w:p>
    <w:p w14:paraId="29DA50EA" w14:textId="1AAE863F" w:rsidR="00263237" w:rsidRPr="00263237" w:rsidRDefault="00862B74" w:rsidP="00DB55BA">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17E44D3F" w:rsidR="00C62069" w:rsidRPr="00785308" w:rsidRDefault="00C77087" w:rsidP="00785308">
      <w:pPr>
        <w:pStyle w:val="Heading2"/>
        <w:rPr>
          <w:rFonts w:ascii="Trebuchet MS" w:eastAsia="Times New Roman" w:hAnsi="Trebuchet MS" w:cs="Times New Roman"/>
          <w:b/>
          <w:snapToGrid w:val="0"/>
          <w:lang w:val="en-US"/>
        </w:rPr>
      </w:pPr>
      <w:bookmarkStart w:id="73" w:name="_Toc122553788"/>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73"/>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7F00349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w:t>
      </w:r>
      <w:r w:rsidR="00765349">
        <w:rPr>
          <w:rFonts w:ascii="Trebuchet MS" w:eastAsia="Times New Roman" w:hAnsi="Trebuchet MS" w:cs="Times New Roman"/>
          <w:bCs/>
          <w:snapToGrid w:val="0"/>
        </w:rPr>
        <w:t xml:space="preserve"> be registered as legal entity, with own registration number. They must</w:t>
      </w:r>
      <w:r w:rsidRPr="00950347">
        <w:rPr>
          <w:rFonts w:ascii="Trebuchet MS" w:eastAsia="Times New Roman" w:hAnsi="Trebuchet MS" w:cs="Times New Roman"/>
          <w:bCs/>
          <w:snapToGrid w:val="0"/>
        </w:rPr>
        <w:t xml:space="preserve">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a.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r w:rsidR="009E05D3">
        <w:rPr>
          <w:rFonts w:ascii="Trebuchet MS" w:eastAsia="Times New Roman" w:hAnsi="Trebuchet MS" w:cs="Times New Roman"/>
          <w:bCs/>
          <w:snapToGrid w:val="0"/>
        </w:rPr>
        <w:t>etc</w:t>
      </w:r>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b.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have all of the following characteristics: </w:t>
      </w:r>
    </w:p>
    <w:p w14:paraId="1939D9E9" w14:textId="569537E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not having an industrial or commercial character; </w:t>
      </w:r>
    </w:p>
    <w:p w14:paraId="5B697BE3" w14:textId="57A43D3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lastRenderedPageBreak/>
        <w:t xml:space="preserve">they have legal personality; and </w:t>
      </w:r>
    </w:p>
    <w:p w14:paraId="78C28ECD" w14:textId="06B0DC94"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etc;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c.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2"/>
      </w:r>
      <w:r w:rsidRPr="00950347">
        <w:rPr>
          <w:rFonts w:ascii="Trebuchet MS" w:eastAsia="Times New Roman" w:hAnsi="Trebuchet MS" w:cs="Times New Roman"/>
          <w:bCs/>
          <w:snapToGrid w:val="0"/>
        </w:rPr>
        <w:t>.</w:t>
      </w:r>
    </w:p>
    <w:p w14:paraId="03A9C488" w14:textId="77777777" w:rsidR="004C57A9" w:rsidRP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4C57A9" w:rsidRPr="004C57A9" w14:paraId="4FED8678" w14:textId="77777777" w:rsidTr="00601907">
        <w:tc>
          <w:tcPr>
            <w:tcW w:w="9747" w:type="dxa"/>
            <w:shd w:val="clear" w:color="auto" w:fill="FFF2CC" w:themeFill="accent4" w:themeFillTint="33"/>
          </w:tcPr>
          <w:p w14:paraId="22E548F6" w14:textId="77777777" w:rsidR="004C57A9" w:rsidRPr="004C57A9" w:rsidRDefault="004C57A9" w:rsidP="004C57A9">
            <w:pPr>
              <w:spacing w:after="160" w:line="276" w:lineRule="auto"/>
              <w:jc w:val="center"/>
              <w:rPr>
                <w:rFonts w:ascii="Trebuchet MS" w:eastAsiaTheme="minorHAnsi" w:hAnsi="Trebuchet MS" w:cstheme="minorBidi"/>
                <w:b/>
                <w:bCs/>
                <w:snapToGrid w:val="0"/>
                <w:color w:val="FFF2CC" w:themeColor="accent4" w:themeTint="33"/>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4128A923" w14:textId="1C81A72F" w:rsidR="004C57A9" w:rsidRPr="004C57A9" w:rsidRDefault="00265FF4" w:rsidP="00265FF4">
            <w:pPr>
              <w:spacing w:after="160"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5AA5947D" w14:textId="77777777" w:rsidR="004C57A9" w:rsidRDefault="004C57A9" w:rsidP="00263237">
      <w:pPr>
        <w:spacing w:after="0" w:line="276" w:lineRule="auto"/>
        <w:jc w:val="both"/>
        <w:rPr>
          <w:rFonts w:ascii="Trebuchet MS" w:eastAsia="Times New Roman" w:hAnsi="Trebuchet MS" w:cs="Times New Roman"/>
          <w:b/>
          <w:bCs/>
          <w:snapToGrid w:val="0"/>
        </w:rPr>
      </w:pPr>
    </w:p>
    <w:p w14:paraId="60D87011" w14:textId="49760ABE" w:rsidR="00765349" w:rsidRDefault="00765349" w:rsidP="00263237">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t>Exception: Faculties, educational departments within a university shall be considered separate legal entit</w:t>
      </w:r>
      <w:r w:rsidR="00162F84">
        <w:rPr>
          <w:rFonts w:ascii="Trebuchet MS" w:eastAsia="Times New Roman" w:hAnsi="Trebuchet MS" w:cs="Times New Roman"/>
          <w:b/>
          <w:bCs/>
          <w:snapToGrid w:val="0"/>
        </w:rPr>
        <w:t>ies</w:t>
      </w:r>
      <w:r>
        <w:rPr>
          <w:rFonts w:ascii="Trebuchet MS" w:eastAsia="Times New Roman" w:hAnsi="Trebuchet MS" w:cs="Times New Roman"/>
          <w:b/>
          <w:bCs/>
          <w:snapToGrid w:val="0"/>
        </w:rPr>
        <w:t xml:space="preserve"> although not having </w:t>
      </w:r>
      <w:r w:rsidR="00E024A9">
        <w:rPr>
          <w:rFonts w:ascii="Trebuchet MS" w:eastAsia="Times New Roman" w:hAnsi="Trebuchet MS" w:cs="Times New Roman"/>
          <w:b/>
          <w:bCs/>
          <w:snapToGrid w:val="0"/>
        </w:rPr>
        <w:t>their</w:t>
      </w:r>
      <w:r>
        <w:rPr>
          <w:rFonts w:ascii="Trebuchet MS" w:eastAsia="Times New Roman" w:hAnsi="Trebuchet MS" w:cs="Times New Roman"/>
          <w:b/>
          <w:bCs/>
          <w:snapToGrid w:val="0"/>
        </w:rPr>
        <w:t xml:space="preserve"> own registration number.</w:t>
      </w:r>
    </w:p>
    <w:p w14:paraId="21A24F81" w14:textId="72F4394B" w:rsidR="00765349" w:rsidRDefault="00765349" w:rsidP="00263237">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948D0" w:rsidRPr="006948D0" w14:paraId="17D9DF42" w14:textId="77777777" w:rsidTr="00463DC9">
        <w:tc>
          <w:tcPr>
            <w:tcW w:w="9607" w:type="dxa"/>
            <w:shd w:val="clear" w:color="auto" w:fill="FFF2CC" w:themeFill="accent4" w:themeFillTint="33"/>
          </w:tcPr>
          <w:p w14:paraId="42C2A675" w14:textId="77777777" w:rsidR="006948D0" w:rsidRPr="006948D0" w:rsidRDefault="006948D0" w:rsidP="006948D0">
            <w:pPr>
              <w:spacing w:line="276" w:lineRule="auto"/>
              <w:jc w:val="center"/>
              <w:rPr>
                <w:rFonts w:ascii="Trebuchet MS" w:hAnsi="Trebuchet MS"/>
                <w:b/>
                <w:bCs/>
                <w:snapToGrid w:val="0"/>
                <w:color w:val="C00000"/>
                <w:sz w:val="22"/>
                <w:szCs w:val="22"/>
                <w:lang w:eastAsia="en-US"/>
              </w:rPr>
            </w:pPr>
            <w:r w:rsidRPr="006948D0">
              <w:rPr>
                <w:rFonts w:ascii="Trebuchet MS" w:hAnsi="Trebuchet MS"/>
                <w:b/>
                <w:bCs/>
                <w:snapToGrid w:val="0"/>
                <w:color w:val="C00000"/>
                <w:sz w:val="22"/>
                <w:szCs w:val="22"/>
                <w:lang w:eastAsia="en-US"/>
              </w:rPr>
              <w:t>TAKE NOTE!</w:t>
            </w:r>
          </w:p>
          <w:p w14:paraId="4078A062" w14:textId="77777777" w:rsidR="006948D0" w:rsidRPr="006948D0" w:rsidRDefault="006948D0" w:rsidP="006948D0">
            <w:pPr>
              <w:spacing w:line="276" w:lineRule="auto"/>
              <w:rPr>
                <w:rFonts w:ascii="Trebuchet MS" w:hAnsi="Trebuchet MS"/>
                <w:b/>
                <w:bCs/>
                <w:snapToGrid w:val="0"/>
                <w:sz w:val="22"/>
                <w:szCs w:val="22"/>
                <w:lang w:eastAsia="en-US"/>
              </w:rPr>
            </w:pPr>
          </w:p>
          <w:p w14:paraId="6EADAD2F" w14:textId="77777777" w:rsidR="006948D0" w:rsidRPr="006948D0" w:rsidRDefault="006948D0" w:rsidP="006948D0">
            <w:pPr>
              <w:spacing w:line="276" w:lineRule="auto"/>
              <w:rPr>
                <w:rFonts w:ascii="Trebuchet MS" w:hAnsi="Trebuchet MS"/>
                <w:b/>
                <w:bCs/>
                <w:snapToGrid w:val="0"/>
                <w:sz w:val="22"/>
                <w:szCs w:val="22"/>
                <w:lang w:eastAsia="en-US"/>
              </w:rPr>
            </w:pPr>
            <w:r w:rsidRPr="006948D0">
              <w:rPr>
                <w:rFonts w:ascii="Trebuchet MS" w:hAnsi="Trebuchet MS"/>
                <w:b/>
                <w:bCs/>
                <w:snapToGrid w:val="0"/>
                <w:sz w:val="22"/>
                <w:szCs w:val="22"/>
                <w:lang w:eastAsia="en-US"/>
              </w:rPr>
              <w:t xml:space="preserve">ALL APPLICANTS HAVE TO REGISTER ON </w:t>
            </w:r>
            <w:r w:rsidRPr="009203B3">
              <w:rPr>
                <w:rFonts w:ascii="Trebuchet MS" w:hAnsi="Trebuchet MS"/>
                <w:b/>
                <w:bCs/>
                <w:snapToGrid w:val="0"/>
                <w:sz w:val="22"/>
                <w:szCs w:val="22"/>
                <w:lang w:eastAsia="en-US"/>
              </w:rPr>
              <w:t xml:space="preserve">EC </w:t>
            </w:r>
            <w:hyperlink r:id="rId24" w:history="1">
              <w:r w:rsidRPr="009203B3">
                <w:rPr>
                  <w:rStyle w:val="Hyperlink"/>
                  <w:rFonts w:ascii="Trebuchet MS" w:hAnsi="Trebuchet MS"/>
                  <w:b/>
                  <w:bCs/>
                  <w:snapToGrid w:val="0"/>
                  <w:sz w:val="22"/>
                  <w:szCs w:val="22"/>
                  <w:lang w:eastAsia="en-US"/>
                </w:rPr>
                <w:t>PARTICIPANT REGISTER</w:t>
              </w:r>
            </w:hyperlink>
            <w:r w:rsidRPr="009203B3">
              <w:rPr>
                <w:rFonts w:ascii="Trebuchet MS" w:hAnsi="Trebuchet MS"/>
                <w:b/>
                <w:bCs/>
                <w:snapToGrid w:val="0"/>
                <w:sz w:val="22"/>
                <w:szCs w:val="22"/>
                <w:lang w:eastAsia="en-US"/>
              </w:rPr>
              <w:t xml:space="preserve"> PRIOR</w:t>
            </w:r>
            <w:r w:rsidRPr="006948D0">
              <w:rPr>
                <w:rFonts w:ascii="Trebuchet MS" w:hAnsi="Trebuchet MS"/>
                <w:b/>
                <w:bCs/>
                <w:snapToGrid w:val="0"/>
                <w:sz w:val="22"/>
                <w:szCs w:val="22"/>
                <w:lang w:eastAsia="en-US"/>
              </w:rPr>
              <w:t xml:space="preserve"> TO SUBMISSION OF THE APPLICATION!</w:t>
            </w:r>
          </w:p>
        </w:tc>
      </w:tr>
    </w:tbl>
    <w:p w14:paraId="1C56B222" w14:textId="77777777" w:rsidR="006948D0" w:rsidRPr="006948D0" w:rsidRDefault="006948D0" w:rsidP="006948D0">
      <w:pPr>
        <w:spacing w:after="0" w:line="276" w:lineRule="auto"/>
        <w:jc w:val="both"/>
        <w:rPr>
          <w:rFonts w:ascii="Trebuchet MS" w:eastAsia="Times New Roman" w:hAnsi="Trebuchet MS" w:cs="Times New Roman"/>
          <w:b/>
          <w:bCs/>
          <w:snapToGrid w:val="0"/>
        </w:rPr>
      </w:pPr>
    </w:p>
    <w:p w14:paraId="6B79EF88" w14:textId="77777777" w:rsidR="006948D0" w:rsidRPr="00263237" w:rsidRDefault="006948D0" w:rsidP="00263237">
      <w:pPr>
        <w:spacing w:after="0" w:line="276" w:lineRule="auto"/>
        <w:jc w:val="both"/>
        <w:rPr>
          <w:rFonts w:ascii="Trebuchet MS" w:eastAsia="Times New Roman" w:hAnsi="Trebuchet MS" w:cs="Times New Roman"/>
          <w:b/>
          <w:bCs/>
          <w:snapToGrid w:val="0"/>
        </w:rPr>
      </w:pPr>
    </w:p>
    <w:p w14:paraId="325B351F" w14:textId="01AD9B63" w:rsidR="00263237" w:rsidRPr="00785308" w:rsidRDefault="00C77087" w:rsidP="00785308">
      <w:pPr>
        <w:pStyle w:val="Heading2"/>
        <w:rPr>
          <w:rFonts w:ascii="Trebuchet MS" w:eastAsia="Times New Roman" w:hAnsi="Trebuchet MS" w:cs="Times New Roman"/>
          <w:b/>
          <w:snapToGrid w:val="0"/>
          <w:lang w:val="en-US"/>
        </w:rPr>
      </w:pPr>
      <w:bookmarkStart w:id="74" w:name="_Toc122553789"/>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74"/>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2B746266" w:rsidR="006C1EB7" w:rsidRPr="00E024A9" w:rsidRDefault="00FC410D" w:rsidP="00FC410D">
      <w:pPr>
        <w:spacing w:after="0" w:line="276" w:lineRule="auto"/>
        <w:jc w:val="both"/>
        <w:rPr>
          <w:rFonts w:ascii="Trebuchet MS" w:eastAsia="Times New Roman" w:hAnsi="Trebuchet MS" w:cs="Times New Roman"/>
          <w:bCs/>
          <w:snapToGrid w:val="0"/>
          <w:color w:val="000000" w:themeColor="text1"/>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w:t>
      </w:r>
      <w:r w:rsidRPr="00E024A9">
        <w:rPr>
          <w:rFonts w:ascii="Trebuchet MS" w:eastAsia="Times New Roman" w:hAnsi="Trebuchet MS" w:cs="Times New Roman"/>
          <w:bCs/>
          <w:snapToGrid w:val="0"/>
          <w:color w:val="000000" w:themeColor="text1"/>
        </w:rPr>
        <w:t xml:space="preserve">in </w:t>
      </w:r>
      <w:r w:rsidR="00BE2AB7" w:rsidRPr="00E024A9">
        <w:rPr>
          <w:rFonts w:ascii="Trebuchet MS" w:eastAsia="Times New Roman" w:hAnsi="Trebuchet MS" w:cs="Times New Roman"/>
          <w:b/>
          <w:i/>
          <w:iCs/>
          <w:snapToGrid w:val="0"/>
          <w:color w:val="000000" w:themeColor="text1"/>
        </w:rPr>
        <w:t>Part I.3 Eligible Area</w:t>
      </w:r>
      <w:r w:rsidR="004D1BCE" w:rsidRPr="00E024A9">
        <w:rPr>
          <w:rFonts w:ascii="Trebuchet MS" w:eastAsia="Times New Roman" w:hAnsi="Trebuchet MS" w:cs="Times New Roman"/>
          <w:b/>
          <w:i/>
          <w:iCs/>
          <w:snapToGrid w:val="0"/>
          <w:color w:val="000000" w:themeColor="text1"/>
        </w:rPr>
        <w:t>.</w:t>
      </w:r>
      <w:r w:rsidRPr="00E024A9">
        <w:rPr>
          <w:rFonts w:ascii="Trebuchet MS" w:eastAsia="Times New Roman" w:hAnsi="Trebuchet MS" w:cs="Times New Roman"/>
          <w:bCs/>
          <w:snapToGrid w:val="0"/>
          <w:color w:val="000000" w:themeColor="text1"/>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52858CEA" w:rsidR="00E1112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1F282EDE" w14:textId="77777777" w:rsidR="006C1EB7" w:rsidRDefault="006C1EB7" w:rsidP="006C1EB7">
      <w:pPr>
        <w:spacing w:after="0" w:line="276" w:lineRule="auto"/>
        <w:jc w:val="both"/>
        <w:rPr>
          <w:rFonts w:ascii="Trebuchet MS" w:eastAsia="Times New Roman" w:hAnsi="Trebuchet MS" w:cs="Times New Roman"/>
          <w:bCs/>
          <w:snapToGrid w:val="0"/>
        </w:rPr>
      </w:pPr>
    </w:p>
    <w:p w14:paraId="315627CF" w14:textId="119AEB4D" w:rsidR="006C1EB7" w:rsidRDefault="006C1EB7" w:rsidP="006C1EB7">
      <w:pPr>
        <w:spacing w:after="0" w:line="276" w:lineRule="auto"/>
        <w:jc w:val="both"/>
        <w:rPr>
          <w:rFonts w:ascii="Trebuchet MS" w:eastAsia="Times New Roman" w:hAnsi="Trebuchet MS" w:cs="Times New Roman"/>
          <w:bCs/>
          <w:snapToGrid w:val="0"/>
        </w:rPr>
      </w:pPr>
      <w:r w:rsidRPr="00A52667">
        <w:rPr>
          <w:rFonts w:ascii="Trebuchet MS" w:eastAsia="Times New Roman" w:hAnsi="Trebuchet MS" w:cs="Times New Roman"/>
          <w:bCs/>
          <w:snapToGrid w:val="0"/>
        </w:rPr>
        <w:t xml:space="preserve">As an exception, a public authority from a participating country with main office/headquarter located outside eligible area </w:t>
      </w:r>
      <w:r w:rsidR="00150B91" w:rsidRPr="00A52667">
        <w:rPr>
          <w:rFonts w:ascii="Trebuchet MS" w:eastAsia="Times New Roman" w:hAnsi="Trebuchet MS" w:cs="Times New Roman"/>
          <w:bCs/>
          <w:snapToGrid w:val="0"/>
        </w:rPr>
        <w:t>may be eligible if its</w:t>
      </w:r>
      <w:r w:rsidR="00150B91" w:rsidRPr="00C46DB9">
        <w:rPr>
          <w:rFonts w:ascii="Trebuchet MS" w:eastAsia="Times New Roman" w:hAnsi="Trebuchet MS" w:cs="Times New Roman"/>
          <w:bCs/>
          <w:snapToGrid w:val="0"/>
        </w:rPr>
        <w:t xml:space="preserve"> participation is essential in terms of </w:t>
      </w:r>
      <w:r w:rsidR="007B4AE7">
        <w:rPr>
          <w:rFonts w:ascii="Trebuchet MS" w:eastAsia="Times New Roman" w:hAnsi="Trebuchet MS" w:cs="Times New Roman"/>
          <w:bCs/>
          <w:snapToGrid w:val="0"/>
        </w:rPr>
        <w:t xml:space="preserve">exclusive </w:t>
      </w:r>
      <w:r w:rsidR="00150B91" w:rsidRPr="00A52667">
        <w:rPr>
          <w:rFonts w:ascii="Trebuchet MS" w:eastAsia="Times New Roman" w:hAnsi="Trebuchet MS" w:cs="Times New Roman"/>
          <w:bCs/>
          <w:snapToGrid w:val="0"/>
        </w:rPr>
        <w:t xml:space="preserve">institutional competences and relevance for the project implementation. </w:t>
      </w:r>
      <w:r w:rsidRPr="00A52667">
        <w:rPr>
          <w:rFonts w:ascii="Trebuchet MS" w:eastAsia="Times New Roman" w:hAnsi="Trebuchet MS" w:cs="Times New Roman"/>
          <w:bCs/>
          <w:snapToGrid w:val="0"/>
        </w:rPr>
        <w:t xml:space="preserve"> </w:t>
      </w:r>
    </w:p>
    <w:p w14:paraId="3A63796B" w14:textId="77777777" w:rsidR="007B4AE7" w:rsidRPr="00A52667" w:rsidRDefault="007B4AE7" w:rsidP="006C1EB7">
      <w:pPr>
        <w:spacing w:after="0" w:line="276" w:lineRule="auto"/>
        <w:jc w:val="both"/>
        <w:rPr>
          <w:rFonts w:ascii="Trebuchet MS" w:eastAsia="Times New Roman" w:hAnsi="Trebuchet MS" w:cs="Times New Roman"/>
          <w:bCs/>
          <w:snapToGrid w:val="0"/>
        </w:rPr>
      </w:pPr>
    </w:p>
    <w:p w14:paraId="278EE53A" w14:textId="261B9215" w:rsidR="0089707D" w:rsidRDefault="00B558A5" w:rsidP="00263237">
      <w:pPr>
        <w:spacing w:after="0" w:line="276" w:lineRule="auto"/>
        <w:jc w:val="both"/>
        <w:rPr>
          <w:rFonts w:ascii="Trebuchet MS" w:eastAsia="Times New Roman" w:hAnsi="Trebuchet MS" w:cs="Times New Roman"/>
          <w:bCs/>
          <w:snapToGrid w:val="0"/>
        </w:rPr>
      </w:pPr>
      <w:r w:rsidRPr="00A52667">
        <w:rPr>
          <w:rFonts w:ascii="Trebuchet MS" w:eastAsia="Times New Roman" w:hAnsi="Trebuchet MS" w:cs="Times New Roman"/>
          <w:bCs/>
          <w:snapToGrid w:val="0"/>
        </w:rPr>
        <w:t>Organisations from Ukraine effectively established (registered and located in the eligible area</w:t>
      </w:r>
      <w:r w:rsidR="00A52667" w:rsidRPr="00A52667">
        <w:rPr>
          <w:rFonts w:ascii="Trebuchet MS" w:eastAsia="Times New Roman" w:hAnsi="Trebuchet MS" w:cs="Times New Roman"/>
          <w:bCs/>
          <w:snapToGrid w:val="0"/>
        </w:rPr>
        <w:t>)</w:t>
      </w:r>
      <w:r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0ABFFA69" w14:textId="77777777" w:rsidR="00765349" w:rsidRDefault="00765349" w:rsidP="00263237">
      <w:pPr>
        <w:spacing w:after="0" w:line="276" w:lineRule="auto"/>
        <w:jc w:val="both"/>
        <w:rPr>
          <w:rFonts w:ascii="Trebuchet MS" w:eastAsia="Times New Roman" w:hAnsi="Trebuchet MS" w:cs="Times New Roman"/>
          <w:bCs/>
          <w:snapToGrid w:val="0"/>
          <w:lang w:val="en-US"/>
        </w:rPr>
      </w:pPr>
    </w:p>
    <w:p w14:paraId="6246E3C7" w14:textId="23549DF8" w:rsidR="007F44D9" w:rsidRDefault="0089707D" w:rsidP="00263237">
      <w:pPr>
        <w:spacing w:after="0" w:line="276" w:lineRule="auto"/>
        <w:jc w:val="both"/>
        <w:rPr>
          <w:rFonts w:ascii="Trebuchet MS" w:eastAsia="Times New Roman" w:hAnsi="Trebuchet MS" w:cs="Times New Roman"/>
          <w:bCs/>
          <w:snapToGrid w:val="0"/>
          <w:lang w:val="en-US"/>
        </w:rPr>
      </w:pPr>
      <w:r w:rsidRPr="0089707D">
        <w:rPr>
          <w:rFonts w:ascii="Trebuchet MS" w:eastAsia="Times New Roman" w:hAnsi="Trebuchet MS" w:cs="Times New Roman"/>
          <w:bCs/>
          <w:snapToGrid w:val="0"/>
          <w:lang w:val="en-US"/>
        </w:rPr>
        <w:t xml:space="preserve">In case the partner falls under any exception mentioned </w:t>
      </w:r>
      <w:r>
        <w:rPr>
          <w:rFonts w:ascii="Trebuchet MS" w:eastAsia="Times New Roman" w:hAnsi="Trebuchet MS" w:cs="Times New Roman"/>
          <w:bCs/>
          <w:snapToGrid w:val="0"/>
          <w:lang w:val="en-US"/>
        </w:rPr>
        <w:t>above</w:t>
      </w:r>
      <w:r w:rsidRPr="0089707D">
        <w:rPr>
          <w:rFonts w:ascii="Trebuchet MS" w:eastAsia="Times New Roman" w:hAnsi="Trebuchet MS" w:cs="Times New Roman"/>
          <w:bCs/>
          <w:snapToGrid w:val="0"/>
          <w:lang w:val="en-US"/>
        </w:rPr>
        <w:t>, explanation to demonstrate the exceptional character has to be provided</w:t>
      </w:r>
      <w:r>
        <w:rPr>
          <w:rFonts w:ascii="Trebuchet MS" w:eastAsia="Times New Roman" w:hAnsi="Trebuchet MS" w:cs="Times New Roman"/>
          <w:bCs/>
          <w:snapToGrid w:val="0"/>
          <w:lang w:val="en-US"/>
        </w:rPr>
        <w:t>.</w:t>
      </w:r>
    </w:p>
    <w:p w14:paraId="46FE42C7" w14:textId="77777777" w:rsidR="0089707D" w:rsidRPr="00A52667" w:rsidRDefault="0089707D" w:rsidP="00263237">
      <w:pPr>
        <w:spacing w:after="0" w:line="276" w:lineRule="auto"/>
        <w:jc w:val="both"/>
        <w:rPr>
          <w:rFonts w:ascii="Trebuchet MS" w:eastAsia="Times New Roman" w:hAnsi="Trebuchet MS" w:cs="Times New Roman"/>
          <w:bCs/>
          <w:snapToGrid w:val="0"/>
        </w:rPr>
      </w:pPr>
    </w:p>
    <w:p w14:paraId="6D2D6133" w14:textId="11C02BB8" w:rsidR="00A52667" w:rsidRPr="005E63E3" w:rsidRDefault="00A52667" w:rsidP="00263237">
      <w:pPr>
        <w:spacing w:after="0" w:line="276" w:lineRule="auto"/>
        <w:jc w:val="both"/>
        <w:rPr>
          <w:rFonts w:ascii="Trebuchet MS" w:eastAsia="Times New Roman" w:hAnsi="Trebuchet MS" w:cs="Times New Roman"/>
          <w:b/>
          <w:snapToGrid w:val="0"/>
        </w:rPr>
      </w:pPr>
      <w:r w:rsidRPr="005E63E3">
        <w:rPr>
          <w:rFonts w:ascii="Trebuchet MS" w:eastAsia="Times New Roman" w:hAnsi="Trebuchet MS" w:cs="Times New Roman"/>
          <w:b/>
          <w:snapToGrid w:val="0"/>
        </w:rPr>
        <w:t xml:space="preserve">Eligibility criteria described under </w:t>
      </w:r>
      <w:r w:rsidRPr="005E63E3">
        <w:rPr>
          <w:rFonts w:ascii="Trebuchet MS" w:eastAsia="Times New Roman" w:hAnsi="Trebuchet MS" w:cs="Times New Roman"/>
          <w:b/>
          <w:i/>
          <w:iCs/>
          <w:snapToGrid w:val="0"/>
        </w:rPr>
        <w:t>section 5.1</w:t>
      </w:r>
      <w:r w:rsidRPr="005E63E3">
        <w:rPr>
          <w:rFonts w:ascii="Trebuchet MS" w:eastAsia="Times New Roman" w:hAnsi="Trebuchet MS" w:cs="Times New Roman"/>
          <w:b/>
          <w:snapToGrid w:val="0"/>
        </w:rPr>
        <w:t xml:space="preserve"> and </w:t>
      </w:r>
      <w:r w:rsidRPr="005E63E3">
        <w:rPr>
          <w:rFonts w:ascii="Trebuchet MS" w:eastAsia="Times New Roman" w:hAnsi="Trebuchet MS" w:cs="Times New Roman"/>
          <w:b/>
          <w:i/>
          <w:iCs/>
          <w:snapToGrid w:val="0"/>
        </w:rPr>
        <w:t>5.2</w:t>
      </w:r>
      <w:r w:rsidRPr="005E63E3">
        <w:rPr>
          <w:rFonts w:ascii="Trebuchet MS" w:eastAsia="Times New Roman" w:hAnsi="Trebuchet MS" w:cs="Times New Roman"/>
          <w:b/>
          <w:snapToGrid w:val="0"/>
        </w:rPr>
        <w:t xml:space="preserve"> are cumulative and shall be assessed accordingly.</w:t>
      </w:r>
      <w:r w:rsidR="00B070DD" w:rsidRPr="005E63E3">
        <w:rPr>
          <w:rFonts w:ascii="Trebuchet MS" w:eastAsia="Times New Roman" w:hAnsi="Trebuchet MS" w:cs="Times New Roman"/>
          <w:b/>
          <w:snapToGrid w:val="0"/>
        </w:rPr>
        <w:t xml:space="preserve"> </w:t>
      </w:r>
    </w:p>
    <w:p w14:paraId="00F6D4D9" w14:textId="77777777" w:rsidR="00A52667" w:rsidRPr="00263237" w:rsidRDefault="00A52667" w:rsidP="00263237">
      <w:pPr>
        <w:spacing w:after="0" w:line="276" w:lineRule="auto"/>
        <w:jc w:val="both"/>
        <w:rPr>
          <w:rFonts w:ascii="Trebuchet MS" w:eastAsia="Times New Roman" w:hAnsi="Trebuchet MS" w:cs="Times New Roman"/>
          <w:b/>
          <w:bCs/>
          <w:snapToGrid w:val="0"/>
        </w:rPr>
      </w:pPr>
    </w:p>
    <w:p w14:paraId="71239839" w14:textId="2B8B803A" w:rsidR="00263237" w:rsidRPr="00785308" w:rsidRDefault="00C77087" w:rsidP="00785308">
      <w:pPr>
        <w:pStyle w:val="Heading2"/>
        <w:rPr>
          <w:rFonts w:ascii="Trebuchet MS" w:eastAsia="Times New Roman" w:hAnsi="Trebuchet MS" w:cs="Times New Roman"/>
          <w:b/>
          <w:snapToGrid w:val="0"/>
          <w:lang w:val="en-US"/>
        </w:rPr>
      </w:pPr>
      <w:bookmarkStart w:id="75" w:name="_Toc122553790"/>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75"/>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00A85B49" w14:textId="6368AE44" w:rsidR="000B2F33" w:rsidRPr="000B2F33" w:rsidRDefault="000B2F33" w:rsidP="000B2F33">
      <w:pPr>
        <w:spacing w:after="0" w:line="276" w:lineRule="auto"/>
        <w:jc w:val="both"/>
        <w:rPr>
          <w:rFonts w:ascii="Trebuchet MS" w:eastAsia="Times New Roman" w:hAnsi="Trebuchet MS" w:cs="Times New Roman"/>
          <w:bCs/>
          <w:snapToGrid w:val="0"/>
        </w:rPr>
      </w:pPr>
      <w:r w:rsidRPr="000B2F33">
        <w:rPr>
          <w:rFonts w:ascii="Trebuchet MS" w:eastAsia="Times New Roman" w:hAnsi="Trebuchet MS" w:cs="Times New Roman"/>
          <w:bCs/>
          <w:snapToGrid w:val="0"/>
        </w:rPr>
        <w:t>In order to ensure the achievement of the forecasted project results, it is expected that</w:t>
      </w:r>
      <w:r>
        <w:rPr>
          <w:rFonts w:ascii="Trebuchet MS" w:eastAsia="Times New Roman" w:hAnsi="Trebuchet MS" w:cs="Times New Roman"/>
          <w:bCs/>
          <w:snapToGrid w:val="0"/>
        </w:rPr>
        <w:t xml:space="preserve"> the</w:t>
      </w:r>
      <w:r w:rsidRPr="000B2F33">
        <w:rPr>
          <w:rFonts w:ascii="Trebuchet MS" w:eastAsia="Times New Roman" w:hAnsi="Trebuchet MS" w:cs="Times New Roman"/>
          <w:bCs/>
          <w:snapToGrid w:val="0"/>
        </w:rPr>
        <w:t xml:space="preserve"> </w:t>
      </w:r>
      <w:r w:rsidRPr="000B2F33">
        <w:rPr>
          <w:rFonts w:ascii="Trebuchet MS" w:eastAsia="Times New Roman" w:hAnsi="Trebuchet MS" w:cs="Times New Roman"/>
          <w:b/>
          <w:bCs/>
          <w:snapToGrid w:val="0"/>
        </w:rPr>
        <w:t>lead partner</w:t>
      </w:r>
      <w:r w:rsidRPr="000B2F33">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Pr="000B2F33">
        <w:rPr>
          <w:rFonts w:ascii="Trebuchet MS" w:eastAsia="Times New Roman" w:hAnsi="Trebuchet MS" w:cs="Times New Roman"/>
          <w:bCs/>
          <w:snapToGrid w:val="0"/>
        </w:rPr>
        <w:t xml:space="preserve">cooperation project, the necessary competences and </w:t>
      </w:r>
      <w:r w:rsidR="00305F48">
        <w:rPr>
          <w:rFonts w:ascii="Trebuchet MS" w:eastAsia="Times New Roman" w:hAnsi="Trebuchet MS" w:cs="Times New Roman"/>
          <w:bCs/>
          <w:snapToGrid w:val="0"/>
        </w:rPr>
        <w:t xml:space="preserve">financial </w:t>
      </w:r>
      <w:r w:rsidRPr="000B2F33">
        <w:rPr>
          <w:rFonts w:ascii="Trebuchet MS" w:eastAsia="Times New Roman" w:hAnsi="Trebuchet MS" w:cs="Times New Roman"/>
          <w:bCs/>
          <w:snapToGrid w:val="0"/>
        </w:rPr>
        <w:t>capacit</w:t>
      </w:r>
      <w:r w:rsidR="00305F48">
        <w:rPr>
          <w:rFonts w:ascii="Trebuchet MS" w:eastAsia="Times New Roman" w:hAnsi="Trebuchet MS" w:cs="Times New Roman"/>
          <w:bCs/>
          <w:snapToGrid w:val="0"/>
        </w:rPr>
        <w:t>y</w:t>
      </w:r>
      <w:r w:rsidRPr="000B2F33">
        <w:rPr>
          <w:rFonts w:ascii="Trebuchet MS" w:eastAsia="Times New Roman" w:hAnsi="Trebuchet MS" w:cs="Times New Roman"/>
          <w:bCs/>
          <w:snapToGrid w:val="0"/>
        </w:rPr>
        <w:t xml:space="preserve"> to manage the implementation of the planned activities and to secure the cash-flow needed for the project implementation.</w:t>
      </w:r>
    </w:p>
    <w:p w14:paraId="2A7085C4" w14:textId="77777777" w:rsidR="000B2F33" w:rsidRPr="000B2F33" w:rsidRDefault="000B2F33" w:rsidP="000B2F33">
      <w:pPr>
        <w:spacing w:after="0" w:line="276" w:lineRule="auto"/>
        <w:jc w:val="both"/>
        <w:rPr>
          <w:rFonts w:ascii="Trebuchet MS" w:eastAsia="Times New Roman" w:hAnsi="Trebuchet MS" w:cs="Times New Roman"/>
          <w:bCs/>
          <w:snapToGrid w:val="0"/>
        </w:rPr>
      </w:pPr>
    </w:p>
    <w:p w14:paraId="25BDD805" w14:textId="517DEA37" w:rsidR="00263237" w:rsidRPr="00785308" w:rsidRDefault="00C77087" w:rsidP="00785308">
      <w:pPr>
        <w:pStyle w:val="Heading2"/>
        <w:rPr>
          <w:rFonts w:ascii="Trebuchet MS" w:eastAsia="Times New Roman" w:hAnsi="Trebuchet MS" w:cs="Times New Roman"/>
          <w:b/>
          <w:snapToGrid w:val="0"/>
          <w:lang w:val="en-US"/>
        </w:rPr>
      </w:pPr>
      <w:bookmarkStart w:id="76" w:name="_Toc122553791"/>
      <w:r>
        <w:rPr>
          <w:rFonts w:ascii="Trebuchet MS" w:eastAsia="Times New Roman" w:hAnsi="Trebuchet MS" w:cs="Times New Roman"/>
          <w:b/>
          <w:snapToGrid w:val="0"/>
          <w:lang w:val="en-US"/>
        </w:rPr>
        <w:t>5</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76"/>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7AD0AAE7" w14:textId="1FE067F4" w:rsidR="008F44F2" w:rsidRDefault="0088596F" w:rsidP="0088596F">
      <w:pPr>
        <w:spacing w:after="0" w:line="276" w:lineRule="auto"/>
        <w:contextualSpacing/>
        <w:jc w:val="both"/>
        <w:rPr>
          <w:rFonts w:ascii="Trebuchet MS" w:eastAsia="Times New Roman" w:hAnsi="Trebuchet MS" w:cs="Times New Roman"/>
          <w:snapToGrid w:val="0"/>
        </w:rPr>
      </w:pPr>
      <w:r w:rsidRPr="0088596F">
        <w:rPr>
          <w:rFonts w:ascii="Trebuchet MS" w:eastAsia="Times New Roman" w:hAnsi="Trebuchet MS" w:cs="Times New Roman"/>
          <w:snapToGrid w:val="0"/>
        </w:rPr>
        <w:t xml:space="preserve">Project </w:t>
      </w:r>
      <w:r w:rsidR="008F44F2">
        <w:rPr>
          <w:rFonts w:ascii="Trebuchet MS" w:eastAsia="Times New Roman" w:hAnsi="Trebuchet MS" w:cs="Times New Roman"/>
          <w:snapToGrid w:val="0"/>
        </w:rPr>
        <w:t>p</w:t>
      </w:r>
      <w:r w:rsidRPr="0088596F">
        <w:rPr>
          <w:rFonts w:ascii="Trebuchet MS" w:eastAsia="Times New Roman" w:hAnsi="Trebuchet MS" w:cs="Times New Roman"/>
          <w:snapToGrid w:val="0"/>
        </w:rPr>
        <w:t xml:space="preserve">artners may not participate in Calls for Proposals or be awarded grants if they are in any of the situations as described in articles 136-141 of the </w:t>
      </w:r>
      <w:hyperlink r:id="rId25" w:history="1">
        <w:r w:rsidRPr="00B87218">
          <w:rPr>
            <w:rStyle w:val="Hyperlink"/>
            <w:rFonts w:ascii="Trebuchet MS" w:eastAsia="Times New Roman" w:hAnsi="Trebuchet MS" w:cs="Times New Roman"/>
            <w:snapToGrid w:val="0"/>
          </w:rPr>
          <w:t>EU Regulation no.1046/2018</w:t>
        </w:r>
      </w:hyperlink>
      <w:r w:rsidR="000768E2">
        <w:rPr>
          <w:rStyle w:val="Hyperlink"/>
          <w:rFonts w:ascii="Trebuchet MS" w:eastAsia="Times New Roman" w:hAnsi="Trebuchet MS" w:cs="Times New Roman"/>
          <w:snapToGrid w:val="0"/>
        </w:rPr>
        <w:t>.</w:t>
      </w:r>
      <w:r w:rsidR="008F44F2">
        <w:rPr>
          <w:rFonts w:ascii="Trebuchet MS" w:eastAsia="Times New Roman" w:hAnsi="Trebuchet MS" w:cs="Times New Roman"/>
          <w:snapToGrid w:val="0"/>
        </w:rPr>
        <w:t xml:space="preserve"> </w:t>
      </w:r>
    </w:p>
    <w:p w14:paraId="7C546E11" w14:textId="77777777" w:rsidR="0087156E" w:rsidRDefault="0087156E" w:rsidP="0088596F">
      <w:pPr>
        <w:spacing w:after="0" w:line="276" w:lineRule="auto"/>
        <w:contextualSpacing/>
        <w:jc w:val="both"/>
        <w:rPr>
          <w:rFonts w:ascii="Trebuchet MS" w:eastAsia="Times New Roman" w:hAnsi="Trebuchet MS" w:cs="Times New Roman"/>
          <w:b/>
          <w:snapToGrid w:val="0"/>
        </w:rPr>
      </w:pPr>
    </w:p>
    <w:p w14:paraId="3771D2D5" w14:textId="6AF3E707" w:rsidR="00A77C42" w:rsidRDefault="000768E2" w:rsidP="0088596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w:t>
      </w:r>
      <w:r w:rsidR="00A949B3" w:rsidRPr="00C2705A">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29F2D701" w:rsidR="0088596F" w:rsidRPr="0088596F" w:rsidRDefault="00337C6D" w:rsidP="00337C6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w:t>
            </w:r>
            <w:r w:rsidR="004A7041">
              <w:rPr>
                <w:rFonts w:ascii="Trebuchet MS" w:eastAsia="Times New Roman" w:hAnsi="Trebuchet MS" w:cs="Times New Roman"/>
                <w:bCs/>
              </w:rPr>
              <w:t>p</w:t>
            </w:r>
            <w:r w:rsidR="0088596F" w:rsidRPr="0088596F">
              <w:rPr>
                <w:rFonts w:ascii="Trebuchet MS" w:eastAsia="Times New Roman" w:hAnsi="Trebuchet MS" w:cs="Times New Roman"/>
                <w:bCs/>
              </w:rPr>
              <w:t xml:space="preserve">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When needed, MA </w:t>
            </w:r>
            <w:r w:rsidR="001D4035" w:rsidRPr="00337C6D">
              <w:rPr>
                <w:rFonts w:ascii="Trebuchet MS" w:eastAsia="Times New Roman" w:hAnsi="Trebuchet MS" w:cs="Times New Roman"/>
                <w:bCs/>
              </w:rPr>
              <w:t>may be consulted on</w:t>
            </w:r>
            <w:r>
              <w:rPr>
                <w:rFonts w:ascii="Trebuchet MS" w:eastAsia="Times New Roman" w:hAnsi="Trebuchet MS" w:cs="Times New Roman"/>
                <w:bCs/>
              </w:rPr>
              <w:t xml:space="preserve"> this aspect</w:t>
            </w:r>
            <w:r w:rsidR="0088596F" w:rsidRPr="00337C6D">
              <w:rPr>
                <w:rFonts w:ascii="Trebuchet MS" w:eastAsia="Times New Roman" w:hAnsi="Trebuchet MS" w:cs="Times New Roman"/>
                <w:bCs/>
              </w:rPr>
              <w:t>.</w:t>
            </w:r>
          </w:p>
        </w:tc>
      </w:tr>
    </w:tbl>
    <w:p w14:paraId="3182CD94" w14:textId="033EC03E" w:rsidR="00FA7EF9" w:rsidRPr="00FA7EF9" w:rsidRDefault="00FA7EF9" w:rsidP="00FA7EF9">
      <w:pPr>
        <w:spacing w:after="0" w:line="276" w:lineRule="auto"/>
        <w:ind w:left="720"/>
        <w:jc w:val="both"/>
        <w:rPr>
          <w:rFonts w:ascii="Trebuchet MS" w:eastAsia="Times New Roman" w:hAnsi="Trebuchet MS" w:cs="Times New Roman"/>
          <w:b/>
          <w:bCs/>
          <w:snapToGrid w:val="0"/>
        </w:rPr>
      </w:pPr>
    </w:p>
    <w:p w14:paraId="67E974EE" w14:textId="1A20A780" w:rsidR="00201D0F" w:rsidRPr="00C14236" w:rsidRDefault="00C77087" w:rsidP="00C14236">
      <w:pPr>
        <w:pStyle w:val="Heading2"/>
        <w:rPr>
          <w:rFonts w:ascii="Trebuchet MS" w:eastAsia="Times New Roman" w:hAnsi="Trebuchet MS" w:cs="Times New Roman"/>
          <w:b/>
          <w:snapToGrid w:val="0"/>
          <w:lang w:val="en-US"/>
        </w:rPr>
      </w:pPr>
      <w:bookmarkStart w:id="77" w:name="_Toc122553792"/>
      <w:r>
        <w:rPr>
          <w:rFonts w:ascii="Trebuchet MS" w:eastAsia="Times New Roman" w:hAnsi="Trebuchet MS" w:cs="Times New Roman"/>
          <w:b/>
          <w:snapToGrid w:val="0"/>
          <w:lang w:val="en-US"/>
        </w:rPr>
        <w:t>5</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77"/>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Profit making entities from the public or private sector,</w:t>
      </w:r>
    </w:p>
    <w:p w14:paraId="60B8CDE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Organisations which are not effectively established in the eligible area,</w:t>
      </w:r>
    </w:p>
    <w:p w14:paraId="5E076E3C"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lastRenderedPageBreak/>
        <w:t xml:space="preserve">Non – eligibility of one partner implies the non – eligibility of the entire application irrespective of the fact that the minimum partner requirements set out in the Guidelines for Applicants are still met. </w:t>
      </w:r>
    </w:p>
    <w:p w14:paraId="197B2B34" w14:textId="77777777" w:rsidR="00A91EE0" w:rsidRDefault="00A91EE0" w:rsidP="00263237">
      <w:pPr>
        <w:spacing w:after="0" w:line="276" w:lineRule="auto"/>
        <w:jc w:val="both"/>
        <w:rPr>
          <w:rFonts w:ascii="Trebuchet MS" w:eastAsia="Times New Roman" w:hAnsi="Trebuchet MS" w:cs="Times New Roman"/>
          <w:b/>
          <w:bCs/>
          <w:snapToGrid w:val="0"/>
        </w:rPr>
      </w:pPr>
    </w:p>
    <w:p w14:paraId="7FAE2BAB" w14:textId="3FB4D122"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78" w:name="_Toc122553793"/>
      <w:r>
        <w:rPr>
          <w:rFonts w:ascii="Trebuchet MS" w:eastAsia="Times New Roman" w:hAnsi="Trebuchet MS" w:cs="Times New Roman"/>
          <w:b/>
          <w:smallCaps/>
          <w:snapToGrid w:val="0"/>
          <w:color w:val="FFFFFF"/>
        </w:rPr>
        <w:t>PARTNERSHIP REQUIREMENTS</w:t>
      </w:r>
      <w:bookmarkEnd w:id="78"/>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698E1F51" w:rsidR="00AD6B89" w:rsidRPr="00394EC1" w:rsidRDefault="00C77087" w:rsidP="00AD6B89">
      <w:pPr>
        <w:pStyle w:val="Heading2"/>
        <w:rPr>
          <w:rFonts w:ascii="Trebuchet MS" w:eastAsia="Times New Roman" w:hAnsi="Trebuchet MS" w:cs="Times New Roman"/>
          <w:b/>
          <w:snapToGrid w:val="0"/>
          <w:lang w:val="en-US"/>
        </w:rPr>
      </w:pPr>
      <w:bookmarkStart w:id="79" w:name="_Toc122553794"/>
      <w:r>
        <w:rPr>
          <w:rFonts w:ascii="Trebuchet MS" w:eastAsia="Times New Roman" w:hAnsi="Trebuchet MS" w:cs="Times New Roman"/>
          <w:b/>
          <w:snapToGrid w:val="0"/>
          <w:lang w:val="en-US"/>
        </w:rPr>
        <w:t>6</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79"/>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5FD76036"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cies</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be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1B319456" w:rsidR="00862B74" w:rsidRPr="00862B74" w:rsidRDefault="00C77087" w:rsidP="00566809">
      <w:pPr>
        <w:pStyle w:val="Heading2"/>
        <w:rPr>
          <w:rFonts w:ascii="Trebuchet MS" w:eastAsia="Times New Roman" w:hAnsi="Trebuchet MS" w:cs="Times New Roman"/>
          <w:b/>
          <w:bCs/>
          <w:snapToGrid w:val="0"/>
        </w:rPr>
      </w:pPr>
      <w:bookmarkStart w:id="80" w:name="_Toc122553795"/>
      <w:r>
        <w:rPr>
          <w:rFonts w:ascii="Trebuchet MS" w:eastAsia="Times New Roman" w:hAnsi="Trebuchet MS" w:cs="Times New Roman"/>
          <w:b/>
          <w:bCs/>
          <w:snapToGrid w:val="0"/>
        </w:rPr>
        <w:t>6</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80"/>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7A551BC9" w14:textId="432BEEFC"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Pr="00862B74">
        <w:rPr>
          <w:rFonts w:ascii="Trebuchet MS" w:eastAsia="Times New Roman" w:hAnsi="Trebuchet MS" w:cs="Times New Roman"/>
          <w:b/>
          <w:bCs/>
          <w:snapToGrid w:val="0"/>
        </w:rPr>
        <w:t>3</w:t>
      </w:r>
      <w:r w:rsidR="002E5A10">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organisations</w:t>
      </w:r>
      <w:r w:rsidRPr="00862B74">
        <w:rPr>
          <w:rFonts w:ascii="Trebuchet MS" w:eastAsia="Times New Roman" w:hAnsi="Trebuchet MS" w:cs="Times New Roman"/>
          <w:bCs/>
          <w:snapToGrid w:val="0"/>
        </w:rPr>
        <w:t xml:space="preserve"> from at least 3 different participating countries including at least one from a EU Member State and one from a partner country. </w:t>
      </w:r>
      <w:r w:rsidRPr="00862B74">
        <w:rPr>
          <w:rFonts w:ascii="Trebuchet MS" w:eastAsia="Times New Roman" w:hAnsi="Trebuchet MS" w:cs="Times New Roman"/>
          <w:b/>
          <w:bCs/>
          <w:snapToGrid w:val="0"/>
        </w:rPr>
        <w:t>A maximum of 4</w:t>
      </w:r>
      <w:r w:rsidR="0040021B">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 xml:space="preserve">organisations in the partnership is allowed.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 xml:space="preserve">A partnership shall include maximum 2 organisations from the same participating country. </w:t>
      </w:r>
    </w:p>
    <w:p w14:paraId="63A65253" w14:textId="77777777" w:rsidR="00862B74" w:rsidRPr="00394EC1" w:rsidRDefault="00862B74" w:rsidP="00AD6B89">
      <w:pPr>
        <w:spacing w:after="0" w:line="276" w:lineRule="auto"/>
        <w:jc w:val="both"/>
        <w:rPr>
          <w:rFonts w:ascii="Trebuchet MS" w:eastAsia="Times New Roman" w:hAnsi="Trebuchet MS" w:cs="Times New Roman"/>
          <w:snapToGrid w:val="0"/>
        </w:rPr>
      </w:pPr>
    </w:p>
    <w:p w14:paraId="47BF765A" w14:textId="2433251D" w:rsidR="00263237" w:rsidRPr="00706659" w:rsidRDefault="00C77087" w:rsidP="00566809">
      <w:pPr>
        <w:pStyle w:val="Heading2"/>
        <w:rPr>
          <w:rFonts w:ascii="Trebuchet MS" w:eastAsia="Times New Roman" w:hAnsi="Trebuchet MS" w:cs="Times New Roman"/>
          <w:b/>
          <w:snapToGrid w:val="0"/>
          <w:lang w:val="en-US"/>
        </w:rPr>
      </w:pPr>
      <w:bookmarkStart w:id="81" w:name="_Toc122553796"/>
      <w:r>
        <w:rPr>
          <w:rFonts w:ascii="Trebuchet MS" w:eastAsia="Times New Roman" w:hAnsi="Trebuchet MS" w:cs="Times New Roman"/>
          <w:b/>
          <w:snapToGrid w:val="0"/>
          <w:lang w:val="en-US"/>
        </w:rPr>
        <w:t>6</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81"/>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342BB271" w:rsidR="00691E8B" w:rsidRDefault="00691E8B" w:rsidP="00691E8B">
      <w:pPr>
        <w:jc w:val="both"/>
        <w:rPr>
          <w:rFonts w:ascii="Trebuchet MS" w:hAnsi="Trebuchet MS"/>
          <w:color w:val="000000" w:themeColor="text1"/>
        </w:rPr>
      </w:pPr>
      <w:r w:rsidRPr="006615AE">
        <w:rPr>
          <w:rFonts w:ascii="Trebuchet MS" w:hAnsi="Trebuchet MS"/>
          <w:color w:val="000000" w:themeColor="text1"/>
        </w:rPr>
        <w:t>The partnership is governed by the lead partner principle</w:t>
      </w:r>
      <w:r>
        <w:rPr>
          <w:rStyle w:val="FootnoteReference"/>
          <w:rFonts w:ascii="Trebuchet MS" w:hAnsi="Trebuchet MS"/>
          <w:color w:val="000000" w:themeColor="text1"/>
        </w:rPr>
        <w:footnoteReference w:id="3"/>
      </w:r>
      <w:r w:rsidRPr="006615AE">
        <w:rPr>
          <w:rFonts w:ascii="Trebuchet MS" w:hAnsi="Trebuchet MS"/>
          <w:color w:val="000000" w:themeColor="text1"/>
        </w:rPr>
        <w:t>. This means that among the partners implementing the project, one institution is appointed as lead partner acting as project inter</w:t>
      </w:r>
      <w:r>
        <w:rPr>
          <w:rFonts w:ascii="Trebuchet MS" w:hAnsi="Trebuchet MS"/>
          <w:color w:val="000000" w:themeColor="text1"/>
        </w:rPr>
        <w:t>face and having full legal responsibility in relation with the programme (MA/JS)</w:t>
      </w:r>
      <w:r w:rsidR="00A26526">
        <w:rPr>
          <w:rFonts w:ascii="Trebuchet MS" w:hAnsi="Trebuchet MS"/>
          <w:color w:val="000000" w:themeColor="text1"/>
        </w:rPr>
        <w:t xml:space="preserve"> for the implementation of the entire project</w:t>
      </w:r>
      <w:r>
        <w:rPr>
          <w:rFonts w:ascii="Trebuchet MS" w:hAnsi="Trebuchet MS"/>
          <w:color w:val="000000" w:themeColor="text1"/>
        </w:rPr>
        <w:t>.</w:t>
      </w:r>
    </w:p>
    <w:p w14:paraId="28E415EC" w14:textId="0CCCBC20" w:rsidR="00AF5C84" w:rsidRDefault="003D1462" w:rsidP="00AF5C84">
      <w:pPr>
        <w:jc w:val="both"/>
        <w:rPr>
          <w:rFonts w:ascii="Trebuchet MS" w:hAnsi="Trebuchet MS"/>
          <w:color w:val="000000" w:themeColor="text1"/>
        </w:rPr>
      </w:pPr>
      <w:r w:rsidRPr="003D1462">
        <w:rPr>
          <w:rFonts w:ascii="Trebuchet MS" w:hAnsi="Trebuchet MS"/>
          <w:color w:val="000000" w:themeColor="text1"/>
        </w:rPr>
        <w:t xml:space="preserve">Once the project is approved for funding </w:t>
      </w:r>
      <w:r>
        <w:rPr>
          <w:rFonts w:ascii="Trebuchet MS" w:hAnsi="Trebuchet MS"/>
          <w:color w:val="000000" w:themeColor="text1"/>
        </w:rPr>
        <w:t>t</w:t>
      </w:r>
      <w:r w:rsidR="00691E8B" w:rsidRPr="006615AE">
        <w:rPr>
          <w:rFonts w:ascii="Trebuchet MS" w:hAnsi="Trebuchet MS"/>
          <w:color w:val="000000" w:themeColor="text1"/>
        </w:rPr>
        <w:t xml:space="preserve">he </w:t>
      </w:r>
      <w:r w:rsidR="004C6745" w:rsidRPr="006615AE">
        <w:rPr>
          <w:rFonts w:ascii="Trebuchet MS" w:hAnsi="Trebuchet MS"/>
          <w:color w:val="000000" w:themeColor="text1"/>
        </w:rPr>
        <w:t>Lead Partner</w:t>
      </w:r>
      <w:r w:rsidR="00691E8B" w:rsidRPr="006615AE">
        <w:rPr>
          <w:rFonts w:ascii="Trebuchet MS" w:hAnsi="Trebuchet MS"/>
          <w:color w:val="000000" w:themeColor="text1"/>
        </w:rPr>
        <w:t xml:space="preserve"> is the contractual counterpart</w:t>
      </w:r>
      <w:r w:rsidR="00691E8B">
        <w:rPr>
          <w:rFonts w:ascii="Trebuchet MS" w:hAnsi="Trebuchet MS"/>
          <w:color w:val="000000" w:themeColor="text1"/>
        </w:rPr>
        <w:t xml:space="preserve"> of the programme, signing the grant</w:t>
      </w:r>
      <w:r w:rsidR="00691E8B" w:rsidRPr="006615AE">
        <w:rPr>
          <w:rFonts w:ascii="Trebuchet MS" w:hAnsi="Trebuchet MS"/>
          <w:color w:val="000000" w:themeColor="text1"/>
        </w:rPr>
        <w:t xml:space="preserve"> contract with the MA</w:t>
      </w:r>
      <w:r w:rsidR="00691E8B">
        <w:rPr>
          <w:rFonts w:ascii="Trebuchet MS" w:hAnsi="Trebuchet MS"/>
          <w:color w:val="000000" w:themeColor="text1"/>
        </w:rPr>
        <w:t xml:space="preserve"> a</w:t>
      </w:r>
      <w:r w:rsidR="00B9227C">
        <w:rPr>
          <w:rFonts w:ascii="Trebuchet MS" w:hAnsi="Trebuchet MS"/>
          <w:color w:val="000000" w:themeColor="text1"/>
        </w:rPr>
        <w:t>n</w:t>
      </w:r>
      <w:r w:rsidR="00691E8B">
        <w:rPr>
          <w:rFonts w:ascii="Trebuchet MS" w:hAnsi="Trebuchet MS"/>
          <w:color w:val="000000" w:themeColor="text1"/>
        </w:rPr>
        <w:t>d a partnership agreement with all project partners</w:t>
      </w:r>
      <w:r w:rsidR="00597DC6">
        <w:rPr>
          <w:rFonts w:ascii="Trebuchet MS" w:hAnsi="Trebuchet MS"/>
          <w:color w:val="000000" w:themeColor="text1"/>
        </w:rPr>
        <w:t>.</w:t>
      </w:r>
    </w:p>
    <w:p w14:paraId="6CF0D7AC" w14:textId="19850173" w:rsidR="00691E8B" w:rsidRDefault="00AB67E5" w:rsidP="00691E8B">
      <w:pPr>
        <w:jc w:val="both"/>
        <w:rPr>
          <w:rFonts w:ascii="Trebuchet MS" w:hAnsi="Trebuchet MS"/>
          <w:color w:val="000000" w:themeColor="text1"/>
        </w:rPr>
      </w:pPr>
      <w:r w:rsidRPr="00AB67E5">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Agreement presented </w:t>
      </w:r>
      <w:r w:rsidRPr="003C1087">
        <w:rPr>
          <w:rFonts w:ascii="Trebuchet MS" w:hAnsi="Trebuchet MS"/>
          <w:bCs/>
          <w:color w:val="000000" w:themeColor="text1"/>
        </w:rPr>
        <w:t xml:space="preserve">in </w:t>
      </w:r>
      <w:r w:rsidRPr="009203B3">
        <w:rPr>
          <w:rFonts w:ascii="Trebuchet MS" w:hAnsi="Trebuchet MS"/>
          <w:bCs/>
          <w:i/>
          <w:iCs/>
          <w:color w:val="000000" w:themeColor="text1"/>
        </w:rPr>
        <w:t xml:space="preserve">Annex </w:t>
      </w:r>
      <w:r w:rsidR="003C1087" w:rsidRPr="009203B3">
        <w:rPr>
          <w:rFonts w:ascii="Trebuchet MS" w:hAnsi="Trebuchet MS"/>
          <w:bCs/>
          <w:i/>
          <w:iCs/>
          <w:color w:val="000000" w:themeColor="text1"/>
        </w:rPr>
        <w:t>9</w:t>
      </w:r>
      <w:r w:rsidRPr="009203B3">
        <w:rPr>
          <w:rFonts w:ascii="Trebuchet MS" w:hAnsi="Trebuchet MS"/>
          <w:bCs/>
          <w:i/>
          <w:iCs/>
          <w:color w:val="000000" w:themeColor="text1"/>
        </w:rPr>
        <w:t xml:space="preserve"> of these Guidelines</w:t>
      </w:r>
      <w:r w:rsidRPr="003C1087">
        <w:rPr>
          <w:rFonts w:ascii="Trebuchet MS" w:hAnsi="Trebuchet MS"/>
          <w:bCs/>
          <w:color w:val="000000" w:themeColor="text1"/>
        </w:rPr>
        <w:t>, also</w:t>
      </w:r>
      <w:r>
        <w:rPr>
          <w:rFonts w:ascii="Trebuchet MS" w:hAnsi="Trebuchet MS"/>
          <w:b/>
          <w:bCs/>
          <w:color w:val="000000" w:themeColor="text1"/>
        </w:rPr>
        <w:t xml:space="preserve"> </w:t>
      </w:r>
      <w:r w:rsidR="00691E8B">
        <w:rPr>
          <w:rFonts w:ascii="Trebuchet MS" w:hAnsi="Trebuchet MS"/>
          <w:color w:val="000000" w:themeColor="text1"/>
        </w:rPr>
        <w:t>available at</w:t>
      </w:r>
      <w:r w:rsidR="00691E8B" w:rsidRPr="006615AE">
        <w:rPr>
          <w:rFonts w:ascii="Trebuchet MS" w:hAnsi="Trebuchet MS"/>
          <w:color w:val="000000" w:themeColor="text1"/>
        </w:rPr>
        <w:t xml:space="preserve"> the programme website </w:t>
      </w:r>
      <w:r w:rsidR="00F546E3" w:rsidRPr="00A32CE3">
        <w:rPr>
          <w:rFonts w:ascii="Trebuchet MS" w:hAnsi="Trebuchet MS"/>
          <w:color w:val="000000" w:themeColor="text1"/>
        </w:rPr>
        <w:t>https://blacksea-cbc.net/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9F362E" w:rsidRPr="009F362E" w14:paraId="406374A8" w14:textId="77777777" w:rsidTr="001A5B18">
        <w:trPr>
          <w:trHeight w:val="594"/>
        </w:trPr>
        <w:tc>
          <w:tcPr>
            <w:tcW w:w="9499" w:type="dxa"/>
            <w:shd w:val="clear" w:color="auto" w:fill="FFF2CC" w:themeFill="accent4" w:themeFillTint="33"/>
          </w:tcPr>
          <w:p w14:paraId="5FEA1073" w14:textId="77777777" w:rsidR="009F362E" w:rsidRPr="00C3456D" w:rsidRDefault="009F362E" w:rsidP="00BB3E0A">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t>TAKE NOTE</w:t>
            </w:r>
          </w:p>
          <w:p w14:paraId="70E69E6F" w14:textId="77777777" w:rsidR="001A5B18" w:rsidRPr="00BB3E0A" w:rsidRDefault="001A5B18" w:rsidP="00BB3E0A">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737CF8">
            <w:pPr>
              <w:pStyle w:val="ListParagraph"/>
              <w:numPr>
                <w:ilvl w:val="0"/>
                <w:numId w:val="13"/>
              </w:numPr>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316996EC" w:rsidR="00A32CE3" w:rsidRPr="00A32CE3" w:rsidRDefault="009F362E" w:rsidP="00A32CE3">
            <w:pPr>
              <w:pStyle w:val="ListParagraph"/>
              <w:numPr>
                <w:ilvl w:val="0"/>
                <w:numId w:val="13"/>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lastRenderedPageBreak/>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however</w:t>
            </w:r>
            <w:r w:rsidR="00E533C5">
              <w:rPr>
                <w:rFonts w:ascii="Trebuchet MS" w:eastAsia="Times New Roman" w:hAnsi="Trebuchet MS" w:cs="Times New Roman"/>
                <w:bCs/>
                <w:snapToGrid w:val="0"/>
              </w:rPr>
              <w:t>,</w:t>
            </w:r>
            <w:r w:rsidR="007C1002" w:rsidRPr="00737CF8">
              <w:rPr>
                <w:rFonts w:ascii="Trebuchet MS" w:eastAsia="Times New Roman" w:hAnsi="Trebuchet MS" w:cs="Times New Roman"/>
                <w:bCs/>
                <w:snapToGrid w:val="0"/>
              </w:rPr>
              <w:t xml:space="preserve"> it is recommended to thoroughly consider the number of applications which you decide to involve in, taking into account the required human and financial resources which have to be available for project implementation; </w:t>
            </w:r>
          </w:p>
          <w:p w14:paraId="163668E9" w14:textId="1E9558B2" w:rsidR="00B11016" w:rsidRPr="007C1002" w:rsidRDefault="0049000A" w:rsidP="00A32CE3">
            <w:pPr>
              <w:pStyle w:val="ListParagraph"/>
              <w:numPr>
                <w:ilvl w:val="0"/>
                <w:numId w:val="13"/>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t xml:space="preserve">A Lead Partner may be </w:t>
            </w:r>
            <w:r w:rsidR="007F31E6" w:rsidRPr="007C1002">
              <w:rPr>
                <w:rFonts w:ascii="Trebuchet MS" w:eastAsia="Times New Roman" w:hAnsi="Trebuchet MS" w:cs="Times New Roman"/>
                <w:bCs/>
                <w:snapToGrid w:val="0"/>
              </w:rPr>
              <w:t xml:space="preserve">awarded only one grant </w:t>
            </w:r>
            <w:r w:rsidR="003C1087">
              <w:rPr>
                <w:rFonts w:ascii="Trebuchet MS" w:eastAsia="Times New Roman" w:hAnsi="Trebuchet MS" w:cs="Times New Roman"/>
                <w:bCs/>
                <w:snapToGrid w:val="0"/>
              </w:rPr>
              <w:t xml:space="preserve">for a small scale project, </w:t>
            </w:r>
            <w:r w:rsidR="007F31E6" w:rsidRPr="007C1002">
              <w:rPr>
                <w:rFonts w:ascii="Trebuchet MS" w:eastAsia="Times New Roman" w:hAnsi="Trebuchet MS" w:cs="Times New Roman"/>
                <w:bCs/>
                <w:snapToGrid w:val="0"/>
              </w:rPr>
              <w:t>per Priority</w:t>
            </w:r>
            <w:r w:rsidR="007B3CBB" w:rsidRPr="007C1002">
              <w:rPr>
                <w:rFonts w:ascii="Trebuchet MS" w:eastAsia="Times New Roman" w:hAnsi="Trebuchet MS" w:cs="Times New Roman"/>
                <w:bCs/>
                <w:snapToGrid w:val="0"/>
              </w:rPr>
              <w:t xml:space="preserve"> - please see Part</w:t>
            </w:r>
            <w:r w:rsidR="00CD1C8A" w:rsidRPr="007C1002">
              <w:rPr>
                <w:rFonts w:ascii="Trebuchet MS" w:eastAsia="Times New Roman" w:hAnsi="Trebuchet MS" w:cs="Times New Roman"/>
                <w:bCs/>
                <w:snapToGrid w:val="0"/>
              </w:rPr>
              <w:t xml:space="preserve"> IV Selection, Assessment and Contracting</w:t>
            </w:r>
            <w:r w:rsidR="00737CF8">
              <w:rPr>
                <w:rFonts w:ascii="Trebuchet MS" w:eastAsia="Times New Roman" w:hAnsi="Trebuchet MS" w:cs="Times New Roman"/>
                <w:bCs/>
                <w:snapToGrid w:val="0"/>
              </w:rPr>
              <w:t>.</w:t>
            </w: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4"/>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918" w:type="dxa"/>
        <w:tblLook w:val="04A0" w:firstRow="1" w:lastRow="0" w:firstColumn="1" w:lastColumn="0" w:noHBand="0" w:noVBand="1"/>
      </w:tblPr>
      <w:tblGrid>
        <w:gridCol w:w="3005"/>
        <w:gridCol w:w="3511"/>
        <w:gridCol w:w="3402"/>
      </w:tblGrid>
      <w:tr w:rsidR="00653158" w:rsidRPr="002B62C7" w14:paraId="0E453EB2" w14:textId="77777777" w:rsidTr="00653158">
        <w:tc>
          <w:tcPr>
            <w:tcW w:w="300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511"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3402"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6616ED">
        <w:tc>
          <w:tcPr>
            <w:tcW w:w="9918" w:type="dxa"/>
            <w:gridSpan w:val="3"/>
            <w:shd w:val="clear" w:color="auto" w:fill="D0CECE" w:themeFill="background2" w:themeFillShade="E6"/>
          </w:tcPr>
          <w:p w14:paraId="53233BCE" w14:textId="3A5496BA"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r>
      <w:tr w:rsidR="00653158" w:rsidRPr="002B62C7" w14:paraId="2F906860" w14:textId="77777777" w:rsidTr="006B513F">
        <w:tc>
          <w:tcPr>
            <w:tcW w:w="300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6913" w:type="dxa"/>
            <w:gridSpan w:val="2"/>
            <w:shd w:val="clear" w:color="auto" w:fill="F5EBFF"/>
          </w:tcPr>
          <w:p w14:paraId="78E2CAF1" w14:textId="5A27240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tc>
      </w:tr>
      <w:tr w:rsidR="00653158" w:rsidRPr="002B62C7" w14:paraId="69262CFF" w14:textId="77777777" w:rsidTr="006B513F">
        <w:tc>
          <w:tcPr>
            <w:tcW w:w="300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6913" w:type="dxa"/>
            <w:gridSpan w:val="2"/>
            <w:shd w:val="clear" w:color="auto" w:fill="F5EBFF"/>
          </w:tcPr>
          <w:p w14:paraId="0CCB2A65" w14:textId="2A9D0A5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tc>
      </w:tr>
      <w:tr w:rsidR="00653158" w:rsidRPr="002B62C7" w14:paraId="21B41742" w14:textId="77777777" w:rsidTr="00653158">
        <w:tc>
          <w:tcPr>
            <w:tcW w:w="300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511" w:type="dxa"/>
            <w:shd w:val="clear" w:color="auto" w:fill="D9E2F3" w:themeFill="accent5" w:themeFillTint="33"/>
          </w:tcPr>
          <w:p w14:paraId="2421433E" w14:textId="7FEA133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Leads the process, ensures that all necessary inputs are collected and that the application is duly filled in, and all necessary annexes are completed according to the programme requirements</w:t>
            </w:r>
            <w:r w:rsidR="0063689C">
              <w:rPr>
                <w:rFonts w:ascii="Trebuchet MS" w:hAnsi="Trebuchet MS"/>
                <w:bCs/>
                <w:iCs/>
                <w:snapToGrid w:val="0"/>
                <w:sz w:val="22"/>
                <w:szCs w:val="22"/>
                <w:lang w:eastAsia="en-US"/>
              </w:rPr>
              <w:t>.</w:t>
            </w:r>
          </w:p>
        </w:tc>
        <w:tc>
          <w:tcPr>
            <w:tcW w:w="3402" w:type="dxa"/>
            <w:shd w:val="clear" w:color="auto" w:fill="E2EFD9" w:themeFill="accent6" w:themeFillTint="33"/>
          </w:tcPr>
          <w:p w14:paraId="2B1D64E3" w14:textId="6EEC724E"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Actively contributes with information, agrees their role and contribution to the project (human and financial resources), and prepares all necessary annexes</w:t>
            </w:r>
            <w:r w:rsidR="0063689C">
              <w:rPr>
                <w:rFonts w:ascii="Trebuchet MS" w:hAnsi="Trebuchet MS"/>
                <w:bCs/>
                <w:iCs/>
                <w:snapToGrid w:val="0"/>
                <w:sz w:val="22"/>
                <w:szCs w:val="22"/>
                <w:lang w:eastAsia="en-US"/>
              </w:rPr>
              <w:t>.</w:t>
            </w:r>
          </w:p>
        </w:tc>
      </w:tr>
      <w:tr w:rsidR="00653158" w:rsidRPr="002B62C7" w14:paraId="3DAC0DED" w14:textId="77777777" w:rsidTr="006B513F">
        <w:tc>
          <w:tcPr>
            <w:tcW w:w="300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Submission of the application</w:t>
            </w:r>
          </w:p>
        </w:tc>
        <w:tc>
          <w:tcPr>
            <w:tcW w:w="6913" w:type="dxa"/>
            <w:gridSpan w:val="2"/>
            <w:shd w:val="clear" w:color="auto" w:fill="F5EBFF"/>
          </w:tcPr>
          <w:p w14:paraId="625A4F96" w14:textId="65A171A2"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tc>
      </w:tr>
      <w:tr w:rsidR="00653158" w:rsidRPr="002B62C7" w14:paraId="05238691" w14:textId="77777777" w:rsidTr="006616ED">
        <w:tc>
          <w:tcPr>
            <w:tcW w:w="9918" w:type="dxa"/>
            <w:gridSpan w:val="3"/>
            <w:shd w:val="clear" w:color="auto" w:fill="D0CECE" w:themeFill="background2" w:themeFillShade="E6"/>
          </w:tcPr>
          <w:p w14:paraId="198E5A1B" w14:textId="7D913422"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If the project is selected for funding</w:t>
            </w:r>
          </w:p>
        </w:tc>
      </w:tr>
      <w:tr w:rsidR="00653158" w:rsidRPr="002B62C7" w14:paraId="14E71718" w14:textId="77777777" w:rsidTr="00653158">
        <w:tc>
          <w:tcPr>
            <w:tcW w:w="300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Fulfilment of conditions</w:t>
            </w:r>
          </w:p>
        </w:tc>
        <w:tc>
          <w:tcPr>
            <w:tcW w:w="3511" w:type="dxa"/>
            <w:shd w:val="clear" w:color="auto" w:fill="D9E2F3" w:themeFill="accent5" w:themeFillTint="33"/>
          </w:tcPr>
          <w:p w14:paraId="51DFDD23" w14:textId="627855D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MA/JS and the partners, regarding clarifications and/or the fulfilment of conditions as necessary during the contracting stage.</w:t>
            </w:r>
          </w:p>
        </w:tc>
        <w:tc>
          <w:tcPr>
            <w:tcW w:w="3402"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653158">
        <w:tc>
          <w:tcPr>
            <w:tcW w:w="300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511"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Prepares draft partnership agreement, discusses all clauses of the agreement with all project </w:t>
            </w:r>
            <w:r w:rsidRPr="002B62C7">
              <w:rPr>
                <w:rFonts w:ascii="Trebuchet MS" w:hAnsi="Trebuchet MS"/>
                <w:bCs/>
                <w:iCs/>
                <w:snapToGrid w:val="0"/>
                <w:sz w:val="22"/>
                <w:szCs w:val="22"/>
                <w:lang w:eastAsia="en-US"/>
              </w:rPr>
              <w:lastRenderedPageBreak/>
              <w:t>partners and ensures joint 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3402"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lastRenderedPageBreak/>
              <w:t xml:space="preserve">Discuss, agrees the content of the partnership agreement and </w:t>
            </w:r>
            <w:r w:rsidRPr="002B62C7">
              <w:rPr>
                <w:rFonts w:ascii="Trebuchet MS" w:hAnsi="Trebuchet MS"/>
                <w:bCs/>
                <w:iCs/>
                <w:snapToGrid w:val="0"/>
                <w:sz w:val="22"/>
                <w:szCs w:val="22"/>
                <w:lang w:eastAsia="en-US"/>
              </w:rPr>
              <w:lastRenderedPageBreak/>
              <w:t>signs the 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653158">
        <w:tc>
          <w:tcPr>
            <w:tcW w:w="300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Signature of the grant contract</w:t>
            </w:r>
          </w:p>
        </w:tc>
        <w:tc>
          <w:tcPr>
            <w:tcW w:w="3511" w:type="dxa"/>
            <w:shd w:val="clear" w:color="auto" w:fill="D9E2F3" w:themeFill="accent5" w:themeFillTint="33"/>
          </w:tcPr>
          <w:p w14:paraId="79E29013" w14:textId="3D8112C2"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MA/JS, and signs the grant contract on behalf of the partnership. </w:t>
            </w:r>
          </w:p>
        </w:tc>
        <w:tc>
          <w:tcPr>
            <w:tcW w:w="3402"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653158">
        <w:tc>
          <w:tcPr>
            <w:tcW w:w="300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511"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3402"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653158">
        <w:tc>
          <w:tcPr>
            <w:tcW w:w="300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511" w:type="dxa"/>
            <w:shd w:val="clear" w:color="auto" w:fill="D9E2F3" w:themeFill="accent5" w:themeFillTint="33"/>
          </w:tcPr>
          <w:p w14:paraId="32F6C6B1" w14:textId="3D4C2630"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r w:rsidR="0063689C">
              <w:rPr>
                <w:rFonts w:ascii="Trebuchet MS" w:hAnsi="Trebuchet MS"/>
                <w:bCs/>
                <w:iCs/>
                <w:snapToGrid w:val="0"/>
                <w:sz w:val="22"/>
                <w:szCs w:val="22"/>
                <w:lang w:eastAsia="en-US"/>
              </w:rPr>
              <w:t>.</w:t>
            </w:r>
          </w:p>
        </w:tc>
        <w:tc>
          <w:tcPr>
            <w:tcW w:w="3402" w:type="dxa"/>
            <w:shd w:val="clear" w:color="auto" w:fill="E2EFD9" w:themeFill="accent6" w:themeFillTint="33"/>
          </w:tcPr>
          <w:p w14:paraId="40313CE8" w14:textId="2D61C74C"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r w:rsidR="0063689C">
              <w:rPr>
                <w:rFonts w:ascii="Trebuchet MS" w:hAnsi="Trebuchet MS"/>
                <w:bCs/>
                <w:iCs/>
                <w:snapToGrid w:val="0"/>
                <w:sz w:val="22"/>
                <w:szCs w:val="22"/>
                <w:lang w:eastAsia="en-US"/>
              </w:rPr>
              <w:t>.</w:t>
            </w:r>
          </w:p>
        </w:tc>
      </w:tr>
      <w:tr w:rsidR="00653158" w:rsidRPr="002B62C7" w14:paraId="34FB9FDA" w14:textId="77777777" w:rsidTr="00653158">
        <w:tc>
          <w:tcPr>
            <w:tcW w:w="300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511"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3402"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4E68E5A6" w14:textId="77777777" w:rsidR="00A23E56" w:rsidRDefault="00A23E56" w:rsidP="00263237">
      <w:pPr>
        <w:spacing w:after="0" w:line="276" w:lineRule="auto"/>
        <w:jc w:val="both"/>
        <w:rPr>
          <w:rFonts w:ascii="Trebuchet MS" w:eastAsia="Times New Roman" w:hAnsi="Trebuchet MS" w:cs="Times New Roman"/>
          <w:b/>
          <w:bCs/>
          <w:snapToGrid w:val="0"/>
        </w:rPr>
      </w:pPr>
    </w:p>
    <w:p w14:paraId="5C93A35B" w14:textId="77777777" w:rsidR="00A91EE0" w:rsidRPr="00263237" w:rsidRDefault="00A91EE0" w:rsidP="00263237">
      <w:pPr>
        <w:spacing w:after="0" w:line="276" w:lineRule="auto"/>
        <w:jc w:val="both"/>
        <w:rPr>
          <w:rFonts w:ascii="Trebuchet MS" w:eastAsia="Times New Roman" w:hAnsi="Trebuchet MS" w:cs="Times New Roman"/>
          <w:b/>
          <w:bCs/>
          <w:snapToGrid w:val="0"/>
        </w:rPr>
      </w:pPr>
    </w:p>
    <w:p w14:paraId="18D8E85F" w14:textId="46FA6EA7" w:rsidR="00566809" w:rsidRPr="00862B74" w:rsidRDefault="00C77087"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82" w:name="_Toc122553797"/>
      <w:r>
        <w:rPr>
          <w:rFonts w:ascii="Trebuchet MS" w:eastAsia="Times New Roman" w:hAnsi="Trebuchet MS" w:cs="Times New Roman"/>
          <w:b/>
          <w:smallCaps/>
          <w:snapToGrid w:val="0"/>
          <w:color w:val="FFFFFF"/>
        </w:rPr>
        <w:t>7</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82"/>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447AE79C" w:rsidR="007524E0" w:rsidRDefault="00C77087" w:rsidP="00F60E6E">
      <w:pPr>
        <w:pStyle w:val="Heading2"/>
        <w:rPr>
          <w:rFonts w:ascii="Trebuchet MS" w:eastAsia="Times New Roman" w:hAnsi="Trebuchet MS" w:cs="Times New Roman"/>
          <w:b/>
          <w:bCs/>
          <w:snapToGrid w:val="0"/>
        </w:rPr>
      </w:pPr>
      <w:bookmarkStart w:id="83" w:name="_Toc122553798"/>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83"/>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1F66C3EB" w:rsidR="00E26B3A" w:rsidRDefault="00E26B3A"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The indicative activities </w:t>
      </w:r>
      <w:r w:rsidR="007524E0" w:rsidRPr="008463A5">
        <w:rPr>
          <w:rFonts w:ascii="Trebuchet MS" w:eastAsia="Times New Roman" w:hAnsi="Trebuchet MS" w:cs="Times New Roman"/>
          <w:bCs/>
          <w:snapToGrid w:val="0"/>
        </w:rPr>
        <w:t>finance</w:t>
      </w:r>
      <w:r>
        <w:rPr>
          <w:rFonts w:ascii="Trebuchet MS" w:eastAsia="Times New Roman" w:hAnsi="Trebuchet MS" w:cs="Times New Roman"/>
          <w:bCs/>
          <w:snapToGrid w:val="0"/>
        </w:rPr>
        <w:t xml:space="preserve">d under the programme can be found </w:t>
      </w:r>
      <w:r w:rsidR="00051A0F">
        <w:rPr>
          <w:rFonts w:ascii="Trebuchet MS" w:eastAsia="Times New Roman" w:hAnsi="Trebuchet MS" w:cs="Times New Roman"/>
          <w:bCs/>
          <w:snapToGrid w:val="0"/>
        </w:rPr>
        <w:t>in</w:t>
      </w:r>
      <w:r w:rsidR="00A32CE3">
        <w:rPr>
          <w:rFonts w:ascii="Trebuchet MS" w:eastAsia="Times New Roman" w:hAnsi="Trebuchet MS" w:cs="Times New Roman"/>
          <w:bCs/>
          <w:snapToGrid w:val="0"/>
        </w:rPr>
        <w:t xml:space="preserve"> the </w:t>
      </w:r>
      <w:r w:rsidR="00051A0F">
        <w:rPr>
          <w:rFonts w:ascii="Trebuchet MS" w:eastAsia="Times New Roman" w:hAnsi="Trebuchet MS" w:cs="Times New Roman"/>
          <w:bCs/>
          <w:snapToGrid w:val="0"/>
        </w:rPr>
        <w:t>P</w:t>
      </w:r>
      <w:r w:rsidR="00054787" w:rsidRPr="00A32CE3">
        <w:rPr>
          <w:rFonts w:ascii="Trebuchet MS" w:eastAsia="Times New Roman" w:hAnsi="Trebuchet MS" w:cs="Times New Roman"/>
          <w:bCs/>
          <w:snapToGrid w:val="0"/>
        </w:rPr>
        <w:t xml:space="preserve">rogramme </w:t>
      </w:r>
      <w:r w:rsidR="00051A0F">
        <w:rPr>
          <w:rFonts w:ascii="Trebuchet MS" w:eastAsia="Times New Roman" w:hAnsi="Trebuchet MS" w:cs="Times New Roman"/>
          <w:bCs/>
          <w:snapToGrid w:val="0"/>
        </w:rPr>
        <w:t xml:space="preserve">document available on the </w:t>
      </w:r>
      <w:r w:rsidR="00054787" w:rsidRPr="00A32CE3">
        <w:rPr>
          <w:rFonts w:ascii="Trebuchet MS" w:eastAsia="Times New Roman" w:hAnsi="Trebuchet MS" w:cs="Times New Roman"/>
          <w:bCs/>
          <w:snapToGrid w:val="0"/>
        </w:rPr>
        <w:t>website</w:t>
      </w:r>
      <w:r w:rsidR="00051A0F">
        <w:rPr>
          <w:rFonts w:ascii="Trebuchet MS" w:eastAsia="Times New Roman" w:hAnsi="Trebuchet MS" w:cs="Times New Roman"/>
          <w:bCs/>
          <w:snapToGrid w:val="0"/>
        </w:rPr>
        <w:t xml:space="preserve"> </w:t>
      </w:r>
      <w:hyperlink r:id="rId26" w:history="1">
        <w:r w:rsidR="00051A0F" w:rsidRPr="004B2824">
          <w:rPr>
            <w:rStyle w:val="Hyperlink"/>
            <w:rFonts w:ascii="Trebuchet MS" w:eastAsia="Times New Roman" w:hAnsi="Trebuchet MS" w:cs="Times New Roman"/>
            <w:bCs/>
            <w:snapToGrid w:val="0"/>
          </w:rPr>
          <w:t>www.blacksea-cbc.net</w:t>
        </w:r>
      </w:hyperlink>
      <w:r w:rsidR="00A32CE3" w:rsidRPr="00A32CE3">
        <w:rPr>
          <w:rFonts w:ascii="Trebuchet MS" w:eastAsia="Times New Roman" w:hAnsi="Trebuchet MS" w:cs="Times New Roman"/>
          <w:bCs/>
          <w:snapToGrid w:val="0"/>
        </w:rPr>
        <w:t>.</w:t>
      </w:r>
    </w:p>
    <w:p w14:paraId="6284429F" w14:textId="77777777" w:rsidR="007524E0" w:rsidRDefault="007524E0" w:rsidP="007524E0">
      <w:pPr>
        <w:spacing w:after="0" w:line="276" w:lineRule="auto"/>
        <w:jc w:val="both"/>
        <w:rPr>
          <w:rFonts w:ascii="Trebuchet MS" w:eastAsia="Times New Roman" w:hAnsi="Trebuchet MS" w:cs="Times New Roman"/>
          <w:b/>
          <w:bCs/>
          <w:snapToGrid w:val="0"/>
        </w:rPr>
      </w:pPr>
    </w:p>
    <w:p w14:paraId="61AB18EB" w14:textId="528C0E82" w:rsidR="009C7371" w:rsidRPr="009C7371" w:rsidRDefault="009C7371" w:rsidP="009C737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Projects u</w:t>
      </w:r>
      <w:r w:rsidRPr="009C7371">
        <w:rPr>
          <w:rFonts w:ascii="Trebuchet MS" w:eastAsia="Times New Roman" w:hAnsi="Trebuchet MS" w:cs="Times New Roman"/>
          <w:bCs/>
          <w:snapToGrid w:val="0"/>
        </w:rPr>
        <w:t>nder</w:t>
      </w:r>
      <w:r>
        <w:rPr>
          <w:rFonts w:ascii="Trebuchet MS" w:eastAsia="Times New Roman" w:hAnsi="Trebuchet MS" w:cs="Times New Roman"/>
          <w:bCs/>
          <w:snapToGrid w:val="0"/>
        </w:rPr>
        <w:t xml:space="preserve"> Specific Objective 4 proposing activities aiming at </w:t>
      </w:r>
      <w:r w:rsidRPr="009C7371">
        <w:rPr>
          <w:rFonts w:ascii="Trebuchet MS" w:eastAsia="Times New Roman" w:hAnsi="Trebuchet MS" w:cs="Times New Roman"/>
          <w:bCs/>
          <w:snapToGrid w:val="0"/>
        </w:rPr>
        <w:t xml:space="preserve">removal of invasive and alien species (NIS and IAS) </w:t>
      </w:r>
      <w:r>
        <w:rPr>
          <w:rFonts w:ascii="Trebuchet MS" w:eastAsia="Times New Roman" w:hAnsi="Trebuchet MS" w:cs="Times New Roman"/>
          <w:bCs/>
          <w:snapToGrid w:val="0"/>
        </w:rPr>
        <w:t>should consider in their approach that t</w:t>
      </w:r>
      <w:r w:rsidRPr="009C7371">
        <w:rPr>
          <w:rFonts w:ascii="Trebuchet MS" w:eastAsia="Times New Roman" w:hAnsi="Trebuchet MS" w:cs="Times New Roman"/>
          <w:bCs/>
          <w:snapToGrid w:val="0"/>
        </w:rPr>
        <w:t>he removal of such species should be done in a way that the overall biodiversity and quality of the marine ecosystems are not harmed</w:t>
      </w:r>
      <w:r w:rsidR="00FA7D15">
        <w:rPr>
          <w:rFonts w:ascii="Trebuchet MS" w:eastAsia="Times New Roman" w:hAnsi="Trebuchet MS" w:cs="Times New Roman"/>
          <w:bCs/>
          <w:snapToGrid w:val="0"/>
        </w:rPr>
        <w:t xml:space="preserve">. In this respect, </w:t>
      </w:r>
      <w:r w:rsidR="00E52D5C">
        <w:rPr>
          <w:rFonts w:ascii="Trebuchet MS" w:eastAsia="Times New Roman" w:hAnsi="Trebuchet MS" w:cs="Times New Roman"/>
          <w:bCs/>
          <w:snapToGrid w:val="0"/>
        </w:rPr>
        <w:t xml:space="preserve">in </w:t>
      </w:r>
      <w:r w:rsidR="001D11EB">
        <w:rPr>
          <w:rFonts w:ascii="Trebuchet MS" w:eastAsia="Times New Roman" w:hAnsi="Trebuchet MS" w:cs="Times New Roman"/>
          <w:bCs/>
          <w:snapToGrid w:val="0"/>
        </w:rPr>
        <w:t xml:space="preserve">the Application - </w:t>
      </w:r>
      <w:r w:rsidR="00291262" w:rsidRPr="0050194E">
        <w:rPr>
          <w:rFonts w:ascii="Trebuchet MS" w:eastAsia="Times New Roman" w:hAnsi="Trebuchet MS" w:cs="Times New Roman"/>
          <w:bCs/>
          <w:i/>
          <w:iCs/>
          <w:snapToGrid w:val="0"/>
        </w:rPr>
        <w:t>Section</w:t>
      </w:r>
      <w:r w:rsidR="00E533C5">
        <w:rPr>
          <w:rFonts w:ascii="Trebuchet MS" w:eastAsia="Times New Roman" w:hAnsi="Trebuchet MS" w:cs="Times New Roman"/>
          <w:bCs/>
          <w:i/>
          <w:iCs/>
          <w:snapToGrid w:val="0"/>
        </w:rPr>
        <w:t xml:space="preserve"> </w:t>
      </w:r>
      <w:r w:rsidR="00291262" w:rsidRPr="0050194E">
        <w:rPr>
          <w:rFonts w:ascii="Trebuchet MS" w:eastAsia="Times New Roman" w:hAnsi="Trebuchet MS" w:cs="Times New Roman"/>
          <w:bCs/>
          <w:i/>
          <w:iCs/>
          <w:snapToGrid w:val="0"/>
        </w:rPr>
        <w:t xml:space="preserve">Horizontal principles </w:t>
      </w:r>
      <w:r w:rsidR="00291262">
        <w:rPr>
          <w:rFonts w:ascii="Trebuchet MS" w:eastAsia="Times New Roman" w:hAnsi="Trebuchet MS" w:cs="Times New Roman"/>
          <w:bCs/>
          <w:snapToGrid w:val="0"/>
        </w:rPr>
        <w:t xml:space="preserve">- </w:t>
      </w:r>
      <w:r w:rsidR="00291262" w:rsidRPr="00291262">
        <w:rPr>
          <w:rFonts w:ascii="Trebuchet MS" w:eastAsia="Times New Roman" w:hAnsi="Trebuchet MS" w:cs="Times New Roman"/>
          <w:bCs/>
          <w:snapToGrid w:val="0"/>
        </w:rPr>
        <w:t>Sustainable development and environment protection</w:t>
      </w:r>
      <w:r w:rsidR="00FA7D15">
        <w:rPr>
          <w:rFonts w:ascii="Trebuchet MS" w:eastAsia="Times New Roman" w:hAnsi="Trebuchet MS" w:cs="Times New Roman"/>
          <w:bCs/>
          <w:snapToGrid w:val="0"/>
        </w:rPr>
        <w:t>)</w:t>
      </w:r>
      <w:r w:rsidR="00E52D5C">
        <w:rPr>
          <w:rFonts w:ascii="Trebuchet MS" w:eastAsia="Times New Roman" w:hAnsi="Trebuchet MS" w:cs="Times New Roman"/>
          <w:bCs/>
          <w:snapToGrid w:val="0"/>
        </w:rPr>
        <w:t>,</w:t>
      </w:r>
      <w:r w:rsidR="00FA7D15">
        <w:rPr>
          <w:rFonts w:ascii="Trebuchet MS" w:eastAsia="Times New Roman" w:hAnsi="Trebuchet MS" w:cs="Times New Roman"/>
          <w:bCs/>
          <w:snapToGrid w:val="0"/>
        </w:rPr>
        <w:t xml:space="preserve"> </w:t>
      </w:r>
      <w:r w:rsidR="00E52D5C">
        <w:rPr>
          <w:rFonts w:ascii="Trebuchet MS" w:eastAsia="Times New Roman" w:hAnsi="Trebuchet MS" w:cs="Times New Roman"/>
          <w:bCs/>
          <w:snapToGrid w:val="0"/>
        </w:rPr>
        <w:t xml:space="preserve">applicants should </w:t>
      </w:r>
      <w:r w:rsidR="00FA7D15" w:rsidRPr="00FA7D15">
        <w:rPr>
          <w:rFonts w:ascii="Trebuchet MS" w:eastAsia="Times New Roman" w:hAnsi="Trebuchet MS" w:cs="Times New Roman"/>
          <w:bCs/>
          <w:snapToGrid w:val="0"/>
        </w:rPr>
        <w:t>refer to the DNSH principle when presenting the expected impacts of the project, to show that their project will not carry out activities that will harm the environment</w:t>
      </w:r>
      <w:r w:rsidR="00FA7D15">
        <w:rPr>
          <w:rFonts w:ascii="Trebuchet MS" w:eastAsia="Times New Roman" w:hAnsi="Trebuchet MS" w:cs="Times New Roman"/>
          <w:bCs/>
          <w:snapToGrid w:val="0"/>
        </w:rPr>
        <w:t xml:space="preserve">. </w:t>
      </w:r>
    </w:p>
    <w:p w14:paraId="77315E4D" w14:textId="7A9ED02C" w:rsidR="009C7371" w:rsidRDefault="009C7371" w:rsidP="007524E0">
      <w:pPr>
        <w:spacing w:after="0" w:line="276" w:lineRule="auto"/>
        <w:jc w:val="both"/>
        <w:rPr>
          <w:rFonts w:ascii="Trebuchet MS" w:eastAsia="Times New Roman" w:hAnsi="Trebuchet MS" w:cs="Times New Roman"/>
          <w:bCs/>
          <w:snapToGrid w:val="0"/>
        </w:rPr>
      </w:pPr>
    </w:p>
    <w:p w14:paraId="39A51023" w14:textId="51AB5967" w:rsidR="00432700" w:rsidRPr="009C7371" w:rsidRDefault="00432700"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No </w:t>
      </w:r>
      <w:r w:rsidR="002C31A0">
        <w:rPr>
          <w:rFonts w:ascii="Trebuchet MS" w:eastAsia="Times New Roman" w:hAnsi="Trebuchet MS" w:cs="Times New Roman"/>
          <w:bCs/>
          <w:snapToGrid w:val="0"/>
        </w:rPr>
        <w:t>infrastructure investments</w:t>
      </w:r>
      <w:r w:rsidR="001F7917">
        <w:rPr>
          <w:rFonts w:ascii="Trebuchet MS" w:eastAsia="Times New Roman" w:hAnsi="Trebuchet MS" w:cs="Times New Roman"/>
          <w:bCs/>
          <w:snapToGrid w:val="0"/>
        </w:rPr>
        <w:t xml:space="preserve"> </w:t>
      </w:r>
      <w:r>
        <w:rPr>
          <w:rFonts w:ascii="Trebuchet MS" w:eastAsia="Times New Roman" w:hAnsi="Trebuchet MS" w:cs="Times New Roman"/>
          <w:bCs/>
          <w:snapToGrid w:val="0"/>
        </w:rPr>
        <w:t>shall be funded under any small scale project.</w:t>
      </w:r>
    </w:p>
    <w:p w14:paraId="171DB59E" w14:textId="77777777" w:rsidR="004B4F48" w:rsidRPr="006B674B" w:rsidRDefault="004B4F48" w:rsidP="00421DC0">
      <w:pPr>
        <w:spacing w:after="0" w:line="276" w:lineRule="auto"/>
        <w:jc w:val="both"/>
        <w:rPr>
          <w:rFonts w:ascii="Trebuchet MS" w:eastAsia="Times New Roman" w:hAnsi="Trebuchet MS" w:cs="Times New Roman"/>
          <w:bCs/>
          <w:snapToGrid w:val="0"/>
        </w:rPr>
      </w:pPr>
    </w:p>
    <w:p w14:paraId="3445C384" w14:textId="1241617A" w:rsidR="00263237" w:rsidRDefault="00C77087" w:rsidP="00F60E6E">
      <w:pPr>
        <w:pStyle w:val="Heading2"/>
        <w:rPr>
          <w:rFonts w:ascii="Trebuchet MS" w:eastAsia="Times New Roman" w:hAnsi="Trebuchet MS" w:cs="Times New Roman"/>
          <w:b/>
          <w:bCs/>
          <w:snapToGrid w:val="0"/>
        </w:rPr>
      </w:pPr>
      <w:bookmarkStart w:id="84" w:name="_Toc122553799"/>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Geographical area of implementation</w:t>
      </w:r>
      <w:bookmarkEnd w:id="84"/>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714531D3"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sidRPr="00162F84">
        <w:rPr>
          <w:rFonts w:ascii="Trebuchet MS" w:eastAsia="Times New Roman" w:hAnsi="Trebuchet MS" w:cs="Times New Roman"/>
          <w:b/>
          <w:i/>
          <w:iCs/>
          <w:snapToGrid w:val="0"/>
          <w:color w:val="000000" w:themeColor="text1"/>
        </w:rPr>
        <w:t xml:space="preserve">Part I </w:t>
      </w:r>
      <w:r w:rsidR="006D1811" w:rsidRPr="00162F84">
        <w:rPr>
          <w:rFonts w:ascii="Trebuchet MS" w:eastAsia="Times New Roman" w:hAnsi="Trebuchet MS" w:cs="Times New Roman"/>
          <w:b/>
          <w:i/>
          <w:iCs/>
          <w:snapToGrid w:val="0"/>
          <w:color w:val="000000" w:themeColor="text1"/>
        </w:rPr>
        <w:t xml:space="preserve">Section </w:t>
      </w:r>
      <w:r w:rsidR="00E74D5F" w:rsidRPr="00162F84">
        <w:rPr>
          <w:rFonts w:ascii="Trebuchet MS" w:eastAsia="Times New Roman" w:hAnsi="Trebuchet MS" w:cs="Times New Roman"/>
          <w:b/>
          <w:i/>
          <w:iCs/>
          <w:snapToGrid w:val="0"/>
          <w:color w:val="000000" w:themeColor="text1"/>
        </w:rPr>
        <w:t>3 Eligible area</w:t>
      </w:r>
      <w:r w:rsidR="006D1811" w:rsidRPr="00162F84">
        <w:rPr>
          <w:rFonts w:ascii="Trebuchet MS" w:eastAsia="Times New Roman" w:hAnsi="Trebuchet MS" w:cs="Times New Roman"/>
          <w:bCs/>
          <w:snapToGrid w:val="0"/>
          <w:color w:val="000000" w:themeColor="text1"/>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r w:rsidR="00A80586" w:rsidRPr="00395382">
        <w:rPr>
          <w:rFonts w:ascii="Trebuchet MS" w:eastAsia="Times New Roman" w:hAnsi="Trebuchet MS" w:cs="Times New Roman"/>
          <w:bCs/>
          <w:snapToGrid w:val="0"/>
        </w:rPr>
        <w:t>e.g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programme area</w:t>
      </w:r>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28EB256C" w14:textId="1935842D" w:rsid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62F5248F" w14:textId="351C618E" w:rsidR="00A80586" w:rsidRP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52226657" w14:textId="5B0B336A" w:rsidR="00A80586" w:rsidRDefault="00A80586" w:rsidP="0060288C">
      <w:pPr>
        <w:spacing w:after="0" w:line="276" w:lineRule="auto"/>
        <w:jc w:val="both"/>
        <w:rPr>
          <w:rFonts w:ascii="Trebuchet MS" w:eastAsia="Times New Roman" w:hAnsi="Trebuchet MS" w:cs="Times New Roman"/>
          <w:bCs/>
          <w:snapToGrid w:val="0"/>
        </w:rPr>
      </w:pPr>
    </w:p>
    <w:p w14:paraId="188A367D" w14:textId="2FCEFE21" w:rsidR="00AD6B89" w:rsidRPr="00AD6B89" w:rsidRDefault="00C77087" w:rsidP="00F60E6E">
      <w:pPr>
        <w:pStyle w:val="Heading2"/>
        <w:rPr>
          <w:rFonts w:ascii="Trebuchet MS" w:eastAsia="Times New Roman" w:hAnsi="Trebuchet MS" w:cs="Times New Roman"/>
          <w:b/>
          <w:bCs/>
          <w:snapToGrid w:val="0"/>
          <w:lang w:val="en-US"/>
        </w:rPr>
      </w:pPr>
      <w:bookmarkStart w:id="85" w:name="_Toc122553800"/>
      <w:r>
        <w:rPr>
          <w:rFonts w:ascii="Trebuchet MS" w:eastAsia="Times New Roman" w:hAnsi="Trebuchet MS" w:cs="Times New Roman"/>
          <w:b/>
          <w:bCs/>
          <w:snapToGrid w:val="0"/>
          <w:lang w:val="en-US"/>
        </w:rPr>
        <w:t>7</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85"/>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0A0CB2C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All Applicants should describe how their cooperation project </w:t>
      </w:r>
      <w:r w:rsidRPr="00AD6B89">
        <w:rPr>
          <w:rFonts w:ascii="Trebuchet MS" w:eastAsia="Times New Roman" w:hAnsi="Trebuchet MS" w:cs="Times New Roman"/>
          <w:b/>
          <w:bCs/>
          <w:snapToGrid w:val="0"/>
        </w:rPr>
        <w:t>contributes</w:t>
      </w:r>
      <w:r w:rsidR="00114BFB">
        <w:rPr>
          <w:rFonts w:ascii="Trebuchet MS" w:eastAsia="Times New Roman" w:hAnsi="Trebuchet MS" w:cs="Times New Roman"/>
          <w:b/>
          <w:bCs/>
          <w:snapToGrid w:val="0"/>
        </w:rPr>
        <w:t xml:space="preserve"> to the objectives of the </w:t>
      </w:r>
      <w:hyperlink r:id="rId27" w:anchor=":~:text=The%20Common%20Maritime%20Agenda%20for,of%20the%20Black%20Sea%20Strategy." w:history="1">
        <w:r w:rsidR="00114BFB" w:rsidRPr="00F355EC">
          <w:rPr>
            <w:rStyle w:val="Hyperlink"/>
            <w:rFonts w:ascii="Trebuchet MS" w:eastAsia="Times New Roman" w:hAnsi="Trebuchet MS" w:cs="Times New Roman"/>
            <w:b/>
            <w:bCs/>
            <w:snapToGrid w:val="0"/>
          </w:rPr>
          <w:t>Common Maritime Agenda</w:t>
        </w:r>
      </w:hyperlink>
      <w:r w:rsidR="003E0C3B" w:rsidRPr="00F355EC">
        <w:rPr>
          <w:rFonts w:ascii="Trebuchet MS" w:eastAsia="Times New Roman" w:hAnsi="Trebuchet MS" w:cs="Times New Roman"/>
          <w:b/>
          <w:bCs/>
          <w:snapToGrid w:val="0"/>
        </w:rPr>
        <w:t xml:space="preserve"> </w:t>
      </w:r>
      <w:r w:rsidR="00114BFB" w:rsidRPr="00F355EC">
        <w:rPr>
          <w:rFonts w:ascii="Trebuchet MS" w:eastAsia="Times New Roman" w:hAnsi="Trebuchet MS" w:cs="Times New Roman"/>
          <w:b/>
          <w:bCs/>
          <w:snapToGrid w:val="0"/>
        </w:rPr>
        <w:t>and</w:t>
      </w:r>
      <w:r w:rsidR="007205C6" w:rsidRPr="00F355EC">
        <w:rPr>
          <w:rFonts w:ascii="Trebuchet MS" w:eastAsia="Times New Roman" w:hAnsi="Trebuchet MS" w:cs="Times New Roman"/>
          <w:b/>
          <w:bCs/>
          <w:snapToGrid w:val="0"/>
        </w:rPr>
        <w:t>/</w:t>
      </w:r>
      <w:r w:rsidR="007205C6">
        <w:rPr>
          <w:rFonts w:ascii="Trebuchet MS" w:eastAsia="Times New Roman" w:hAnsi="Trebuchet MS" w:cs="Times New Roman"/>
          <w:b/>
          <w:bCs/>
          <w:snapToGrid w:val="0"/>
        </w:rPr>
        <w:t>or</w:t>
      </w:r>
      <w:r w:rsidRPr="00AD6B89">
        <w:rPr>
          <w:rFonts w:ascii="Trebuchet MS" w:eastAsia="Times New Roman" w:hAnsi="Trebuchet MS" w:cs="Times New Roman"/>
          <w:b/>
          <w:bCs/>
          <w:snapToGrid w:val="0"/>
        </w:rPr>
        <w:t xml:space="preserve"> to one of the following EU strategies and policies:</w:t>
      </w:r>
      <w:r w:rsidRPr="00AD6B89">
        <w:rPr>
          <w:rFonts w:ascii="Trebuchet MS" w:eastAsia="Times New Roman" w:hAnsi="Trebuchet MS" w:cs="Times New Roman"/>
          <w:bCs/>
          <w:snapToGrid w:val="0"/>
        </w:rPr>
        <w:t xml:space="preserve"> </w:t>
      </w:r>
    </w:p>
    <w:p w14:paraId="5146ECF0" w14:textId="77777777" w:rsidR="00E978BE" w:rsidRPr="00E978BE" w:rsidRDefault="00342C3D" w:rsidP="00E978BE">
      <w:pPr>
        <w:numPr>
          <w:ilvl w:val="0"/>
          <w:numId w:val="2"/>
        </w:numPr>
        <w:spacing w:after="0" w:line="276" w:lineRule="auto"/>
        <w:jc w:val="both"/>
        <w:rPr>
          <w:rFonts w:ascii="Trebuchet MS" w:eastAsia="Times New Roman" w:hAnsi="Trebuchet MS" w:cs="Times New Roman"/>
          <w:bCs/>
          <w:snapToGrid w:val="0"/>
        </w:rPr>
      </w:pPr>
      <w:hyperlink r:id="rId28" w:history="1">
        <w:r w:rsidR="00E978BE" w:rsidRPr="00E978BE">
          <w:rPr>
            <w:rStyle w:val="Hyperlink"/>
            <w:rFonts w:ascii="Trebuchet MS" w:eastAsia="Times New Roman" w:hAnsi="Trebuchet MS" w:cs="Times New Roman"/>
            <w:bCs/>
            <w:snapToGrid w:val="0"/>
          </w:rPr>
          <w:t>EU Strategy for the Danube Region (EUSDR),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COM(2010) 715 final; </w:t>
      </w:r>
    </w:p>
    <w:p w14:paraId="28FC89F5" w14:textId="77777777" w:rsidR="00E978BE" w:rsidRPr="00E978BE" w:rsidRDefault="00342C3D" w:rsidP="00E978BE">
      <w:pPr>
        <w:numPr>
          <w:ilvl w:val="0"/>
          <w:numId w:val="2"/>
        </w:numPr>
        <w:spacing w:after="0" w:line="276" w:lineRule="auto"/>
        <w:jc w:val="both"/>
        <w:rPr>
          <w:rFonts w:ascii="Trebuchet MS" w:eastAsia="Times New Roman" w:hAnsi="Trebuchet MS" w:cs="Times New Roman"/>
          <w:bCs/>
          <w:snapToGrid w:val="0"/>
        </w:rPr>
      </w:pPr>
      <w:hyperlink r:id="rId29" w:history="1">
        <w:r w:rsidR="00E978BE" w:rsidRPr="00E978BE">
          <w:rPr>
            <w:rStyle w:val="Hyperlink"/>
            <w:rFonts w:ascii="Trebuchet MS" w:eastAsia="Times New Roman" w:hAnsi="Trebuchet MS" w:cs="Times New Roman"/>
            <w:bCs/>
            <w:snapToGrid w:val="0"/>
          </w:rPr>
          <w:t>EU Strategy for the Adriatic and Ionian Region (EUSAIR)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COM(2014) 357 final; </w:t>
      </w:r>
    </w:p>
    <w:p w14:paraId="7B453C84" w14:textId="7F553267" w:rsidR="00E978BE" w:rsidRPr="00E978BE" w:rsidRDefault="00E978BE" w:rsidP="00E978BE">
      <w:pPr>
        <w:numPr>
          <w:ilvl w:val="0"/>
          <w:numId w:val="2"/>
        </w:numPr>
        <w:spacing w:after="0" w:line="276" w:lineRule="auto"/>
        <w:jc w:val="both"/>
        <w:rPr>
          <w:rFonts w:ascii="Trebuchet MS" w:eastAsia="Times New Roman" w:hAnsi="Trebuchet MS" w:cs="Times New Roman"/>
          <w:bCs/>
          <w:snapToGrid w:val="0"/>
        </w:rPr>
      </w:pPr>
      <w:r w:rsidRPr="0042638B">
        <w:rPr>
          <w:rFonts w:ascii="Trebuchet MS" w:eastAsia="Times New Roman" w:hAnsi="Trebuchet MS" w:cs="Times New Roman"/>
          <w:bCs/>
          <w:snapToGrid w:val="0"/>
        </w:rPr>
        <w:t>Strategic Research and Innovation Agenda for the Black Sea (SRIA</w:t>
      </w:r>
      <w:r w:rsidRPr="00E978BE">
        <w:rPr>
          <w:rFonts w:ascii="Trebuchet MS" w:eastAsia="Times New Roman" w:hAnsi="Trebuchet MS" w:cs="Times New Roman"/>
          <w:bCs/>
          <w:snapToGrid w:val="0"/>
        </w:rPr>
        <w:t>).</w:t>
      </w:r>
    </w:p>
    <w:p w14:paraId="2A2F7CDB" w14:textId="77777777" w:rsidR="00E978BE" w:rsidRPr="00E978BE"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0" w:history="1">
        <w:r w:rsidRPr="00E978BE">
          <w:rPr>
            <w:rStyle w:val="Hyperlink"/>
            <w:rFonts w:ascii="Trebuchet MS" w:eastAsia="Times New Roman" w:hAnsi="Trebuchet MS" w:cs="Times New Roman"/>
            <w:bCs/>
            <w:snapToGrid w:val="0"/>
          </w:rPr>
          <w:t>Black Sea Economic Cooperation (BSEC)</w:t>
        </w:r>
      </w:hyperlink>
      <w:r w:rsidRPr="00AD6B89">
        <w:rPr>
          <w:rFonts w:ascii="Trebuchet MS" w:eastAsia="Times New Roman" w:hAnsi="Trebuchet MS" w:cs="Times New Roman"/>
          <w:bCs/>
          <w:snapToGrid w:val="0"/>
        </w:rPr>
        <w:t xml:space="preserve">, </w:t>
      </w:r>
    </w:p>
    <w:p w14:paraId="211895B5" w14:textId="204B059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1" w:history="1">
        <w:r w:rsidRPr="00E978BE">
          <w:rPr>
            <w:rStyle w:val="Hyperlink"/>
            <w:rFonts w:ascii="Trebuchet MS" w:eastAsia="Times New Roman" w:hAnsi="Trebuchet MS" w:cs="Times New Roman"/>
            <w:bCs/>
            <w:snapToGrid w:val="0"/>
          </w:rPr>
          <w:t>Conference of Peripheral Maritime Regions (CPMR) &amp; Balkan and the Black Sea Commission (BBSC)</w:t>
        </w:r>
      </w:hyperlink>
      <w:r w:rsidRPr="00AD6B89">
        <w:rPr>
          <w:rFonts w:ascii="Trebuchet MS" w:eastAsia="Times New Roman" w:hAnsi="Trebuchet MS" w:cs="Times New Roman"/>
          <w:bCs/>
          <w:snapToGrid w:val="0"/>
        </w:rPr>
        <w:t xml:space="preserve">, </w:t>
      </w:r>
    </w:p>
    <w:p w14:paraId="47340038" w14:textId="56DD15BE"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2" w:history="1">
        <w:r w:rsidRPr="00E978BE">
          <w:rPr>
            <w:rStyle w:val="Hyperlink"/>
            <w:rFonts w:ascii="Trebuchet MS" w:eastAsia="Times New Roman" w:hAnsi="Trebuchet MS" w:cs="Times New Roman"/>
            <w:bCs/>
            <w:snapToGrid w:val="0"/>
          </w:rPr>
          <w:t>Assembly of European Regions (AER)</w:t>
        </w:r>
      </w:hyperlink>
      <w:r w:rsidRPr="00AD6B89">
        <w:rPr>
          <w:rFonts w:ascii="Trebuchet MS" w:eastAsia="Times New Roman" w:hAnsi="Trebuchet MS" w:cs="Times New Roman"/>
          <w:bCs/>
          <w:snapToGrid w:val="0"/>
        </w:rPr>
        <w:t xml:space="preserve">, </w:t>
      </w:r>
    </w:p>
    <w:p w14:paraId="30F9386A" w14:textId="1BA002D3"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3" w:history="1">
        <w:r w:rsidRPr="00E978BE">
          <w:rPr>
            <w:rStyle w:val="Hyperlink"/>
            <w:rFonts w:ascii="Trebuchet MS" w:eastAsia="Times New Roman" w:hAnsi="Trebuchet MS" w:cs="Times New Roman"/>
            <w:bCs/>
            <w:snapToGrid w:val="0"/>
          </w:rPr>
          <w:t>Commission for the Protection of the Black Sea against Pollution (Black Sea Commission or BSC)</w:t>
        </w:r>
      </w:hyperlink>
      <w:r w:rsidRPr="00AD6B89">
        <w:rPr>
          <w:rFonts w:ascii="Trebuchet MS" w:eastAsia="Times New Roman" w:hAnsi="Trebuchet MS" w:cs="Times New Roman"/>
          <w:bCs/>
          <w:snapToGrid w:val="0"/>
        </w:rPr>
        <w:t>,</w:t>
      </w:r>
    </w:p>
    <w:p w14:paraId="63F60CB4" w14:textId="506970C8" w:rsidR="00AD6B89" w:rsidRPr="00AD6B89" w:rsidRDefault="00AD6B89" w:rsidP="00AD6B89">
      <w:pPr>
        <w:spacing w:after="0" w:line="276" w:lineRule="auto"/>
        <w:jc w:val="both"/>
        <w:rPr>
          <w:rFonts w:ascii="Trebuchet MS" w:eastAsia="Times New Roman" w:hAnsi="Trebuchet MS" w:cs="Times New Roman"/>
          <w:bCs/>
          <w:snapToGrid w:val="0"/>
        </w:rPr>
      </w:pPr>
      <w:r w:rsidRPr="003E0C3B">
        <w:rPr>
          <w:rFonts w:ascii="Trebuchet MS" w:eastAsia="Times New Roman" w:hAnsi="Trebuchet MS" w:cs="Times New Roman"/>
          <w:bCs/>
          <w:snapToGrid w:val="0"/>
        </w:rPr>
        <w:t xml:space="preserve">- </w:t>
      </w:r>
      <w:hyperlink r:id="rId34" w:history="1">
        <w:r w:rsidRPr="00E978BE">
          <w:rPr>
            <w:rStyle w:val="Hyperlink"/>
            <w:rFonts w:ascii="Trebuchet MS" w:eastAsia="Times New Roman" w:hAnsi="Trebuchet MS" w:cs="Times New Roman"/>
            <w:bCs/>
            <w:snapToGrid w:val="0"/>
          </w:rPr>
          <w:t>Three Seas Initiative</w:t>
        </w:r>
      </w:hyperlink>
      <w:r w:rsidRPr="003E0C3B">
        <w:rPr>
          <w:rFonts w:ascii="Trebuchet MS" w:eastAsia="Times New Roman" w:hAnsi="Trebuchet MS" w:cs="Times New Roman"/>
          <w:b/>
          <w:bCs/>
          <w:snapToGrid w:val="0"/>
          <w:vertAlign w:val="superscript"/>
        </w:rPr>
        <w:footnoteReference w:id="5"/>
      </w:r>
      <w:r w:rsidRPr="003E0C3B">
        <w:rPr>
          <w:rFonts w:ascii="Trebuchet MS" w:eastAsia="Times New Roman" w:hAnsi="Trebuchet MS" w:cs="Times New Roman"/>
          <w:bCs/>
          <w:snapToGrid w:val="0"/>
        </w:rPr>
        <w:t>,</w:t>
      </w:r>
    </w:p>
    <w:p w14:paraId="71523931" w14:textId="3D1E1253"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35" w:history="1">
        <w:r w:rsidRPr="0083224D">
          <w:rPr>
            <w:rStyle w:val="Hyperlink"/>
            <w:rFonts w:ascii="Trebuchet MS" w:eastAsia="Times New Roman" w:hAnsi="Trebuchet MS" w:cs="Times New Roman"/>
            <w:bCs/>
            <w:snapToGrid w:val="0"/>
          </w:rPr>
          <w:t>Interreg NEXT Romania-Moldova</w:t>
        </w:r>
      </w:hyperlink>
      <w:r w:rsidRPr="00AD6B89">
        <w:rPr>
          <w:rFonts w:ascii="Trebuchet MS" w:eastAsia="Times New Roman" w:hAnsi="Trebuchet MS" w:cs="Times New Roman"/>
          <w:bCs/>
          <w:snapToGrid w:val="0"/>
        </w:rPr>
        <w:t xml:space="preserve">, </w:t>
      </w:r>
      <w:hyperlink r:id="rId36" w:history="1">
        <w:r w:rsidRPr="0083224D">
          <w:rPr>
            <w:rStyle w:val="Hyperlink"/>
            <w:rFonts w:ascii="Trebuchet MS" w:eastAsia="Times New Roman" w:hAnsi="Trebuchet MS" w:cs="Times New Roman"/>
            <w:bCs/>
            <w:snapToGrid w:val="0"/>
          </w:rPr>
          <w:t>Interreg NEXT Romania-Ukraine</w:t>
        </w:r>
      </w:hyperlink>
      <w:r w:rsidRPr="00AD6B89">
        <w:rPr>
          <w:rFonts w:ascii="Trebuchet MS" w:eastAsia="Times New Roman" w:hAnsi="Trebuchet MS" w:cs="Times New Roman"/>
          <w:bCs/>
          <w:snapToGrid w:val="0"/>
        </w:rPr>
        <w:t xml:space="preserve">, </w:t>
      </w:r>
      <w:hyperlink r:id="rId37" w:history="1">
        <w:r w:rsidRPr="0083224D">
          <w:rPr>
            <w:rStyle w:val="Hyperlink"/>
            <w:rFonts w:ascii="Trebuchet MS" w:eastAsia="Times New Roman" w:hAnsi="Trebuchet MS" w:cs="Times New Roman"/>
            <w:bCs/>
            <w:snapToGrid w:val="0"/>
          </w:rPr>
          <w:t>Interreg Romania-Bulgaria</w:t>
        </w:r>
      </w:hyperlink>
      <w:r w:rsidRPr="00AD6B89">
        <w:rPr>
          <w:rFonts w:ascii="Trebuchet MS" w:eastAsia="Times New Roman" w:hAnsi="Trebuchet MS" w:cs="Times New Roman"/>
          <w:bCs/>
          <w:snapToGrid w:val="0"/>
        </w:rPr>
        <w:t xml:space="preserve">, </w:t>
      </w:r>
      <w:hyperlink r:id="rId38" w:history="1">
        <w:r w:rsidRPr="0083224D">
          <w:rPr>
            <w:rStyle w:val="Hyperlink"/>
            <w:rFonts w:ascii="Trebuchet MS" w:eastAsia="Times New Roman" w:hAnsi="Trebuchet MS" w:cs="Times New Roman"/>
            <w:bCs/>
            <w:snapToGrid w:val="0"/>
          </w:rPr>
          <w:t>Interreg Greece-Bulgaria</w:t>
        </w:r>
      </w:hyperlink>
      <w:r w:rsidRPr="00AD6B89">
        <w:rPr>
          <w:rFonts w:ascii="Trebuchet MS" w:eastAsia="Times New Roman" w:hAnsi="Trebuchet MS" w:cs="Times New Roman"/>
          <w:bCs/>
          <w:snapToGrid w:val="0"/>
        </w:rPr>
        <w:t xml:space="preserve">, </w:t>
      </w:r>
      <w:hyperlink r:id="rId39" w:history="1">
        <w:r w:rsidRPr="0083224D">
          <w:rPr>
            <w:rStyle w:val="Hyperlink"/>
            <w:rFonts w:ascii="Trebuchet MS" w:eastAsia="Times New Roman" w:hAnsi="Trebuchet MS" w:cs="Times New Roman"/>
            <w:bCs/>
            <w:snapToGrid w:val="0"/>
          </w:rPr>
          <w:t>Interreg IPA Bulgaria-Turkey</w:t>
        </w:r>
      </w:hyperlink>
      <w:r w:rsidRPr="00AD6B89">
        <w:rPr>
          <w:rFonts w:ascii="Trebuchet MS" w:eastAsia="Times New Roman" w:hAnsi="Trebuchet MS" w:cs="Times New Roman"/>
          <w:bCs/>
          <w:snapToGrid w:val="0"/>
        </w:rPr>
        <w:t xml:space="preserve"> and </w:t>
      </w:r>
      <w:hyperlink r:id="rId40" w:history="1">
        <w:r w:rsidRPr="0083224D">
          <w:rPr>
            <w:rStyle w:val="Hyperlink"/>
            <w:rFonts w:ascii="Trebuchet MS" w:eastAsia="Times New Roman" w:hAnsi="Trebuchet MS" w:cs="Times New Roman"/>
            <w:bCs/>
            <w:snapToGrid w:val="0"/>
          </w:rPr>
          <w:t>Interreg Danube</w:t>
        </w:r>
      </w:hyperlink>
      <w:r w:rsidRPr="00AD6B89">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6E0AEF23" w:rsidR="00AD6B89" w:rsidRPr="00AD6B89" w:rsidRDefault="00C77087" w:rsidP="00583204">
      <w:pPr>
        <w:pStyle w:val="Heading2"/>
        <w:rPr>
          <w:rFonts w:ascii="Trebuchet MS" w:eastAsia="Times New Roman" w:hAnsi="Trebuchet MS" w:cs="Times New Roman"/>
          <w:b/>
          <w:bCs/>
          <w:snapToGrid w:val="0"/>
        </w:rPr>
      </w:pPr>
      <w:bookmarkStart w:id="86" w:name="_Toc122553801"/>
      <w:r>
        <w:rPr>
          <w:rFonts w:ascii="Trebuchet MS" w:eastAsia="Times New Roman" w:hAnsi="Trebuchet MS" w:cs="Times New Roman"/>
          <w:b/>
          <w:bCs/>
          <w:snapToGrid w:val="0"/>
        </w:rPr>
        <w:lastRenderedPageBreak/>
        <w:t>7</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86"/>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2B81CFB1"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Projects may include activities to capitalise on the achieved results </w:t>
      </w:r>
      <w:r w:rsidR="006804D8">
        <w:rPr>
          <w:rFonts w:ascii="Trebuchet MS" w:eastAsia="Times New Roman" w:hAnsi="Trebuchet MS" w:cs="Times New Roman"/>
          <w:bCs/>
          <w:snapToGrid w:val="0"/>
        </w:rPr>
        <w:t xml:space="preserve">of previous projects </w:t>
      </w:r>
      <w:r w:rsidRPr="00AD6B89">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22360595"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0D80ECEA" w14:textId="5B8B60ED" w:rsidR="00AD6B89" w:rsidRPr="00AD6B89" w:rsidRDefault="000C278B" w:rsidP="00AD6B89">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To</w:t>
      </w:r>
      <w:r w:rsidR="00AD6B89" w:rsidRPr="00AD6B89">
        <w:rPr>
          <w:rFonts w:ascii="Trebuchet MS" w:eastAsia="Times New Roman" w:hAnsi="Trebuchet MS" w:cs="Times New Roman"/>
          <w:bCs/>
          <w:snapToGrid w:val="0"/>
        </w:rPr>
        <w:t xml:space="preserve"> support this Programme beneficiaries and in order to strengthen the capitalization of ENI CBC Black Sea Basin 2014-2020 projects results, the Programme created a database, available on the </w:t>
      </w:r>
      <w:hyperlink r:id="rId41" w:history="1">
        <w:r w:rsidR="00AD6B89" w:rsidRPr="005E3959">
          <w:rPr>
            <w:rStyle w:val="Hyperlink"/>
            <w:rFonts w:ascii="Trebuchet MS" w:eastAsia="Times New Roman" w:hAnsi="Trebuchet MS" w:cs="Times New Roman"/>
            <w:bCs/>
            <w:snapToGrid w:val="0"/>
          </w:rPr>
          <w:t>Programme website</w:t>
        </w:r>
      </w:hyperlink>
      <w:r w:rsidR="00322167">
        <w:rPr>
          <w:rFonts w:ascii="Trebuchet MS" w:eastAsia="Times New Roman" w:hAnsi="Trebuchet MS" w:cs="Times New Roman"/>
          <w:bCs/>
          <w:snapToGrid w:val="0"/>
        </w:rPr>
        <w:t>.</w:t>
      </w:r>
    </w:p>
    <w:p w14:paraId="54CBADDA" w14:textId="77777777" w:rsidR="00D16C66" w:rsidRDefault="00D16C66" w:rsidP="00AD6B89">
      <w:pPr>
        <w:spacing w:after="0" w:line="276" w:lineRule="auto"/>
        <w:jc w:val="both"/>
        <w:rPr>
          <w:rFonts w:ascii="Trebuchet MS" w:eastAsia="Times New Roman" w:hAnsi="Trebuchet MS" w:cs="Times New Roman"/>
          <w:bCs/>
          <w:snapToGrid w:val="0"/>
        </w:rPr>
      </w:pPr>
    </w:p>
    <w:p w14:paraId="6F1825F1" w14:textId="77777777"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 xml:space="preserve">2014-2020 projects which can be further developed, replicated and/or built upon, as feasible (e.g in the field of climate change and environmental protection, etc).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0509C81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F47CE9">
        <w:rPr>
          <w:rFonts w:ascii="Trebuchet MS" w:eastAsia="Times New Roman" w:hAnsi="Trebuchet MS" w:cs="Times New Roman"/>
          <w:bCs/>
          <w:snapToGrid w:val="0"/>
        </w:rPr>
        <w:t>,</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7085F0AF" w:rsidR="00583204" w:rsidRDefault="00C77087" w:rsidP="00BE76C1">
      <w:pPr>
        <w:pStyle w:val="Heading2"/>
        <w:rPr>
          <w:rFonts w:ascii="Trebuchet MS" w:eastAsia="Times New Roman" w:hAnsi="Trebuchet MS" w:cs="Times New Roman"/>
          <w:b/>
          <w:bCs/>
          <w:snapToGrid w:val="0"/>
        </w:rPr>
      </w:pPr>
      <w:bookmarkStart w:id="87" w:name="_Toc122553802"/>
      <w:r>
        <w:rPr>
          <w:rFonts w:ascii="Trebuchet MS" w:eastAsia="Times New Roman" w:hAnsi="Trebuchet MS" w:cs="Times New Roman"/>
          <w:b/>
          <w:bCs/>
          <w:snapToGrid w:val="0"/>
        </w:rPr>
        <w:t>7</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87"/>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157D819A" w14:textId="069567D0" w:rsidR="006426EA" w:rsidRDefault="00941554" w:rsidP="00941554">
      <w:pPr>
        <w:spacing w:after="0" w:line="276" w:lineRule="auto"/>
        <w:jc w:val="both"/>
        <w:rPr>
          <w:rFonts w:ascii="Trebuchet MS" w:hAnsi="Trebuchet MS"/>
          <w:bCs/>
        </w:rPr>
      </w:pPr>
      <w:r w:rsidRPr="00941554">
        <w:rPr>
          <w:rFonts w:ascii="Trebuchet MS" w:hAnsi="Trebuchet MS"/>
          <w:bCs/>
        </w:rPr>
        <w:t>Co-funded projects have to acknowledge and promote the</w:t>
      </w:r>
      <w:r>
        <w:rPr>
          <w:rFonts w:ascii="Trebuchet MS" w:hAnsi="Trebuchet MS"/>
          <w:bCs/>
        </w:rPr>
        <w:t xml:space="preserve"> </w:t>
      </w:r>
      <w:r w:rsidRPr="00941554">
        <w:rPr>
          <w:rFonts w:ascii="Trebuchet MS" w:hAnsi="Trebuchet MS"/>
          <w:bCs/>
        </w:rPr>
        <w:t xml:space="preserve">support received </w:t>
      </w:r>
      <w:r w:rsidR="006426EA">
        <w:rPr>
          <w:rFonts w:ascii="Trebuchet MS" w:hAnsi="Trebuchet MS"/>
          <w:bCs/>
        </w:rPr>
        <w:t xml:space="preserve">from the programme </w:t>
      </w:r>
      <w:r w:rsidRPr="00941554">
        <w:rPr>
          <w:rFonts w:ascii="Trebuchet MS" w:hAnsi="Trebuchet MS"/>
          <w:bCs/>
        </w:rPr>
        <w:t>in all their activities</w:t>
      </w:r>
      <w:r>
        <w:rPr>
          <w:rFonts w:ascii="Trebuchet MS" w:hAnsi="Trebuchet MS"/>
          <w:bCs/>
        </w:rPr>
        <w:t xml:space="preserve">. In this respect partners shall </w:t>
      </w:r>
      <w:r w:rsidRPr="00941554">
        <w:rPr>
          <w:rFonts w:ascii="Trebuchet MS" w:hAnsi="Trebuchet MS"/>
          <w:bCs/>
        </w:rPr>
        <w:t>take all necessary steps</w:t>
      </w:r>
      <w:r>
        <w:rPr>
          <w:rFonts w:ascii="Trebuchet MS" w:hAnsi="Trebuchet MS"/>
          <w:bCs/>
        </w:rPr>
        <w:t xml:space="preserve"> </w:t>
      </w:r>
      <w:r w:rsidRPr="00941554">
        <w:rPr>
          <w:rFonts w:ascii="Trebuchet MS" w:hAnsi="Trebuchet MS"/>
          <w:bCs/>
        </w:rPr>
        <w:t>to publicise</w:t>
      </w:r>
      <w:r w:rsidR="006426EA">
        <w:rPr>
          <w:rFonts w:ascii="Trebuchet MS" w:hAnsi="Trebuchet MS"/>
          <w:bCs/>
        </w:rPr>
        <w:t>,</w:t>
      </w:r>
      <w:r w:rsidRPr="00941554">
        <w:rPr>
          <w:rFonts w:ascii="Trebuchet MS" w:hAnsi="Trebuchet MS"/>
          <w:bCs/>
        </w:rPr>
        <w:t xml:space="preserve"> </w:t>
      </w:r>
      <w:r w:rsidR="006426EA">
        <w:rPr>
          <w:rFonts w:ascii="Trebuchet MS" w:hAnsi="Trebuchet MS"/>
          <w:bCs/>
        </w:rPr>
        <w:t xml:space="preserve">in line with </w:t>
      </w:r>
      <w:r w:rsidR="006426EA" w:rsidRPr="00941554">
        <w:rPr>
          <w:rFonts w:ascii="Trebuchet MS" w:hAnsi="Trebuchet MS"/>
          <w:bCs/>
        </w:rPr>
        <w:t xml:space="preserve">the </w:t>
      </w:r>
      <w:r w:rsidR="006426EA">
        <w:rPr>
          <w:rFonts w:ascii="Trebuchet MS" w:hAnsi="Trebuchet MS"/>
          <w:bCs/>
        </w:rPr>
        <w:t xml:space="preserve">programme </w:t>
      </w:r>
      <w:r w:rsidR="006426EA" w:rsidRPr="00941554">
        <w:rPr>
          <w:rFonts w:ascii="Trebuchet MS" w:hAnsi="Trebuchet MS"/>
          <w:bCs/>
        </w:rPr>
        <w:t>Communication and Visibility Manual</w:t>
      </w:r>
      <w:r w:rsidR="006426EA">
        <w:rPr>
          <w:rFonts w:ascii="Trebuchet MS" w:hAnsi="Trebuchet MS"/>
          <w:bCs/>
        </w:rPr>
        <w:t xml:space="preserve">, </w:t>
      </w:r>
      <w:r w:rsidRPr="00941554">
        <w:rPr>
          <w:rFonts w:ascii="Trebuchet MS" w:hAnsi="Trebuchet MS"/>
          <w:bCs/>
        </w:rPr>
        <w:t>the fact that the European Union</w:t>
      </w:r>
      <w:r w:rsidR="00EC0F37">
        <w:rPr>
          <w:rFonts w:ascii="Trebuchet MS" w:hAnsi="Trebuchet MS"/>
          <w:bCs/>
        </w:rPr>
        <w:t xml:space="preserve"> </w:t>
      </w:r>
      <w:r w:rsidRPr="00941554">
        <w:rPr>
          <w:rFonts w:ascii="Trebuchet MS" w:hAnsi="Trebuchet MS"/>
          <w:bCs/>
        </w:rPr>
        <w:t>has co-financed the project</w:t>
      </w:r>
      <w:r w:rsidR="006426EA">
        <w:rPr>
          <w:rFonts w:ascii="Trebuchet MS" w:hAnsi="Trebuchet MS"/>
          <w:bCs/>
        </w:rPr>
        <w:t xml:space="preserve"> as well as information regarding the funded project (</w:t>
      </w:r>
      <w:r w:rsidR="0077600F">
        <w:rPr>
          <w:rFonts w:ascii="Trebuchet MS" w:hAnsi="Trebuchet MS"/>
          <w:bCs/>
        </w:rPr>
        <w:t xml:space="preserve">at least a short </w:t>
      </w:r>
      <w:r w:rsidR="006426EA">
        <w:rPr>
          <w:rFonts w:ascii="Trebuchet MS" w:hAnsi="Trebuchet MS"/>
          <w:bCs/>
        </w:rPr>
        <w:t>description</w:t>
      </w:r>
      <w:r w:rsidR="0077600F">
        <w:rPr>
          <w:rFonts w:ascii="Trebuchet MS" w:hAnsi="Trebuchet MS"/>
          <w:bCs/>
        </w:rPr>
        <w:t xml:space="preserve"> of the op</w:t>
      </w:r>
      <w:r w:rsidR="009F6ECE">
        <w:rPr>
          <w:rFonts w:ascii="Trebuchet MS" w:hAnsi="Trebuchet MS"/>
          <w:bCs/>
        </w:rPr>
        <w:t>eration</w:t>
      </w:r>
      <w:r w:rsidR="006426EA">
        <w:rPr>
          <w:rFonts w:ascii="Trebuchet MS" w:hAnsi="Trebuchet MS"/>
          <w:bCs/>
        </w:rPr>
        <w:t xml:space="preserve">, project </w:t>
      </w:r>
      <w:r w:rsidR="006426EA" w:rsidRPr="00941554">
        <w:rPr>
          <w:rFonts w:ascii="Trebuchet MS" w:hAnsi="Trebuchet MS"/>
          <w:bCs/>
        </w:rPr>
        <w:t>aim</w:t>
      </w:r>
      <w:r w:rsidR="008864B8">
        <w:rPr>
          <w:rFonts w:ascii="Trebuchet MS" w:hAnsi="Trebuchet MS"/>
          <w:bCs/>
        </w:rPr>
        <w:t>s</w:t>
      </w:r>
      <w:r w:rsidR="006426EA" w:rsidRPr="00941554">
        <w:rPr>
          <w:rFonts w:ascii="Trebuchet MS" w:hAnsi="Trebuchet MS"/>
          <w:bCs/>
        </w:rPr>
        <w:t xml:space="preserve"> and results, financial support from the Programme</w:t>
      </w:r>
      <w:r w:rsidR="008864B8">
        <w:rPr>
          <w:rFonts w:ascii="Trebuchet MS" w:hAnsi="Trebuchet MS"/>
          <w:bCs/>
        </w:rPr>
        <w:t>).</w:t>
      </w:r>
    </w:p>
    <w:p w14:paraId="5A24CC25" w14:textId="77777777" w:rsidR="008864B8" w:rsidRDefault="008864B8" w:rsidP="00941554">
      <w:pPr>
        <w:spacing w:after="0" w:line="276" w:lineRule="auto"/>
        <w:jc w:val="both"/>
        <w:rPr>
          <w:rFonts w:ascii="Trebuchet MS" w:hAnsi="Trebuchet MS"/>
          <w:bCs/>
        </w:rPr>
      </w:pPr>
    </w:p>
    <w:p w14:paraId="316301FC" w14:textId="2CBC494A" w:rsidR="008864B8" w:rsidRDefault="006426EA" w:rsidP="008864B8">
      <w:pPr>
        <w:spacing w:after="0" w:line="276" w:lineRule="auto"/>
        <w:jc w:val="both"/>
        <w:rPr>
          <w:rFonts w:ascii="Trebuchet MS" w:hAnsi="Trebuchet MS"/>
          <w:bCs/>
        </w:rPr>
      </w:pPr>
      <w:r>
        <w:rPr>
          <w:rFonts w:ascii="Trebuchet MS" w:hAnsi="Trebuchet MS"/>
          <w:bCs/>
        </w:rPr>
        <w:t>The means for communication</w:t>
      </w:r>
      <w:r w:rsidR="0077600F">
        <w:rPr>
          <w:rFonts w:ascii="Trebuchet MS" w:hAnsi="Trebuchet MS"/>
          <w:bCs/>
        </w:rPr>
        <w:t xml:space="preserve"> are</w:t>
      </w:r>
      <w:r>
        <w:rPr>
          <w:rFonts w:ascii="Trebuchet MS" w:hAnsi="Trebuchet MS"/>
          <w:bCs/>
        </w:rPr>
        <w:t xml:space="preserve">: </w:t>
      </w:r>
    </w:p>
    <w:p w14:paraId="6CC3C613" w14:textId="0D0F1A6B" w:rsidR="008864B8" w:rsidRDefault="008864B8" w:rsidP="008864B8">
      <w:pPr>
        <w:spacing w:after="0" w:line="276" w:lineRule="auto"/>
        <w:jc w:val="both"/>
        <w:rPr>
          <w:rFonts w:ascii="Trebuchet MS" w:hAnsi="Trebuchet MS"/>
          <w:bCs/>
        </w:rPr>
      </w:pPr>
      <w:r>
        <w:rPr>
          <w:rFonts w:ascii="Trebuchet MS" w:hAnsi="Trebuchet MS"/>
          <w:bCs/>
        </w:rPr>
        <w:t xml:space="preserve">- </w:t>
      </w:r>
      <w:r w:rsidR="000E4EE9">
        <w:rPr>
          <w:rFonts w:ascii="Trebuchet MS" w:hAnsi="Trebuchet MS"/>
          <w:bCs/>
        </w:rPr>
        <w:t>p</w:t>
      </w:r>
      <w:r w:rsidR="00941554" w:rsidRPr="00941554">
        <w:rPr>
          <w:rFonts w:ascii="Trebuchet MS" w:hAnsi="Trebuchet MS"/>
          <w:bCs/>
        </w:rPr>
        <w:t>artner</w:t>
      </w:r>
      <w:r w:rsidR="000E4EE9">
        <w:rPr>
          <w:rFonts w:ascii="Trebuchet MS" w:hAnsi="Trebuchet MS"/>
          <w:bCs/>
        </w:rPr>
        <w:t>s</w:t>
      </w:r>
      <w:r w:rsidR="00941554" w:rsidRPr="00941554">
        <w:rPr>
          <w:rFonts w:ascii="Trebuchet MS" w:hAnsi="Trebuchet MS"/>
          <w:bCs/>
        </w:rPr>
        <w:t>’ official website or social media sites, where such sites exist</w:t>
      </w:r>
      <w:r>
        <w:rPr>
          <w:rFonts w:ascii="Trebuchet MS" w:hAnsi="Trebuchet MS"/>
          <w:bCs/>
        </w:rPr>
        <w:t>;</w:t>
      </w:r>
    </w:p>
    <w:p w14:paraId="648A42F5" w14:textId="0996B20C" w:rsidR="008864B8"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documents and communication material</w:t>
      </w:r>
      <w:r w:rsidR="0077600F">
        <w:rPr>
          <w:rFonts w:ascii="Trebuchet MS" w:hAnsi="Trebuchet MS"/>
          <w:bCs/>
        </w:rPr>
        <w:t>s</w:t>
      </w:r>
      <w:r w:rsidR="00941554" w:rsidRPr="00941554">
        <w:rPr>
          <w:rFonts w:ascii="Trebuchet MS" w:hAnsi="Trebuchet MS"/>
          <w:bCs/>
        </w:rPr>
        <w:t xml:space="preserve"> relating to the implementation of the operation, intended for the general public</w:t>
      </w:r>
      <w:r w:rsidR="0077600F">
        <w:rPr>
          <w:rFonts w:ascii="Trebuchet MS" w:hAnsi="Trebuchet MS"/>
          <w:bCs/>
        </w:rPr>
        <w:t>,</w:t>
      </w:r>
      <w:r w:rsidR="00941554" w:rsidRPr="00941554">
        <w:rPr>
          <w:rFonts w:ascii="Trebuchet MS" w:hAnsi="Trebuchet MS"/>
          <w:bCs/>
        </w:rPr>
        <w:t xml:space="preserve"> or for participants;</w:t>
      </w:r>
    </w:p>
    <w:p w14:paraId="26405E15" w14:textId="42998DF3" w:rsidR="00941554"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 xml:space="preserve">durable plaques or billboards </w:t>
      </w:r>
      <w:r>
        <w:rPr>
          <w:rFonts w:ascii="Trebuchet MS" w:hAnsi="Trebuchet MS"/>
          <w:bCs/>
        </w:rPr>
        <w:t xml:space="preserve">displayed and </w:t>
      </w:r>
      <w:r w:rsidR="00941554" w:rsidRPr="00941554">
        <w:rPr>
          <w:rFonts w:ascii="Trebuchet MS" w:hAnsi="Trebuchet MS"/>
          <w:bCs/>
        </w:rPr>
        <w:t xml:space="preserve">clearly visible to the public, as soon as the </w:t>
      </w:r>
      <w:r>
        <w:rPr>
          <w:rFonts w:ascii="Trebuchet MS" w:hAnsi="Trebuchet MS"/>
          <w:bCs/>
        </w:rPr>
        <w:t>project</w:t>
      </w:r>
      <w:r w:rsidR="00941554" w:rsidRPr="00941554">
        <w:rPr>
          <w:rFonts w:ascii="Trebuchet MS" w:hAnsi="Trebuchet MS"/>
          <w:bCs/>
        </w:rPr>
        <w:t xml:space="preserve"> implementation involving purchase of equipment starts</w:t>
      </w:r>
      <w:r w:rsidR="00F47CE9">
        <w:rPr>
          <w:rFonts w:ascii="Trebuchet MS" w:hAnsi="Trebuchet MS"/>
          <w:bCs/>
        </w:rPr>
        <w:t>,</w:t>
      </w:r>
      <w:r w:rsidR="00941554" w:rsidRPr="00941554">
        <w:rPr>
          <w:rFonts w:ascii="Trebuchet MS" w:hAnsi="Trebuchet MS"/>
          <w:bCs/>
        </w:rPr>
        <w:t xml:space="preserve"> or purchased equipment is installed</w:t>
      </w:r>
      <w:r>
        <w:rPr>
          <w:rFonts w:ascii="Trebuchet MS" w:hAnsi="Trebuchet MS"/>
          <w:bCs/>
        </w:rPr>
        <w:t>.</w:t>
      </w:r>
    </w:p>
    <w:p w14:paraId="0CCDB19D" w14:textId="77777777" w:rsidR="00941554" w:rsidRDefault="00941554" w:rsidP="00EE53F1">
      <w:pPr>
        <w:spacing w:after="0" w:line="276" w:lineRule="auto"/>
        <w:jc w:val="both"/>
        <w:rPr>
          <w:rFonts w:ascii="Trebuchet MS" w:hAnsi="Trebuchet MS"/>
        </w:rPr>
      </w:pPr>
    </w:p>
    <w:p w14:paraId="42564392" w14:textId="4A2872EC" w:rsidR="00EE53F1" w:rsidRPr="00EE53F1" w:rsidRDefault="00EE53F1" w:rsidP="00EE53F1">
      <w:pPr>
        <w:spacing w:after="0" w:line="276" w:lineRule="auto"/>
        <w:jc w:val="both"/>
        <w:rPr>
          <w:rFonts w:ascii="Trebuchet MS" w:hAnsi="Trebuchet MS"/>
        </w:rPr>
      </w:pPr>
      <w:r w:rsidRPr="00EE53F1">
        <w:rPr>
          <w:rFonts w:ascii="Trebuchet MS" w:hAnsi="Trebuchet MS"/>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026B16D4" w14:textId="77777777" w:rsidR="00EE53F1" w:rsidRPr="00EE53F1" w:rsidRDefault="00EE53F1" w:rsidP="00EE53F1">
      <w:pPr>
        <w:spacing w:after="0" w:line="276" w:lineRule="auto"/>
        <w:jc w:val="both"/>
        <w:rPr>
          <w:rFonts w:ascii="Trebuchet MS" w:hAnsi="Trebuchet MS"/>
        </w:rPr>
      </w:pPr>
    </w:p>
    <w:p w14:paraId="61576DDF" w14:textId="6EC6CABC" w:rsidR="00EE53F1" w:rsidRPr="00EE53F1" w:rsidRDefault="00EE53F1" w:rsidP="00EE53F1">
      <w:pPr>
        <w:spacing w:after="0" w:line="276" w:lineRule="auto"/>
        <w:jc w:val="both"/>
        <w:rPr>
          <w:rFonts w:ascii="Trebuchet MS" w:hAnsi="Trebuchet MS"/>
          <w:bCs/>
        </w:rPr>
      </w:pPr>
      <w:r w:rsidRPr="00545D73">
        <w:rPr>
          <w:rFonts w:ascii="Trebuchet MS" w:hAnsi="Trebuchet MS"/>
        </w:rPr>
        <w:lastRenderedPageBreak/>
        <w:t>I</w:t>
      </w:r>
      <w:r w:rsidRPr="00545D73">
        <w:rPr>
          <w:rFonts w:ascii="Trebuchet MS" w:hAnsi="Trebuchet MS"/>
          <w:bCs/>
        </w:rPr>
        <w:t xml:space="preserve">nformation regarding communication should be included under the following Sections: Project summary, Target groups, Work plan, </w:t>
      </w:r>
      <w:r w:rsidR="0055206F" w:rsidRPr="00545D73">
        <w:rPr>
          <w:rFonts w:ascii="Trebuchet MS" w:hAnsi="Trebuchet MS"/>
          <w:bCs/>
        </w:rPr>
        <w:t xml:space="preserve">Project Management </w:t>
      </w:r>
      <w:r w:rsidR="00545D73" w:rsidRPr="00545D73">
        <w:rPr>
          <w:rFonts w:ascii="Trebuchet MS" w:hAnsi="Trebuchet MS"/>
          <w:bCs/>
        </w:rPr>
        <w:t>&amp;</w:t>
      </w:r>
      <w:r w:rsidR="0055206F" w:rsidRPr="00545D73">
        <w:rPr>
          <w:rFonts w:ascii="Trebuchet MS" w:hAnsi="Trebuchet MS"/>
          <w:bCs/>
        </w:rPr>
        <w:t xml:space="preserve"> Communication</w:t>
      </w:r>
      <w:r w:rsidRPr="00545D73">
        <w:rPr>
          <w:rFonts w:ascii="Trebuchet MS" w:hAnsi="Trebuchet MS"/>
          <w:bCs/>
        </w:rPr>
        <w:t xml:space="preserve">. For more detailed information, see </w:t>
      </w:r>
      <w:r w:rsidRPr="00162F84">
        <w:rPr>
          <w:rFonts w:ascii="Trebuchet MS" w:hAnsi="Trebuchet MS"/>
          <w:b/>
          <w:i/>
          <w:iCs/>
          <w:color w:val="000000" w:themeColor="text1"/>
        </w:rPr>
        <w:t xml:space="preserve">Part </w:t>
      </w:r>
      <w:r w:rsidRPr="005E2E37">
        <w:rPr>
          <w:rFonts w:ascii="Trebuchet MS" w:hAnsi="Trebuchet MS"/>
          <w:b/>
          <w:i/>
          <w:iCs/>
          <w:color w:val="000000" w:themeColor="text1"/>
        </w:rPr>
        <w:t>I</w:t>
      </w:r>
      <w:r w:rsidR="0050194E" w:rsidRPr="005E2E37">
        <w:rPr>
          <w:rFonts w:ascii="Trebuchet MS" w:hAnsi="Trebuchet MS"/>
          <w:b/>
          <w:i/>
          <w:iCs/>
          <w:color w:val="000000" w:themeColor="text1"/>
        </w:rPr>
        <w:t>II – Offline A</w:t>
      </w:r>
      <w:r w:rsidR="00E72A10" w:rsidRPr="005E2E37">
        <w:rPr>
          <w:rFonts w:ascii="Trebuchet MS" w:hAnsi="Trebuchet MS"/>
          <w:b/>
          <w:i/>
          <w:iCs/>
          <w:color w:val="000000" w:themeColor="text1"/>
        </w:rPr>
        <w:t xml:space="preserve">pplication </w:t>
      </w:r>
      <w:r w:rsidR="0050194E" w:rsidRPr="005E2E37">
        <w:rPr>
          <w:rFonts w:ascii="Trebuchet MS" w:hAnsi="Trebuchet MS"/>
          <w:b/>
          <w:i/>
          <w:iCs/>
          <w:color w:val="000000" w:themeColor="text1"/>
        </w:rPr>
        <w:t>F</w:t>
      </w:r>
      <w:r w:rsidR="00E72A10" w:rsidRPr="005E2E37">
        <w:rPr>
          <w:rFonts w:ascii="Trebuchet MS" w:hAnsi="Trebuchet MS"/>
          <w:b/>
          <w:i/>
          <w:iCs/>
          <w:color w:val="000000" w:themeColor="text1"/>
        </w:rPr>
        <w:t>orm</w:t>
      </w:r>
      <w:r w:rsidR="0050194E" w:rsidRPr="005E2E37">
        <w:rPr>
          <w:rFonts w:ascii="Trebuchet MS" w:hAnsi="Trebuchet MS"/>
          <w:b/>
          <w:i/>
          <w:iCs/>
          <w:color w:val="000000" w:themeColor="text1"/>
        </w:rPr>
        <w:t xml:space="preserve"> Template</w:t>
      </w:r>
      <w:r w:rsidRPr="00545D73">
        <w:rPr>
          <w:rFonts w:ascii="Trebuchet MS" w:hAnsi="Trebuchet MS"/>
          <w:bCs/>
        </w:rPr>
        <w:t>.</w:t>
      </w:r>
    </w:p>
    <w:p w14:paraId="64BB7545" w14:textId="77777777" w:rsidR="00CD1C8A" w:rsidRDefault="00CD1C8A" w:rsidP="00263237">
      <w:pPr>
        <w:spacing w:after="0" w:line="276" w:lineRule="auto"/>
        <w:jc w:val="both"/>
        <w:rPr>
          <w:rFonts w:ascii="Trebuchet MS" w:eastAsia="Times New Roman" w:hAnsi="Trebuchet MS" w:cs="Times New Roman"/>
          <w:bCs/>
          <w:snapToGrid w:val="0"/>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based language technologies (e.g. automated translation, text analysis, speech technologies, social</w:t>
      </w:r>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2669C796" w14:textId="77777777" w:rsidR="00FA1BAE" w:rsidRDefault="00FA1BAE" w:rsidP="00263237">
      <w:pPr>
        <w:spacing w:after="0" w:line="276" w:lineRule="auto"/>
        <w:jc w:val="both"/>
        <w:rPr>
          <w:rFonts w:ascii="Trebuchet MS" w:eastAsia="Times New Roman" w:hAnsi="Trebuchet MS" w:cs="Times New Roman"/>
          <w:bCs/>
          <w:snapToGrid w:val="0"/>
        </w:rPr>
      </w:pPr>
    </w:p>
    <w:p w14:paraId="5352EDAA" w14:textId="1442BF9A" w:rsidR="00044BA3" w:rsidRPr="00044BA3" w:rsidRDefault="00C77087" w:rsidP="00F60E6E">
      <w:pPr>
        <w:pStyle w:val="Heading2"/>
        <w:rPr>
          <w:rFonts w:ascii="Trebuchet MS" w:eastAsia="Times New Roman" w:hAnsi="Trebuchet MS" w:cs="Times New Roman"/>
          <w:b/>
          <w:bCs/>
          <w:snapToGrid w:val="0"/>
        </w:rPr>
      </w:pPr>
      <w:bookmarkStart w:id="88" w:name="_Toc122553803"/>
      <w:r>
        <w:rPr>
          <w:rFonts w:ascii="Trebuchet MS" w:eastAsia="Times New Roman" w:hAnsi="Trebuchet MS" w:cs="Times New Roman"/>
          <w:b/>
          <w:bCs/>
          <w:snapToGrid w:val="0"/>
        </w:rPr>
        <w:t>7</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88"/>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CD1C8A">
      <w:pPr>
        <w:numPr>
          <w:ilvl w:val="0"/>
          <w:numId w:val="16"/>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for which the Applicants are already receiving funding e.g. from the state budget, other Community programmes or other funds, in order to avoid double funding;</w:t>
      </w:r>
    </w:p>
    <w:p w14:paraId="124C334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Sub-granting activities (i.e. the use of the grant to make further grants or loans to other organisations or individuals, for example, those who are establishing their businesses, etc);</w:t>
      </w:r>
    </w:p>
    <w:p w14:paraId="1058E678"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5B5C6ECE"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w:t>
      </w:r>
    </w:p>
    <w:p w14:paraId="5C004E37" w14:textId="77777777" w:rsidR="00001F23" w:rsidRDefault="00001F23" w:rsidP="00184D0D">
      <w:pPr>
        <w:spacing w:after="0" w:line="276" w:lineRule="auto"/>
        <w:ind w:left="360"/>
        <w:jc w:val="both"/>
        <w:rPr>
          <w:rFonts w:ascii="Trebuchet MS" w:eastAsia="Times New Roman" w:hAnsi="Trebuchet MS" w:cs="Times New Roman"/>
          <w:bCs/>
          <w:snapToGrid w:val="0"/>
        </w:rPr>
      </w:pPr>
    </w:p>
    <w:p w14:paraId="26EEB6E6" w14:textId="77777777" w:rsidR="00A91EE0" w:rsidRPr="00044BA3" w:rsidRDefault="00A91EE0" w:rsidP="00184D0D">
      <w:pPr>
        <w:spacing w:after="0" w:line="276" w:lineRule="auto"/>
        <w:ind w:left="360"/>
        <w:jc w:val="both"/>
        <w:rPr>
          <w:rFonts w:ascii="Trebuchet MS" w:eastAsia="Times New Roman" w:hAnsi="Trebuchet MS" w:cs="Times New Roman"/>
          <w:bCs/>
          <w:snapToGrid w:val="0"/>
        </w:rPr>
      </w:pPr>
    </w:p>
    <w:p w14:paraId="03995C71" w14:textId="75D7F100" w:rsidR="00F60E6E" w:rsidRPr="00C77087" w:rsidRDefault="00F60E6E"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89" w:name="_Toc122553804"/>
      <w:r w:rsidRPr="00C77087">
        <w:rPr>
          <w:rFonts w:ascii="Trebuchet MS" w:eastAsia="Times New Roman" w:hAnsi="Trebuchet MS" w:cs="Times New Roman"/>
          <w:b/>
          <w:smallCaps/>
          <w:snapToGrid w:val="0"/>
          <w:color w:val="FFFFFF"/>
        </w:rPr>
        <w:t>PROJECT SIZE AND FUNDING</w:t>
      </w:r>
      <w:bookmarkEnd w:id="89"/>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77C30998"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r w:rsidR="005008EE">
        <w:rPr>
          <w:rFonts w:ascii="Trebuchet MS" w:eastAsia="Times New Roman" w:hAnsi="Trebuchet MS" w:cs="Times New Roman"/>
          <w:bCs/>
          <w:iCs/>
          <w:snapToGrid w:val="0"/>
        </w:rPr>
        <w:t>small scale</w:t>
      </w:r>
      <w:r w:rsidR="004D1BCE" w:rsidRPr="00A32CE3">
        <w:rPr>
          <w:rFonts w:ascii="Trebuchet MS" w:eastAsia="Times New Roman" w:hAnsi="Trebuchet MS" w:cs="Times New Roman"/>
          <w:bCs/>
          <w:iCs/>
          <w:snapToGrid w:val="0"/>
        </w:rPr>
        <w:t xml:space="preserve"> project </w:t>
      </w:r>
      <w:r w:rsidRPr="00A32CE3">
        <w:rPr>
          <w:rFonts w:ascii="Trebuchet MS" w:eastAsia="Times New Roman" w:hAnsi="Trebuchet MS" w:cs="Times New Roman"/>
          <w:bCs/>
          <w:iCs/>
          <w:snapToGrid w:val="0"/>
        </w:rPr>
        <w:t xml:space="preserve">must fall between </w:t>
      </w:r>
      <w:r w:rsidR="00603D99">
        <w:rPr>
          <w:rFonts w:ascii="Trebuchet MS" w:eastAsia="Times New Roman" w:hAnsi="Trebuchet MS" w:cs="Times New Roman"/>
          <w:bCs/>
          <w:iCs/>
          <w:snapToGrid w:val="0"/>
        </w:rPr>
        <w:t>minimum EUR 250.000 – maximum EUR 500.000</w:t>
      </w:r>
      <w:r w:rsidR="00051A0F">
        <w:rPr>
          <w:rFonts w:ascii="Trebuchet MS" w:eastAsia="Times New Roman" w:hAnsi="Trebuchet MS" w:cs="Times New Roman"/>
          <w:bCs/>
          <w:iCs/>
          <w:snapToGrid w:val="0"/>
        </w:rPr>
        <w:t xml:space="preserve"> (Interreg funds)</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w:t>
      </w:r>
      <w:r w:rsidRPr="005268F4">
        <w:rPr>
          <w:rFonts w:ascii="Trebuchet MS" w:eastAsia="Times New Roman" w:hAnsi="Trebuchet MS" w:cs="Times New Roman"/>
          <w:b/>
          <w:iCs/>
          <w:snapToGrid w:val="0"/>
        </w:rPr>
        <w:t>principle</w:t>
      </w:r>
      <w:r w:rsidR="008E5462" w:rsidRPr="005268F4">
        <w:rPr>
          <w:rFonts w:ascii="Trebuchet MS" w:eastAsia="Times New Roman" w:hAnsi="Trebuchet MS" w:cs="Times New Roman"/>
          <w:b/>
          <w:iCs/>
          <w:snapToGrid w:val="0"/>
        </w:rPr>
        <w:t>s of sound financial 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(i.e.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D6D08BC" w:rsid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w:t>
      </w:r>
      <w:r w:rsidRPr="00EB6F34">
        <w:rPr>
          <w:rFonts w:ascii="Trebuchet MS" w:eastAsia="Times New Roman" w:hAnsi="Trebuchet MS" w:cs="Times New Roman"/>
          <w:bCs/>
          <w:snapToGrid w:val="0"/>
        </w:rPr>
        <w:lastRenderedPageBreak/>
        <w:t xml:space="preserve">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4AF4E3F2" w14:textId="77777777" w:rsidR="005268F4" w:rsidRPr="00EB6F34" w:rsidRDefault="005268F4" w:rsidP="00EB6F34">
      <w:pPr>
        <w:spacing w:after="0" w:line="276" w:lineRule="auto"/>
        <w:jc w:val="both"/>
        <w:rPr>
          <w:rFonts w:ascii="Trebuchet MS" w:eastAsia="Times New Roman" w:hAnsi="Trebuchet MS" w:cs="Times New Roman"/>
          <w:bCs/>
          <w:snapToGrid w:val="0"/>
        </w:rPr>
      </w:pPr>
    </w:p>
    <w:p w14:paraId="5208BB83" w14:textId="63EBE26C" w:rsidR="00EB6F34" w:rsidRPr="00C811A3" w:rsidRDefault="00EB6F34" w:rsidP="00EB6F34">
      <w:pPr>
        <w:spacing w:after="0" w:line="276" w:lineRule="auto"/>
        <w:jc w:val="both"/>
        <w:rPr>
          <w:rFonts w:ascii="Trebuchet MS" w:eastAsia="Times New Roman" w:hAnsi="Trebuchet MS" w:cs="Times New Roman"/>
          <w:b/>
          <w:snapToGrid w:val="0"/>
        </w:rPr>
      </w:pPr>
      <w:r w:rsidRPr="00C811A3">
        <w:rPr>
          <w:rFonts w:ascii="Trebuchet MS" w:eastAsia="Times New Roman" w:hAnsi="Trebuchet MS" w:cs="Times New Roman"/>
          <w:b/>
          <w:snapToGrid w:val="0"/>
        </w:rPr>
        <w:t>The increase of the value of the grant shall be done in consideration of achieving the objective(s) of the project and its indicators.</w:t>
      </w:r>
    </w:p>
    <w:p w14:paraId="188809D2" w14:textId="2A68C22C" w:rsidR="00F021E0" w:rsidRDefault="00F021E0" w:rsidP="00263237">
      <w:pPr>
        <w:spacing w:after="0" w:line="276" w:lineRule="auto"/>
        <w:jc w:val="both"/>
        <w:rPr>
          <w:rFonts w:ascii="Trebuchet MS" w:eastAsia="Times New Roman" w:hAnsi="Trebuchet MS" w:cs="Times New Roman"/>
          <w:bCs/>
          <w:snapToGrid w:val="0"/>
        </w:rPr>
      </w:pPr>
    </w:p>
    <w:p w14:paraId="28C5C368" w14:textId="038D74EA"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0" w:name="_Toc122553805"/>
      <w:r>
        <w:rPr>
          <w:rFonts w:ascii="Trebuchet MS" w:eastAsia="Times New Roman" w:hAnsi="Trebuchet MS" w:cs="Times New Roman"/>
          <w:b/>
          <w:smallCaps/>
          <w:snapToGrid w:val="0"/>
          <w:color w:val="FFFFFF"/>
        </w:rPr>
        <w:t>PROJECT DURATION</w:t>
      </w:r>
      <w:bookmarkEnd w:id="90"/>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749AEDCE"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AC78D1">
        <w:rPr>
          <w:rFonts w:ascii="Trebuchet MS" w:hAnsi="Trebuchet MS"/>
        </w:rPr>
        <w:t xml:space="preserve">up to </w:t>
      </w:r>
      <w:r w:rsidR="00E1083A">
        <w:rPr>
          <w:rFonts w:ascii="Trebuchet MS" w:hAnsi="Trebuchet MS"/>
        </w:rPr>
        <w:t>18</w:t>
      </w:r>
      <w:r w:rsidR="00EB6F34">
        <w:rPr>
          <w:rFonts w:ascii="Trebuchet MS" w:hAnsi="Trebuchet MS"/>
        </w:rPr>
        <w:t xml:space="preserve"> </w:t>
      </w:r>
      <w:r w:rsidR="00E1083A" w:rsidRPr="00A32CE3">
        <w:rPr>
          <w:rFonts w:ascii="Trebuchet MS" w:hAnsi="Trebuchet MS"/>
        </w:rPr>
        <w:t>months</w:t>
      </w:r>
      <w:r w:rsidR="00A92D14" w:rsidRPr="00A32CE3">
        <w:rPr>
          <w:rFonts w:ascii="Trebuchet MS" w:hAnsi="Trebuchet MS"/>
        </w:rPr>
        <w:t>.</w:t>
      </w:r>
      <w:r w:rsidR="00A92D14">
        <w:rPr>
          <w:rFonts w:ascii="Trebuchet MS" w:hAnsi="Trebuchet MS"/>
        </w:rPr>
        <w:t xml:space="preserve"> </w:t>
      </w:r>
    </w:p>
    <w:p w14:paraId="7C785E3A" w14:textId="06A80DA0" w:rsidR="00A91EE0" w:rsidRDefault="00A91EE0" w:rsidP="00EB6F34">
      <w:pPr>
        <w:spacing w:after="0" w:line="276" w:lineRule="auto"/>
        <w:jc w:val="both"/>
        <w:rPr>
          <w:rFonts w:ascii="Trebuchet MS" w:hAnsi="Trebuchet MS"/>
        </w:rPr>
      </w:pPr>
    </w:p>
    <w:p w14:paraId="66B5DEDE" w14:textId="77777777" w:rsidR="00B804A3" w:rsidRPr="00B804A3" w:rsidRDefault="00B804A3" w:rsidP="00B804A3">
      <w:pPr>
        <w:spacing w:after="0" w:line="276" w:lineRule="auto"/>
        <w:jc w:val="both"/>
        <w:rPr>
          <w:rFonts w:ascii="Trebuchet MS" w:hAnsi="Trebuchet MS"/>
          <w:bCs/>
        </w:rPr>
      </w:pPr>
      <w:r w:rsidRPr="00B804A3">
        <w:rPr>
          <w:rFonts w:ascii="Trebuchet MS" w:hAnsi="Trebuchet MS"/>
          <w:bCs/>
        </w:rPr>
        <w:t xml:space="preserve">It is highly recommended to ensure that the project implementation timetable is realistic and designed following a thorough consideration of all risks and external and internal circumstances, which may have an impact on project duration. </w:t>
      </w:r>
    </w:p>
    <w:p w14:paraId="1029B87D" w14:textId="77777777" w:rsidR="00B804A3" w:rsidRDefault="00B804A3" w:rsidP="00B804A3">
      <w:pPr>
        <w:spacing w:after="0" w:line="276" w:lineRule="auto"/>
        <w:jc w:val="both"/>
        <w:rPr>
          <w:rFonts w:ascii="Trebuchet MS" w:hAnsi="Trebuchet MS"/>
          <w:bCs/>
        </w:rPr>
      </w:pPr>
    </w:p>
    <w:p w14:paraId="3B4641F3" w14:textId="3CB2E074" w:rsidR="00EB6F34" w:rsidRDefault="00B804A3" w:rsidP="00EB6F34">
      <w:pPr>
        <w:spacing w:after="0" w:line="276" w:lineRule="auto"/>
        <w:jc w:val="both"/>
        <w:rPr>
          <w:rFonts w:ascii="Trebuchet MS" w:hAnsi="Trebuchet MS"/>
        </w:rPr>
      </w:pPr>
      <w:r w:rsidRPr="00B804A3">
        <w:rPr>
          <w:rFonts w:ascii="Trebuchet MS" w:hAnsi="Trebuchet MS"/>
          <w:bCs/>
        </w:rPr>
        <w:t>If the need may be,</w:t>
      </w:r>
      <w:r>
        <w:rPr>
          <w:rFonts w:ascii="Trebuchet MS" w:hAnsi="Trebuchet MS"/>
        </w:rPr>
        <w:t xml:space="preserve"> t</w:t>
      </w:r>
      <w:r w:rsidR="00EB6F34" w:rsidRPr="00EB6F34">
        <w:rPr>
          <w:rFonts w:ascii="Trebuchet MS" w:hAnsi="Trebuchet MS"/>
        </w:rPr>
        <w:t xml:space="preserve">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00EB6F34" w:rsidRPr="00EB6F34">
        <w:rPr>
          <w:rFonts w:ascii="Trebuchet MS" w:hAnsi="Trebuchet MS"/>
        </w:rPr>
        <w:t xml:space="preserve"> the Lead Partners’ justifications.</w:t>
      </w:r>
    </w:p>
    <w:p w14:paraId="30C3DD31" w14:textId="77777777" w:rsidR="00A91EE0" w:rsidRPr="00EB6F34" w:rsidRDefault="00A91EE0" w:rsidP="00EB6F34">
      <w:pPr>
        <w:spacing w:after="0" w:line="276" w:lineRule="auto"/>
        <w:jc w:val="both"/>
        <w:rPr>
          <w:rFonts w:ascii="Trebuchet MS" w:hAnsi="Trebuchet MS"/>
        </w:rPr>
      </w:pPr>
    </w:p>
    <w:p w14:paraId="115CE1CB" w14:textId="311DB7AE" w:rsidR="00EB6F34" w:rsidRPr="00162F84" w:rsidRDefault="00EB6F34" w:rsidP="00EB6F34">
      <w:pPr>
        <w:spacing w:after="0" w:line="276" w:lineRule="auto"/>
        <w:jc w:val="both"/>
        <w:rPr>
          <w:rFonts w:ascii="Trebuchet MS" w:hAnsi="Trebuchet MS"/>
          <w:b/>
          <w:bCs/>
        </w:rPr>
      </w:pPr>
      <w:r w:rsidRPr="00162F84">
        <w:rPr>
          <w:rFonts w:ascii="Trebuchet MS" w:hAnsi="Trebuchet MS"/>
          <w:b/>
          <w:bCs/>
        </w:rPr>
        <w:t>The increase of the project implementation period shall be done in consideration of achieving the objective(s) of the project and its indicators.</w:t>
      </w:r>
    </w:p>
    <w:p w14:paraId="30B5DC77" w14:textId="77777777" w:rsidR="00B71E73" w:rsidRPr="00B71E73" w:rsidRDefault="00B71E73" w:rsidP="00B71E73">
      <w:pPr>
        <w:spacing w:after="0" w:line="276" w:lineRule="auto"/>
        <w:jc w:val="both"/>
        <w:rPr>
          <w:rFonts w:ascii="Trebuchet MS" w:eastAsia="Times New Roman" w:hAnsi="Trebuchet MS" w:cs="Times New Roman"/>
          <w:b/>
          <w:bCs/>
          <w:snapToGrid w:val="0"/>
        </w:rPr>
      </w:pPr>
    </w:p>
    <w:p w14:paraId="3DD1FA31" w14:textId="54E72F78"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91" w:name="_Toc122553806"/>
      <w:r>
        <w:rPr>
          <w:rFonts w:ascii="Trebuchet MS" w:eastAsia="Times New Roman" w:hAnsi="Trebuchet MS" w:cs="Times New Roman"/>
          <w:b/>
          <w:smallCaps/>
          <w:snapToGrid w:val="0"/>
          <w:color w:val="FFFFFF"/>
        </w:rPr>
        <w:t>FINANCIAL REQUIREMENTS</w:t>
      </w:r>
      <w:bookmarkEnd w:id="91"/>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523C2758" w:rsidR="00263237" w:rsidRPr="00706659" w:rsidRDefault="00C77087" w:rsidP="00F60E6E">
      <w:pPr>
        <w:pStyle w:val="Heading2"/>
        <w:rPr>
          <w:rFonts w:ascii="Trebuchet MS" w:eastAsia="Times New Roman" w:hAnsi="Trebuchet MS" w:cs="Times New Roman"/>
          <w:b/>
          <w:snapToGrid w:val="0"/>
          <w:lang w:val="en-US"/>
        </w:rPr>
      </w:pPr>
      <w:bookmarkStart w:id="92" w:name="_Toc122553807"/>
      <w:r>
        <w:rPr>
          <w:rFonts w:ascii="Trebuchet MS" w:eastAsia="Times New Roman" w:hAnsi="Trebuchet MS" w:cs="Times New Roman"/>
          <w:b/>
          <w:snapToGrid w:val="0"/>
          <w:lang w:val="en-US"/>
        </w:rPr>
        <w:t>10</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92"/>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F93055"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155AA8">
        <w:rPr>
          <w:rFonts w:ascii="Trebuchet MS" w:hAnsi="Trebuchet MS" w:cs="TrebuchetMS"/>
          <w:color w:val="000000" w:themeColor="text1"/>
        </w:rPr>
        <w:t xml:space="preserve">As a general principle, expenditure is eligible for funding when fulfilling </w:t>
      </w:r>
      <w:r w:rsidR="00F93055" w:rsidRPr="00F93055">
        <w:rPr>
          <w:rFonts w:ascii="Trebuchet MS" w:hAnsi="Trebuchet MS" w:cs="TrebuchetMS"/>
          <w:color w:val="000000" w:themeColor="text1"/>
        </w:rPr>
        <w:t xml:space="preserve">the applicable national legislation, as well as respecting the specific rules described in the </w:t>
      </w:r>
      <w:hyperlink r:id="rId42" w:history="1">
        <w:r w:rsidR="00F93055" w:rsidRPr="00C049E7">
          <w:rPr>
            <w:rStyle w:val="Hyperlink"/>
            <w:rFonts w:ascii="Trebuchet MS" w:hAnsi="Trebuchet MS" w:cs="TrebuchetMS"/>
          </w:rPr>
          <w:t xml:space="preserve">Common Provisions Regulation </w:t>
        </w:r>
        <w:r w:rsidR="00320F0D" w:rsidRPr="00C049E7">
          <w:rPr>
            <w:rStyle w:val="Hyperlink"/>
            <w:rFonts w:ascii="Trebuchet MS" w:hAnsi="Trebuchet MS" w:cs="TrebuchetMS"/>
          </w:rPr>
          <w:t>(EU Regulation 2021/1060)</w:t>
        </w:r>
      </w:hyperlink>
      <w:r w:rsidR="00320F0D">
        <w:rPr>
          <w:rFonts w:ascii="Trebuchet MS" w:hAnsi="Trebuchet MS" w:cs="TrebuchetMS"/>
          <w:color w:val="000000" w:themeColor="text1"/>
        </w:rPr>
        <w:t xml:space="preserve"> </w:t>
      </w:r>
      <w:r w:rsidR="00F93055" w:rsidRPr="00F93055">
        <w:rPr>
          <w:rFonts w:ascii="Trebuchet MS" w:hAnsi="Trebuchet MS" w:cs="TrebuchetMS"/>
          <w:color w:val="000000" w:themeColor="text1"/>
        </w:rPr>
        <w:t xml:space="preserve">and the </w:t>
      </w:r>
      <w:hyperlink r:id="rId43" w:history="1">
        <w:r w:rsidR="00F93055" w:rsidRPr="00C049E7">
          <w:rPr>
            <w:rStyle w:val="Hyperlink"/>
            <w:rFonts w:ascii="Trebuchet MS" w:hAnsi="Trebuchet MS" w:cs="TrebuchetMS"/>
          </w:rPr>
          <w:t>Interreg Regulation</w:t>
        </w:r>
        <w:r w:rsidR="00320F0D" w:rsidRPr="00C049E7">
          <w:rPr>
            <w:rStyle w:val="Hyperlink"/>
            <w:rFonts w:ascii="Trebuchet MS" w:hAnsi="Trebuchet MS" w:cs="TrebuchetMS"/>
          </w:rPr>
          <w:t xml:space="preserve"> (EU Regulation 2021/1059)</w:t>
        </w:r>
      </w:hyperlink>
      <w:r w:rsidR="00F93055">
        <w:rPr>
          <w:rFonts w:ascii="Trebuchet MS" w:hAnsi="Trebuchet MS" w:cs="TrebuchetMS"/>
          <w:color w:val="000000" w:themeColor="text1"/>
        </w:rPr>
        <w:t>.</w:t>
      </w:r>
      <w:r w:rsidR="00F93055" w:rsidRPr="00F93055">
        <w:rPr>
          <w:rFonts w:ascii="Trebuchet MS" w:hAnsi="Trebuchet MS" w:cs="TrebuchetMS"/>
          <w:color w:val="000000" w:themeColor="text1"/>
        </w:rPr>
        <w:t xml:space="preserve"> </w:t>
      </w:r>
    </w:p>
    <w:p w14:paraId="59FAA422" w14:textId="0FA498D2" w:rsidR="00E54F1A" w:rsidRPr="00155AA8" w:rsidRDefault="00F93055" w:rsidP="004670D9">
      <w:p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Bold"/>
          <w:bCs/>
          <w:color w:val="000000" w:themeColor="text1"/>
        </w:rPr>
        <w:t>The expenditure should mainly:</w:t>
      </w:r>
    </w:p>
    <w:p w14:paraId="2AB3D153" w14:textId="3EA63562"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the costs </w:t>
      </w:r>
      <w:r w:rsidR="0085535E" w:rsidRPr="00DD549E">
        <w:rPr>
          <w:rFonts w:ascii="Trebuchet MS" w:hAnsi="Trebuchet MS" w:cs="TrebuchetMS"/>
          <w:color w:val="000000" w:themeColor="text1"/>
        </w:rPr>
        <w:t xml:space="preserve">estimated </w:t>
      </w:r>
      <w:r w:rsidR="008A4B7F" w:rsidRPr="00DD549E">
        <w:rPr>
          <w:rFonts w:ascii="Trebuchet MS" w:hAnsi="Trebuchet MS" w:cs="TrebuchetMS"/>
          <w:color w:val="000000" w:themeColor="text1"/>
        </w:rPr>
        <w:t xml:space="preserve">and indicated </w:t>
      </w:r>
      <w:r w:rsidR="0085535E" w:rsidRPr="00DD549E">
        <w:rPr>
          <w:rFonts w:ascii="Trebuchet MS" w:hAnsi="Trebuchet MS" w:cs="TrebuchetMS"/>
          <w:color w:val="000000" w:themeColor="text1"/>
        </w:rPr>
        <w:t>in the project budget, necessary for</w:t>
      </w:r>
      <w:r w:rsidR="00E54F1A" w:rsidRPr="00DD549E">
        <w:rPr>
          <w:rFonts w:ascii="Trebuchet MS" w:hAnsi="Trebuchet MS" w:cs="TrebuchetMS"/>
          <w:color w:val="000000" w:themeColor="text1"/>
        </w:rPr>
        <w:t xml:space="preserve"> implementing</w:t>
      </w:r>
      <w:r w:rsidR="0085535E" w:rsidRPr="00DD549E">
        <w:rPr>
          <w:rFonts w:ascii="Trebuchet MS" w:hAnsi="Trebuchet MS" w:cs="TrebuchetMS"/>
          <w:color w:val="000000" w:themeColor="text1"/>
        </w:rPr>
        <w:t xml:space="preserve"> a project, in accordance with the signed grant contract</w:t>
      </w:r>
      <w:r w:rsidR="00E54F1A" w:rsidRPr="00DD549E">
        <w:rPr>
          <w:rFonts w:ascii="Trebuchet MS" w:hAnsi="Trebuchet MS" w:cs="TrebuchetMS"/>
          <w:color w:val="000000" w:themeColor="text1"/>
        </w:rPr>
        <w:t>;</w:t>
      </w:r>
    </w:p>
    <w:p w14:paraId="6588995F" w14:textId="244EA13B"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costs that </w:t>
      </w:r>
      <w:r w:rsidR="008E0625">
        <w:rPr>
          <w:rFonts w:ascii="Trebuchet MS" w:hAnsi="Trebuchet MS" w:cs="TrebuchetMS"/>
          <w:color w:val="000000" w:themeColor="text1"/>
        </w:rPr>
        <w:t xml:space="preserve">were not already financed </w:t>
      </w:r>
      <w:r w:rsidR="00E54F1A" w:rsidRPr="00DD549E">
        <w:rPr>
          <w:rFonts w:ascii="Trebuchet MS" w:hAnsi="Trebuchet MS" w:cs="TrebuchetMS"/>
          <w:color w:val="000000" w:themeColor="text1"/>
        </w:rPr>
        <w:t>from other EU Funds or other</w:t>
      </w:r>
      <w:r w:rsidR="00842037" w:rsidRPr="00DD549E">
        <w:rPr>
          <w:rFonts w:ascii="Trebuchet MS" w:hAnsi="Trebuchet MS" w:cs="TrebuchetMS"/>
          <w:color w:val="000000" w:themeColor="text1"/>
        </w:rPr>
        <w:t xml:space="preserve"> </w:t>
      </w:r>
      <w:r w:rsidR="00E54F1A" w:rsidRPr="00DD549E">
        <w:rPr>
          <w:rFonts w:ascii="Trebuchet MS" w:hAnsi="Trebuchet MS" w:cs="TrebuchetMS"/>
          <w:color w:val="000000" w:themeColor="text1"/>
        </w:rPr>
        <w:t>contributions from third parties</w:t>
      </w:r>
      <w:r w:rsidR="008E0625">
        <w:rPr>
          <w:rFonts w:ascii="Trebuchet MS" w:hAnsi="Trebuchet MS" w:cs="TrebuchetMS"/>
          <w:color w:val="000000" w:themeColor="text1"/>
        </w:rPr>
        <w:t xml:space="preserve"> (no double funding)</w:t>
      </w:r>
      <w:r w:rsidR="00E54F1A" w:rsidRPr="00DD549E">
        <w:rPr>
          <w:rFonts w:ascii="Trebuchet MS" w:hAnsi="Trebuchet MS" w:cs="TrebuchetMS"/>
          <w:color w:val="000000" w:themeColor="text1"/>
        </w:rPr>
        <w:t>;</w:t>
      </w:r>
    </w:p>
    <w:p w14:paraId="2AF6E532" w14:textId="778C1C36" w:rsidR="009A213D"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560E93">
        <w:rPr>
          <w:rFonts w:ascii="Trebuchet MS" w:hAnsi="Trebuchet MS" w:cs="TrebuchetMS"/>
          <w:color w:val="000000" w:themeColor="text1"/>
        </w:rPr>
        <w:t>essential for the achievement of the project objectives/outputs and it would not be</w:t>
      </w:r>
      <w:r w:rsidR="00842037" w:rsidRPr="00560E93">
        <w:rPr>
          <w:rFonts w:ascii="Trebuchet MS" w:hAnsi="Trebuchet MS" w:cs="TrebuchetMS"/>
          <w:color w:val="000000" w:themeColor="text1"/>
        </w:rPr>
        <w:t xml:space="preserve"> </w:t>
      </w:r>
      <w:r w:rsidR="00E54F1A" w:rsidRPr="00560E93">
        <w:rPr>
          <w:rFonts w:ascii="Trebuchet MS" w:hAnsi="Trebuchet MS" w:cs="TrebuchetMS"/>
          <w:color w:val="000000" w:themeColor="text1"/>
        </w:rPr>
        <w:t>incurred if the project is not carried out;</w:t>
      </w:r>
    </w:p>
    <w:p w14:paraId="2B7DE676" w14:textId="44FEE043" w:rsidR="009F2B99"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9F2B99" w:rsidRPr="00560E93">
        <w:rPr>
          <w:rFonts w:ascii="Trebuchet MS" w:hAnsi="Trebuchet MS" w:cs="TrebuchetMS"/>
          <w:color w:val="000000" w:themeColor="text1"/>
        </w:rPr>
        <w:t>relate</w:t>
      </w:r>
      <w:r>
        <w:rPr>
          <w:rFonts w:ascii="Trebuchet MS" w:hAnsi="Trebuchet MS" w:cs="TrebuchetMS"/>
          <w:color w:val="000000" w:themeColor="text1"/>
        </w:rPr>
        <w:t>d</w:t>
      </w:r>
      <w:r w:rsidR="009F2B99" w:rsidRPr="00560E93">
        <w:rPr>
          <w:rFonts w:ascii="Trebuchet MS" w:hAnsi="Trebuchet MS" w:cs="TrebuchetMS"/>
          <w:color w:val="000000" w:themeColor="text1"/>
        </w:rPr>
        <w:t xml:space="preserve"> to </w:t>
      </w:r>
      <w:r w:rsidR="007404AE" w:rsidRPr="00560E93">
        <w:rPr>
          <w:rFonts w:ascii="Trebuchet MS" w:hAnsi="Trebuchet MS" w:cs="TrebuchetMS"/>
          <w:color w:val="000000" w:themeColor="text1"/>
        </w:rPr>
        <w:t>activities</w:t>
      </w:r>
      <w:r w:rsidR="009F2B99" w:rsidRPr="00560E93">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Pr>
          <w:rFonts w:ascii="Trebuchet MS" w:hAnsi="Trebuchet MS" w:cs="TrebuchetMS"/>
          <w:color w:val="000000" w:themeColor="text1"/>
        </w:rPr>
        <w:t>;</w:t>
      </w:r>
    </w:p>
    <w:p w14:paraId="43B07AD1" w14:textId="00EE31FA" w:rsidR="00E54F1A" w:rsidRPr="006075A8"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6075A8" w:rsidRPr="00CB4110">
        <w:rPr>
          <w:rFonts w:ascii="Trebuchet MS" w:hAnsi="Trebuchet MS" w:cs="TrebuchetMS"/>
          <w:bCs/>
          <w:color w:val="000000" w:themeColor="text1"/>
          <w:lang w:val="ro-RO"/>
        </w:rPr>
        <w:t xml:space="preserve">incurred during the implementation period of the Project and </w:t>
      </w:r>
      <w:r w:rsidR="006075A8" w:rsidRPr="00CB4110">
        <w:rPr>
          <w:rFonts w:ascii="Trebuchet MS" w:hAnsi="Trebuchet MS" w:cs="TrebuchetMS"/>
          <w:color w:val="000000" w:themeColor="text1"/>
          <w:lang w:val="ro-RO"/>
        </w:rPr>
        <w:t>paid before the submission of the final report</w:t>
      </w:r>
      <w:r w:rsidR="00E54F1A" w:rsidRPr="006075A8">
        <w:rPr>
          <w:rFonts w:ascii="Trebuchet MS" w:hAnsi="Trebuchet MS" w:cs="TrebuchetMS"/>
          <w:color w:val="000000" w:themeColor="text1"/>
        </w:rPr>
        <w:t>;</w:t>
      </w:r>
    </w:p>
    <w:p w14:paraId="4D081F7A" w14:textId="3559A45F" w:rsidR="00C7716D" w:rsidRPr="00560E93"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s="TrebuchetMS"/>
          <w:color w:val="000000" w:themeColor="text1"/>
        </w:rPr>
        <w:t xml:space="preserve">Be </w:t>
      </w:r>
      <w:r w:rsidR="008A4B7F" w:rsidRPr="00C45424">
        <w:rPr>
          <w:rFonts w:ascii="Trebuchet MS" w:hAnsi="Trebuchet MS" w:cs="TrebuchetMS"/>
          <w:color w:val="000000" w:themeColor="text1"/>
        </w:rPr>
        <w:t>identifiable</w:t>
      </w:r>
      <w:r w:rsidR="008E0625">
        <w:rPr>
          <w:rFonts w:ascii="Trebuchet MS" w:hAnsi="Trebuchet MS" w:cs="TrebuchetMS"/>
          <w:color w:val="000000" w:themeColor="text1"/>
        </w:rPr>
        <w:t>,</w:t>
      </w:r>
      <w:r w:rsidR="008A4B7F" w:rsidRPr="00C45424">
        <w:rPr>
          <w:rFonts w:ascii="Trebuchet MS" w:hAnsi="Trebuchet MS" w:cs="TrebuchetMS"/>
          <w:color w:val="000000" w:themeColor="text1"/>
        </w:rPr>
        <w:t xml:space="preserve"> verifiable</w:t>
      </w:r>
      <w:r w:rsidR="008E0625">
        <w:rPr>
          <w:rFonts w:ascii="Trebuchet MS" w:hAnsi="Trebuchet MS" w:cs="TrebuchetMS"/>
          <w:color w:val="000000" w:themeColor="text1"/>
        </w:rPr>
        <w:t xml:space="preserve"> and</w:t>
      </w:r>
      <w:r w:rsidR="008A4B7F" w:rsidRPr="00C45424">
        <w:rPr>
          <w:rFonts w:ascii="Trebuchet MS" w:hAnsi="Trebuchet MS" w:cs="TrebuchetMS"/>
          <w:color w:val="000000" w:themeColor="text1"/>
        </w:rPr>
        <w:t xml:space="preserve"> </w:t>
      </w:r>
      <w:r w:rsidR="00E54F1A" w:rsidRPr="00560E93">
        <w:rPr>
          <w:rFonts w:ascii="Trebuchet MS" w:hAnsi="Trebuchet MS" w:cs="TrebuchetMS"/>
          <w:color w:val="000000" w:themeColor="text1"/>
        </w:rPr>
        <w:t xml:space="preserve">registered in the </w:t>
      </w:r>
      <w:r w:rsidR="00E90034">
        <w:rPr>
          <w:rFonts w:ascii="Trebuchet MS" w:hAnsi="Trebuchet MS" w:cs="TrebuchetMS"/>
          <w:color w:val="000000" w:themeColor="text1"/>
        </w:rPr>
        <w:t>partner’s</w:t>
      </w:r>
      <w:r w:rsidR="00E54F1A" w:rsidRPr="00560E93">
        <w:rPr>
          <w:rFonts w:ascii="Trebuchet MS" w:hAnsi="Trebuchet MS" w:cs="TrebuchetMS"/>
          <w:color w:val="000000" w:themeColor="text1"/>
        </w:rPr>
        <w:t xml:space="preserve"> accounts through a separate accounting system or </w:t>
      </w:r>
      <w:r w:rsidR="00FD4D29">
        <w:rPr>
          <w:rFonts w:ascii="Trebuchet MS" w:hAnsi="Trebuchet MS" w:cs="TrebuchetMS"/>
          <w:color w:val="000000" w:themeColor="text1"/>
        </w:rPr>
        <w:t xml:space="preserve">appropriate </w:t>
      </w:r>
      <w:r w:rsidR="00E54F1A" w:rsidRPr="00560E93">
        <w:rPr>
          <w:rFonts w:ascii="Trebuchet MS" w:hAnsi="Trebuchet MS" w:cs="TrebuchetMS"/>
          <w:color w:val="000000" w:themeColor="text1"/>
        </w:rPr>
        <w:t xml:space="preserve">accounting </w:t>
      </w:r>
      <w:r w:rsidR="00C7716D" w:rsidRPr="00560E93">
        <w:rPr>
          <w:rFonts w:ascii="Trebuchet MS" w:hAnsi="Trebuchet MS"/>
          <w:color w:val="000000" w:themeColor="text1"/>
        </w:rPr>
        <w:t xml:space="preserve">codes for all transactions relating to the </w:t>
      </w:r>
      <w:r w:rsidR="0088094C">
        <w:rPr>
          <w:rFonts w:ascii="Trebuchet MS" w:hAnsi="Trebuchet MS"/>
          <w:color w:val="000000" w:themeColor="text1"/>
        </w:rPr>
        <w:t>project</w:t>
      </w:r>
      <w:r w:rsidR="00C7716D" w:rsidRPr="00560E93">
        <w:rPr>
          <w:rFonts w:ascii="Trebuchet MS" w:hAnsi="Trebuchet MS"/>
          <w:color w:val="000000" w:themeColor="text1"/>
        </w:rPr>
        <w:t>;</w:t>
      </w:r>
    </w:p>
    <w:p w14:paraId="11FAF355" w14:textId="6D05C872"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C</w:t>
      </w:r>
      <w:r w:rsidR="002D36A5" w:rsidRPr="00560E93">
        <w:rPr>
          <w:rFonts w:ascii="Trebuchet MS" w:hAnsi="Trebuchet MS"/>
          <w:color w:val="000000" w:themeColor="text1"/>
        </w:rPr>
        <w:t xml:space="preserve">omply with the requirements of </w:t>
      </w:r>
      <w:r w:rsidR="008667DB">
        <w:rPr>
          <w:rFonts w:ascii="Trebuchet MS" w:hAnsi="Trebuchet MS"/>
          <w:color w:val="000000" w:themeColor="text1"/>
        </w:rPr>
        <w:t>the applicable national</w:t>
      </w:r>
      <w:r w:rsidR="002D36A5" w:rsidRPr="00560E93">
        <w:rPr>
          <w:rFonts w:ascii="Trebuchet MS" w:hAnsi="Trebuchet MS"/>
          <w:color w:val="000000" w:themeColor="text1"/>
        </w:rPr>
        <w:t xml:space="preserve"> legislation;</w:t>
      </w:r>
    </w:p>
    <w:p w14:paraId="126372BD" w14:textId="4A723069"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Be</w:t>
      </w:r>
      <w:r w:rsidR="002D36A5" w:rsidRPr="00560E93">
        <w:rPr>
          <w:rFonts w:ascii="Trebuchet MS" w:hAnsi="Trebuchet MS"/>
          <w:color w:val="000000" w:themeColor="text1"/>
        </w:rPr>
        <w:t xml:space="preserve"> supported by invoices, proof of payment and/or accounting documents</w:t>
      </w:r>
      <w:r w:rsidR="008D50A3" w:rsidRPr="00560E93">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lastRenderedPageBreak/>
        <w:t>Observe t</w:t>
      </w:r>
      <w:r w:rsidR="00E54F1A" w:rsidRPr="00DD549E">
        <w:rPr>
          <w:rFonts w:ascii="Trebuchet MS" w:hAnsi="Trebuchet MS" w:cs="TrebuchetMS"/>
          <w:color w:val="000000" w:themeColor="text1"/>
        </w:rPr>
        <w:t xml:space="preserve">he relevant public procurement rules, </w:t>
      </w:r>
      <w:r w:rsidR="00C37ABF" w:rsidRPr="00DD549E">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1FBD919A"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644DF1D0" w14:textId="77777777" w:rsidR="00243697" w:rsidRDefault="00243697" w:rsidP="00832C14">
      <w:pPr>
        <w:spacing w:after="0" w:line="276" w:lineRule="auto"/>
        <w:jc w:val="both"/>
        <w:rPr>
          <w:rFonts w:ascii="Trebuchet MS" w:hAnsi="Trebuchet MS" w:cs="EUAlbertina"/>
          <w:color w:val="000000"/>
          <w:lang w:val="en-US"/>
        </w:rPr>
      </w:pPr>
    </w:p>
    <w:p w14:paraId="028EE430" w14:textId="735378CB" w:rsidR="00A91EE0" w:rsidRDefault="00243697" w:rsidP="00832C14">
      <w:pPr>
        <w:spacing w:after="0" w:line="276" w:lineRule="auto"/>
        <w:jc w:val="both"/>
        <w:rPr>
          <w:rFonts w:ascii="Trebuchet MS" w:hAnsi="Trebuchet MS" w:cs="EUAlbertina"/>
          <w:color w:val="000000"/>
          <w:lang w:val="en-US"/>
        </w:rPr>
      </w:pPr>
      <w:r w:rsidRPr="00243697">
        <w:rPr>
          <w:rFonts w:ascii="Trebuchet MS" w:hAnsi="Trebuchet MS" w:cs="EUAlbertina"/>
          <w:color w:val="000000"/>
          <w:lang w:val="en-US"/>
        </w:rPr>
        <w:t>The eligibility of expenditure applies to both public and own contribution, so it is not possible to consider an ineligible expenditure as own contribution.</w:t>
      </w:r>
    </w:p>
    <w:p w14:paraId="22BFD400" w14:textId="77777777" w:rsidR="00243697" w:rsidRDefault="00243697" w:rsidP="00832C14">
      <w:pPr>
        <w:spacing w:after="0" w:line="276" w:lineRule="auto"/>
        <w:jc w:val="both"/>
        <w:rPr>
          <w:rFonts w:ascii="Trebuchet MS" w:hAnsi="Trebuchet MS" w:cs="EUAlbertina"/>
          <w:color w:val="000000"/>
          <w:lang w:val="en-US"/>
        </w:rPr>
      </w:pPr>
    </w:p>
    <w:p w14:paraId="5BDC31F0" w14:textId="3DB3B891" w:rsidR="00AE32EB" w:rsidRDefault="00832C14" w:rsidP="00832C14">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 xml:space="preserve">Note that the eligible costs </w:t>
      </w:r>
      <w:r w:rsidR="00243697">
        <w:rPr>
          <w:rFonts w:ascii="Trebuchet MS" w:hAnsi="Trebuchet MS" w:cs="EUAlbertina"/>
          <w:color w:val="000000"/>
          <w:lang w:val="en-US"/>
        </w:rPr>
        <w:t xml:space="preserve">for small scale projects </w:t>
      </w:r>
      <w:r w:rsidR="00537C41">
        <w:rPr>
          <w:rFonts w:ascii="Trebuchet MS" w:hAnsi="Trebuchet MS" w:cs="EUAlbertina"/>
          <w:color w:val="000000"/>
          <w:lang w:val="en-US"/>
        </w:rPr>
        <w:t xml:space="preserve">are </w:t>
      </w:r>
      <w:r w:rsidRPr="00832C14">
        <w:rPr>
          <w:rFonts w:ascii="Trebuchet MS" w:hAnsi="Trebuchet MS" w:cs="EUAlbertina"/>
          <w:color w:val="000000"/>
          <w:lang w:val="en-US"/>
        </w:rPr>
        <w:t>based on</w:t>
      </w:r>
      <w:r w:rsidR="00AE32EB">
        <w:rPr>
          <w:rFonts w:ascii="Trebuchet MS" w:hAnsi="Trebuchet MS" w:cs="EUAlbertina"/>
          <w:color w:val="000000"/>
          <w:lang w:val="en-US"/>
        </w:rPr>
        <w:t>:</w:t>
      </w:r>
    </w:p>
    <w:p w14:paraId="42DAFBE7" w14:textId="61C55AFE" w:rsidR="00AE32EB" w:rsidRPr="004005D1" w:rsidRDefault="004005D1" w:rsidP="004005D1">
      <w:pPr>
        <w:spacing w:after="0" w:line="276" w:lineRule="auto"/>
        <w:jc w:val="both"/>
        <w:rPr>
          <w:rFonts w:ascii="Trebuchet MS" w:hAnsi="Trebuchet MS" w:cs="EUAlbertina"/>
          <w:color w:val="000000"/>
          <w:lang w:val="en-US"/>
        </w:rPr>
      </w:pPr>
      <w:r>
        <w:rPr>
          <w:rFonts w:ascii="Trebuchet MS" w:hAnsi="Trebuchet MS" w:cs="EUAlbertina"/>
          <w:color w:val="000000"/>
          <w:lang w:val="en-US"/>
        </w:rPr>
        <w:t xml:space="preserve">- </w:t>
      </w:r>
      <w:r w:rsidR="00832C14" w:rsidRPr="004005D1">
        <w:rPr>
          <w:rFonts w:ascii="Trebuchet MS" w:hAnsi="Trebuchet MS" w:cs="EUAlbertina"/>
          <w:b/>
          <w:bCs/>
          <w:color w:val="000000"/>
          <w:u w:val="single"/>
          <w:lang w:val="en-US"/>
        </w:rPr>
        <w:t>real costs</w:t>
      </w:r>
      <w:r w:rsidR="00537C41" w:rsidRPr="004005D1">
        <w:rPr>
          <w:rFonts w:ascii="Trebuchet MS" w:hAnsi="Trebuchet MS" w:cs="EUAlbertina"/>
          <w:color w:val="000000"/>
          <w:lang w:val="en-US"/>
        </w:rPr>
        <w:t xml:space="preserve"> </w:t>
      </w:r>
      <w:r w:rsidR="00EE3E6F" w:rsidRPr="004005D1">
        <w:rPr>
          <w:rFonts w:ascii="Trebuchet MS" w:hAnsi="Trebuchet MS" w:cs="EUAlbertina"/>
          <w:color w:val="000000"/>
          <w:lang w:val="en-US"/>
        </w:rPr>
        <w:t>(</w:t>
      </w:r>
      <w:r w:rsidR="00EE3E6F" w:rsidRPr="004005D1">
        <w:rPr>
          <w:rFonts w:ascii="Trebuchet MS" w:hAnsi="Trebuchet MS" w:cs="EUAlbertina"/>
          <w:i/>
          <w:iCs/>
          <w:color w:val="000000"/>
          <w:lang w:val="en-US"/>
        </w:rPr>
        <w:t>Staff costs</w:t>
      </w:r>
      <w:r w:rsidR="00EE3E6F" w:rsidRPr="004005D1">
        <w:rPr>
          <w:rFonts w:ascii="Trebuchet MS" w:hAnsi="Trebuchet MS" w:cs="EUAlbertina"/>
          <w:color w:val="000000"/>
          <w:lang w:val="en-US"/>
        </w:rPr>
        <w:t>)</w:t>
      </w:r>
      <w:r>
        <w:rPr>
          <w:rFonts w:ascii="Trebuchet MS" w:hAnsi="Trebuchet MS" w:cs="EUAlbertina"/>
          <w:color w:val="000000"/>
          <w:lang w:val="en-US"/>
        </w:rPr>
        <w:t xml:space="preserve"> </w:t>
      </w:r>
    </w:p>
    <w:p w14:paraId="034847BC" w14:textId="7345AB2B" w:rsidR="00AE32EB" w:rsidRDefault="00AE32EB" w:rsidP="00832C14">
      <w:pPr>
        <w:spacing w:after="0" w:line="276" w:lineRule="auto"/>
        <w:jc w:val="both"/>
        <w:rPr>
          <w:rFonts w:ascii="Trebuchet MS" w:hAnsi="Trebuchet MS" w:cs="EUAlbertina"/>
          <w:bCs/>
          <w:color w:val="000000"/>
        </w:rPr>
      </w:pPr>
      <w:r>
        <w:rPr>
          <w:rFonts w:ascii="Trebuchet MS" w:hAnsi="Trebuchet MS" w:cs="EUAlbertina"/>
          <w:color w:val="000000"/>
          <w:lang w:val="en-US"/>
        </w:rPr>
        <w:t xml:space="preserve">In this case </w:t>
      </w:r>
      <w:r w:rsidRPr="00AE32EB">
        <w:rPr>
          <w:rFonts w:ascii="Trebuchet MS" w:hAnsi="Trebuchet MS" w:cs="EUAlbertina"/>
          <w:bCs/>
          <w:color w:val="000000"/>
        </w:rPr>
        <w:t xml:space="preserve">project partners will have to keep record of the supporting documents related to </w:t>
      </w:r>
      <w:r>
        <w:rPr>
          <w:rFonts w:ascii="Trebuchet MS" w:hAnsi="Trebuchet MS" w:cs="EUAlbertina"/>
          <w:bCs/>
          <w:color w:val="000000"/>
        </w:rPr>
        <w:t xml:space="preserve">this category of </w:t>
      </w:r>
      <w:r w:rsidRPr="00AE32EB">
        <w:rPr>
          <w:rFonts w:ascii="Trebuchet MS" w:hAnsi="Trebuchet MS" w:cs="EUAlbertina"/>
          <w:bCs/>
          <w:color w:val="000000"/>
        </w:rPr>
        <w:t>expenditure, as indicated below</w:t>
      </w:r>
      <w:r>
        <w:rPr>
          <w:rFonts w:ascii="Trebuchet MS" w:hAnsi="Trebuchet MS" w:cs="EUAlbertina"/>
          <w:bCs/>
          <w:color w:val="000000"/>
        </w:rPr>
        <w:t xml:space="preserve">, and should </w:t>
      </w:r>
      <w:r w:rsidRPr="00AE32EB">
        <w:rPr>
          <w:rFonts w:ascii="Trebuchet MS" w:hAnsi="Trebuchet MS" w:cs="EUAlbertina"/>
          <w:bCs/>
          <w:color w:val="000000"/>
        </w:rPr>
        <w:t>be able to demonstrate at any time that the Programme rules and the relevant legislation have been observed</w:t>
      </w:r>
      <w:r>
        <w:rPr>
          <w:rFonts w:ascii="Trebuchet MS" w:hAnsi="Trebuchet MS" w:cs="EUAlbertina"/>
          <w:bCs/>
          <w:color w:val="000000"/>
        </w:rPr>
        <w:t>.</w:t>
      </w:r>
    </w:p>
    <w:p w14:paraId="52C48309" w14:textId="57E3D832" w:rsidR="00243697" w:rsidRDefault="00243697" w:rsidP="00832C14">
      <w:pPr>
        <w:spacing w:after="0" w:line="276" w:lineRule="auto"/>
        <w:jc w:val="both"/>
        <w:rPr>
          <w:rFonts w:ascii="Trebuchet MS" w:hAnsi="Trebuchet MS" w:cs="EUAlbertina"/>
          <w:bCs/>
          <w:color w:val="000000"/>
        </w:rPr>
      </w:pPr>
    </w:p>
    <w:p w14:paraId="665F8220" w14:textId="790FF5F0" w:rsidR="004005D1" w:rsidRDefault="004005D1" w:rsidP="004005D1">
      <w:pPr>
        <w:spacing w:after="0" w:line="276" w:lineRule="auto"/>
        <w:jc w:val="both"/>
        <w:rPr>
          <w:rFonts w:ascii="Trebuchet MS" w:hAnsi="Trebuchet MS" w:cs="EUAlbertina"/>
          <w:i/>
          <w:iCs/>
          <w:color w:val="000000"/>
          <w:lang w:val="en-US"/>
        </w:rPr>
      </w:pPr>
      <w:r>
        <w:rPr>
          <w:rFonts w:ascii="Trebuchet MS" w:hAnsi="Trebuchet MS" w:cs="EUAlbertina"/>
          <w:b/>
          <w:bCs/>
          <w:color w:val="000000"/>
          <w:lang w:val="en-US"/>
        </w:rPr>
        <w:t xml:space="preserve">- </w:t>
      </w:r>
      <w:r w:rsidR="00832C14" w:rsidRPr="004005D1">
        <w:rPr>
          <w:rFonts w:ascii="Trebuchet MS" w:hAnsi="Trebuchet MS" w:cs="EUAlbertina"/>
          <w:b/>
          <w:bCs/>
          <w:color w:val="000000"/>
          <w:u w:val="single"/>
          <w:lang w:val="en-US"/>
        </w:rPr>
        <w:t>flat rate</w:t>
      </w:r>
      <w:r w:rsidR="00EE3E6F" w:rsidRPr="004005D1">
        <w:rPr>
          <w:rFonts w:ascii="Trebuchet MS" w:hAnsi="Trebuchet MS" w:cs="EUAlbertina"/>
          <w:color w:val="000000"/>
          <w:lang w:val="en-US"/>
        </w:rPr>
        <w:t xml:space="preserve"> (</w:t>
      </w:r>
      <w:bookmarkStart w:id="93" w:name="_Hlk122526909"/>
      <w:r w:rsidR="00AE32EB" w:rsidRPr="004005D1">
        <w:rPr>
          <w:rFonts w:ascii="Trebuchet MS" w:hAnsi="Trebuchet MS" w:cs="EUAlbertina"/>
          <w:i/>
          <w:iCs/>
          <w:color w:val="000000"/>
          <w:lang w:val="en-US"/>
        </w:rPr>
        <w:t>Office and Administration, Travel and Accommodation, External expertise and service</w:t>
      </w:r>
    </w:p>
    <w:p w14:paraId="4999C0A7" w14:textId="6C391ECD" w:rsidR="00243697" w:rsidRPr="004005D1" w:rsidRDefault="00AE32EB" w:rsidP="004005D1">
      <w:pPr>
        <w:spacing w:after="0" w:line="276" w:lineRule="auto"/>
        <w:jc w:val="both"/>
        <w:rPr>
          <w:rFonts w:ascii="Trebuchet MS" w:hAnsi="Trebuchet MS" w:cs="EUAlbertina"/>
          <w:color w:val="000000"/>
          <w:lang w:val="en-US"/>
        </w:rPr>
      </w:pPr>
      <w:r w:rsidRPr="004005D1">
        <w:rPr>
          <w:rFonts w:ascii="Trebuchet MS" w:hAnsi="Trebuchet MS" w:cs="EUAlbertina"/>
          <w:i/>
          <w:iCs/>
          <w:color w:val="000000"/>
          <w:lang w:val="en-US"/>
        </w:rPr>
        <w:t xml:space="preserve"> and Equipment</w:t>
      </w:r>
      <w:bookmarkEnd w:id="93"/>
      <w:r w:rsidR="00C157A7" w:rsidRPr="004005D1">
        <w:rPr>
          <w:rFonts w:ascii="Trebuchet MS" w:hAnsi="Trebuchet MS" w:cs="EUAlbertina"/>
          <w:color w:val="000000"/>
          <w:lang w:val="en-US"/>
        </w:rPr>
        <w:t>)</w:t>
      </w:r>
      <w:r w:rsidRPr="004005D1">
        <w:rPr>
          <w:rFonts w:ascii="Trebuchet MS" w:hAnsi="Trebuchet MS" w:cs="EUAlbertina"/>
          <w:color w:val="000000"/>
          <w:lang w:val="en-US"/>
        </w:rPr>
        <w:t>,</w:t>
      </w:r>
      <w:r w:rsidR="00243697" w:rsidRPr="004005D1">
        <w:rPr>
          <w:rFonts w:ascii="Trebuchet MS" w:hAnsi="Trebuchet MS" w:cs="EUAlbertina"/>
          <w:color w:val="000000"/>
          <w:lang w:val="en-US"/>
        </w:rPr>
        <w:t xml:space="preserve"> 40 % of eligible direct staff costs, in accordance with art.56 alin 1. of the EU Regulation no. 2021/1060 (CPR).</w:t>
      </w:r>
    </w:p>
    <w:p w14:paraId="0FDD2988" w14:textId="77777777" w:rsidR="004005D1" w:rsidRDefault="004005D1" w:rsidP="00243697">
      <w:pPr>
        <w:spacing w:after="0" w:line="276" w:lineRule="auto"/>
        <w:jc w:val="both"/>
        <w:rPr>
          <w:rFonts w:ascii="Trebuchet MS" w:hAnsi="Trebuchet MS" w:cs="EUAlbertina"/>
          <w:color w:val="000000"/>
          <w:lang w:val="en-US"/>
        </w:rPr>
      </w:pPr>
    </w:p>
    <w:p w14:paraId="7BC841D1" w14:textId="4FFBF46F" w:rsidR="00832C14" w:rsidRPr="00243697" w:rsidRDefault="00243697" w:rsidP="00243697">
      <w:pPr>
        <w:spacing w:after="0" w:line="276" w:lineRule="auto"/>
        <w:jc w:val="both"/>
        <w:rPr>
          <w:rFonts w:ascii="Trebuchet MS" w:hAnsi="Trebuchet MS" w:cs="EUAlbertina"/>
          <w:color w:val="000000"/>
          <w:lang w:val="en-US"/>
        </w:rPr>
      </w:pPr>
      <w:r>
        <w:rPr>
          <w:rFonts w:ascii="Trebuchet MS" w:hAnsi="Trebuchet MS" w:cs="EUAlbertina"/>
          <w:color w:val="000000"/>
          <w:lang w:val="en-US"/>
        </w:rPr>
        <w:t xml:space="preserve">Flat rate is </w:t>
      </w:r>
      <w:r w:rsidR="00832C14" w:rsidRPr="00243697">
        <w:rPr>
          <w:rFonts w:ascii="Trebuchet MS" w:hAnsi="Trebuchet MS" w:cs="EUAlbertina"/>
          <w:color w:val="000000"/>
          <w:lang w:val="en-US"/>
        </w:rPr>
        <w:t>automatically calculated</w:t>
      </w:r>
      <w:r w:rsidR="00D61EB9" w:rsidRPr="00243697">
        <w:rPr>
          <w:rFonts w:ascii="Trebuchet MS" w:hAnsi="Trebuchet MS" w:cs="EUAlbertina"/>
          <w:color w:val="000000"/>
          <w:lang w:val="en-US"/>
        </w:rPr>
        <w:t xml:space="preserve"> in </w:t>
      </w:r>
      <w:r w:rsidR="008E0625" w:rsidRPr="00243697">
        <w:rPr>
          <w:rFonts w:ascii="Trebuchet MS" w:hAnsi="Trebuchet MS" w:cs="EUAlbertina"/>
          <w:color w:val="000000"/>
          <w:lang w:val="en-US"/>
        </w:rPr>
        <w:t xml:space="preserve">the </w:t>
      </w:r>
      <w:r w:rsidR="00D61EB9" w:rsidRPr="00243697">
        <w:rPr>
          <w:rFonts w:ascii="Trebuchet MS" w:hAnsi="Trebuchet MS" w:cs="EUAlbertina"/>
          <w:color w:val="000000"/>
          <w:lang w:val="en-US"/>
        </w:rPr>
        <w:t>J</w:t>
      </w:r>
      <w:r w:rsidR="008E0625" w:rsidRPr="00243697">
        <w:rPr>
          <w:rFonts w:ascii="Trebuchet MS" w:hAnsi="Trebuchet MS" w:cs="EUAlbertina"/>
          <w:color w:val="000000"/>
          <w:lang w:val="en-US"/>
        </w:rPr>
        <w:t xml:space="preserve">oint </w:t>
      </w:r>
      <w:r w:rsidR="00D61EB9" w:rsidRPr="00243697">
        <w:rPr>
          <w:rFonts w:ascii="Trebuchet MS" w:hAnsi="Trebuchet MS" w:cs="EUAlbertina"/>
          <w:color w:val="000000"/>
          <w:lang w:val="en-US"/>
        </w:rPr>
        <w:t>e</w:t>
      </w:r>
      <w:r w:rsidR="008E0625" w:rsidRPr="00243697">
        <w:rPr>
          <w:rFonts w:ascii="Trebuchet MS" w:hAnsi="Trebuchet MS" w:cs="EUAlbertina"/>
          <w:color w:val="000000"/>
          <w:lang w:val="en-US"/>
        </w:rPr>
        <w:t xml:space="preserve">lectronic </w:t>
      </w:r>
      <w:r w:rsidR="00D61EB9" w:rsidRPr="00243697">
        <w:rPr>
          <w:rFonts w:ascii="Trebuchet MS" w:hAnsi="Trebuchet MS" w:cs="EUAlbertina"/>
          <w:color w:val="000000"/>
          <w:lang w:val="en-US"/>
        </w:rPr>
        <w:t>m</w:t>
      </w:r>
      <w:r w:rsidR="008E0625" w:rsidRPr="00243697">
        <w:rPr>
          <w:rFonts w:ascii="Trebuchet MS" w:hAnsi="Trebuchet MS" w:cs="EUAlbertina"/>
          <w:color w:val="000000"/>
          <w:lang w:val="en-US"/>
        </w:rPr>
        <w:t xml:space="preserve">onitoring </w:t>
      </w:r>
      <w:r w:rsidR="00D61EB9" w:rsidRPr="00243697">
        <w:rPr>
          <w:rFonts w:ascii="Trebuchet MS" w:hAnsi="Trebuchet MS" w:cs="EUAlbertina"/>
          <w:color w:val="000000"/>
          <w:lang w:val="en-US"/>
        </w:rPr>
        <w:t>s</w:t>
      </w:r>
      <w:r w:rsidR="008E0625" w:rsidRPr="00243697">
        <w:rPr>
          <w:rFonts w:ascii="Trebuchet MS" w:hAnsi="Trebuchet MS" w:cs="EUAlbertina"/>
          <w:color w:val="000000"/>
          <w:lang w:val="en-US"/>
        </w:rPr>
        <w:t>ystem (Jems)</w:t>
      </w:r>
      <w:r w:rsidR="00D61EB9" w:rsidRPr="00243697">
        <w:rPr>
          <w:rFonts w:ascii="Trebuchet MS" w:hAnsi="Trebuchet MS" w:cs="EUAlbertina"/>
          <w:color w:val="000000"/>
          <w:lang w:val="en-US"/>
        </w:rPr>
        <w:t>, per each project partner</w:t>
      </w:r>
      <w:r w:rsidR="00832C14" w:rsidRPr="00243697">
        <w:rPr>
          <w:rFonts w:ascii="Trebuchet MS" w:hAnsi="Trebuchet MS" w:cs="EUAlbertina"/>
          <w:color w:val="000000"/>
          <w:lang w:val="en-US"/>
        </w:rPr>
        <w:t xml:space="preserve">. </w:t>
      </w:r>
    </w:p>
    <w:p w14:paraId="34E9842F" w14:textId="77777777" w:rsidR="004005D1" w:rsidRDefault="004005D1" w:rsidP="0004515D">
      <w:pPr>
        <w:spacing w:after="0" w:line="276" w:lineRule="auto"/>
        <w:jc w:val="both"/>
        <w:rPr>
          <w:rFonts w:ascii="Trebuchet MS" w:hAnsi="Trebuchet MS" w:cs="EUAlbertina"/>
          <w:bCs/>
          <w:color w:val="000000"/>
        </w:rPr>
      </w:pPr>
    </w:p>
    <w:p w14:paraId="5F01F43C" w14:textId="328F0CC4" w:rsidR="0004515D" w:rsidRPr="0004515D" w:rsidRDefault="0004515D" w:rsidP="0004515D">
      <w:pPr>
        <w:spacing w:after="0" w:line="276" w:lineRule="auto"/>
        <w:jc w:val="both"/>
        <w:rPr>
          <w:rFonts w:ascii="Trebuchet MS" w:hAnsi="Trebuchet MS" w:cs="EUAlbertina"/>
          <w:bCs/>
          <w:color w:val="000000"/>
        </w:rPr>
      </w:pPr>
      <w:r w:rsidRPr="0004515D">
        <w:rPr>
          <w:rFonts w:ascii="Trebuchet MS" w:hAnsi="Trebuchet MS" w:cs="EUAlbertina"/>
          <w:bCs/>
          <w:color w:val="000000"/>
        </w:rPr>
        <w:t>No justifying /supporting documents proving the expenditures incurred under budget line</w:t>
      </w:r>
      <w:r>
        <w:rPr>
          <w:rFonts w:ascii="Trebuchet MS" w:hAnsi="Trebuchet MS" w:cs="EUAlbertina"/>
          <w:bCs/>
          <w:color w:val="000000"/>
        </w:rPr>
        <w:t>s</w:t>
      </w:r>
      <w:r w:rsidRPr="0004515D">
        <w:rPr>
          <w:rFonts w:ascii="Trebuchet MS" w:hAnsi="Trebuchet MS" w:cs="EUAlbertina"/>
          <w:bCs/>
          <w:color w:val="000000"/>
        </w:rPr>
        <w:t xml:space="preserve"> </w:t>
      </w:r>
      <w:r w:rsidRPr="0004515D">
        <w:rPr>
          <w:rFonts w:ascii="Trebuchet MS" w:hAnsi="Trebuchet MS" w:cs="EUAlbertina"/>
          <w:bCs/>
          <w:i/>
          <w:iCs/>
          <w:color w:val="000000"/>
          <w:lang w:val="en-US"/>
        </w:rPr>
        <w:t>Office and Administration, Travel and Accommodation, External expertise and service and Equipment</w:t>
      </w:r>
      <w:r w:rsidRPr="0004515D">
        <w:rPr>
          <w:rFonts w:ascii="Trebuchet MS" w:hAnsi="Trebuchet MS" w:cs="EUAlbertina"/>
          <w:bCs/>
          <w:i/>
          <w:color w:val="000000"/>
        </w:rPr>
        <w:t xml:space="preserve"> </w:t>
      </w:r>
      <w:r w:rsidRPr="0004515D">
        <w:rPr>
          <w:rFonts w:ascii="Trebuchet MS" w:hAnsi="Trebuchet MS" w:cs="EUAlbertina"/>
          <w:bCs/>
          <w:color w:val="000000"/>
        </w:rPr>
        <w:t>have to be provided.</w:t>
      </w:r>
    </w:p>
    <w:p w14:paraId="3D00C777" w14:textId="76D2C411" w:rsidR="00AB651A" w:rsidRDefault="00AB651A" w:rsidP="00AB651A">
      <w:pPr>
        <w:spacing w:after="0" w:line="276" w:lineRule="auto"/>
        <w:jc w:val="both"/>
        <w:rPr>
          <w:rFonts w:ascii="Trebuchet MS" w:hAnsi="Trebuchet MS" w:cs="EUAlbertina"/>
          <w:color w:val="000000"/>
          <w:lang w:val="en-US"/>
        </w:rPr>
      </w:pPr>
    </w:p>
    <w:tbl>
      <w:tblPr>
        <w:tblStyle w:val="TableGrid"/>
        <w:tblW w:w="0" w:type="auto"/>
        <w:tblLook w:val="04A0" w:firstRow="1" w:lastRow="0" w:firstColumn="1" w:lastColumn="0" w:noHBand="0" w:noVBand="1"/>
      </w:tblPr>
      <w:tblGrid>
        <w:gridCol w:w="9607"/>
      </w:tblGrid>
      <w:tr w:rsidR="00110481" w:rsidRPr="00110481" w14:paraId="548EF64E" w14:textId="77777777" w:rsidTr="008E63D3">
        <w:tc>
          <w:tcPr>
            <w:tcW w:w="9607" w:type="dxa"/>
            <w:shd w:val="clear" w:color="auto" w:fill="FFF2CC" w:themeFill="accent4" w:themeFillTint="33"/>
          </w:tcPr>
          <w:p w14:paraId="5268453B" w14:textId="77777777" w:rsidR="00110481" w:rsidRPr="004005D1" w:rsidRDefault="00110481" w:rsidP="00110481">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t>TAKE NOTE</w:t>
            </w:r>
          </w:p>
          <w:p w14:paraId="0534D755"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p w14:paraId="573584C3" w14:textId="50BF56C8" w:rsidR="00110481" w:rsidRPr="004005D1" w:rsidRDefault="00110481" w:rsidP="00110481">
            <w:pPr>
              <w:spacing w:line="276" w:lineRule="auto"/>
              <w:rPr>
                <w:rFonts w:ascii="Trebuchet MS" w:eastAsiaTheme="minorHAnsi" w:hAnsi="Trebuchet MS" w:cs="EUAlbertina"/>
                <w:color w:val="000000"/>
                <w:sz w:val="22"/>
                <w:szCs w:val="22"/>
                <w:lang w:eastAsia="en-US"/>
              </w:rPr>
            </w:pPr>
            <w:r w:rsidRPr="004005D1">
              <w:rPr>
                <w:rFonts w:ascii="Trebuchet MS" w:eastAsiaTheme="minorHAnsi" w:hAnsi="Trebuchet MS" w:cs="EUAlbertina"/>
                <w:color w:val="000000"/>
                <w:sz w:val="22"/>
                <w:szCs w:val="22"/>
                <w:lang w:eastAsia="en-US"/>
              </w:rPr>
              <w:t xml:space="preserve">The amount of costs which will be reimbursed as flat rate of 40% of the direct eligible staff costs is directly linked to the expenditures certified as eligible for </w:t>
            </w:r>
            <w:r w:rsidRPr="004005D1">
              <w:rPr>
                <w:rFonts w:ascii="Trebuchet MS" w:eastAsiaTheme="minorHAnsi" w:hAnsi="Trebuchet MS" w:cs="EUAlbertina"/>
                <w:i/>
                <w:iCs/>
                <w:color w:val="000000"/>
                <w:sz w:val="22"/>
                <w:szCs w:val="22"/>
                <w:lang w:eastAsia="en-US"/>
              </w:rPr>
              <w:t>Staff costs</w:t>
            </w:r>
            <w:r w:rsidRPr="004005D1">
              <w:rPr>
                <w:rFonts w:ascii="Trebuchet MS" w:eastAsiaTheme="minorHAnsi" w:hAnsi="Trebuchet MS" w:cs="EUAlbertina"/>
                <w:color w:val="000000"/>
                <w:sz w:val="22"/>
                <w:szCs w:val="22"/>
                <w:lang w:eastAsia="en-US"/>
              </w:rPr>
              <w:t xml:space="preserve"> during the management verification and are calculated automatically by Jems in each financial report.</w:t>
            </w:r>
          </w:p>
          <w:p w14:paraId="3B32FF1D" w14:textId="77777777" w:rsidR="00110481" w:rsidRPr="004005D1" w:rsidRDefault="00110481" w:rsidP="00110481">
            <w:pPr>
              <w:spacing w:line="276" w:lineRule="auto"/>
              <w:rPr>
                <w:rFonts w:ascii="Trebuchet MS" w:eastAsiaTheme="minorHAnsi" w:hAnsi="Trebuchet MS" w:cs="EUAlbertina"/>
                <w:color w:val="000000"/>
                <w:sz w:val="22"/>
                <w:szCs w:val="22"/>
                <w:lang w:eastAsia="en-US"/>
              </w:rPr>
            </w:pPr>
          </w:p>
          <w:p w14:paraId="2E71BFF2" w14:textId="77777777" w:rsidR="00110481" w:rsidRPr="004005D1" w:rsidRDefault="00110481" w:rsidP="00110481">
            <w:pPr>
              <w:spacing w:line="276" w:lineRule="auto"/>
              <w:rPr>
                <w:rFonts w:ascii="Trebuchet MS" w:eastAsiaTheme="minorHAnsi" w:hAnsi="Trebuchet MS" w:cs="EUAlbertina"/>
                <w:color w:val="000000"/>
                <w:sz w:val="22"/>
                <w:szCs w:val="22"/>
                <w:u w:val="single"/>
                <w:lang w:eastAsia="en-US"/>
              </w:rPr>
            </w:pPr>
            <w:r w:rsidRPr="004005D1">
              <w:rPr>
                <w:rFonts w:ascii="Trebuchet MS" w:eastAsiaTheme="minorHAnsi" w:hAnsi="Trebuchet MS" w:cs="EUAlbertina"/>
                <w:color w:val="000000"/>
                <w:sz w:val="22"/>
                <w:szCs w:val="22"/>
                <w:lang w:eastAsia="en-US"/>
              </w:rPr>
              <w:t>For exemplification, please see below:</w:t>
            </w:r>
          </w:p>
          <w:tbl>
            <w:tblPr>
              <w:tblStyle w:val="GridTable1Light-Accent11"/>
              <w:tblW w:w="9386" w:type="dxa"/>
              <w:tblLook w:val="04A0" w:firstRow="1" w:lastRow="0" w:firstColumn="1" w:lastColumn="0" w:noHBand="0" w:noVBand="1"/>
            </w:tblPr>
            <w:tblGrid>
              <w:gridCol w:w="550"/>
              <w:gridCol w:w="2655"/>
              <w:gridCol w:w="2160"/>
              <w:gridCol w:w="2160"/>
              <w:gridCol w:w="1861"/>
            </w:tblGrid>
            <w:tr w:rsidR="00110481" w:rsidRPr="00110481" w14:paraId="0C003273" w14:textId="77777777" w:rsidTr="008E63D3">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5CDD7A88" w14:textId="77777777" w:rsidR="00110481" w:rsidRPr="00110481" w:rsidRDefault="00110481" w:rsidP="00110481">
                  <w:pPr>
                    <w:spacing w:line="276" w:lineRule="auto"/>
                    <w:jc w:val="both"/>
                    <w:rPr>
                      <w:rFonts w:ascii="Trebuchet MS" w:hAnsi="Trebuchet MS" w:cs="EUAlbertina"/>
                      <w:color w:val="000000"/>
                    </w:rPr>
                  </w:pPr>
                  <w:r w:rsidRPr="00110481">
                    <w:rPr>
                      <w:rFonts w:ascii="Trebuchet MS" w:hAnsi="Trebuchet MS" w:cs="EUAlbertina"/>
                      <w:color w:val="000000"/>
                    </w:rPr>
                    <w:t>No</w:t>
                  </w:r>
                </w:p>
              </w:tc>
              <w:tc>
                <w:tcPr>
                  <w:tcW w:w="2655" w:type="dxa"/>
                  <w:shd w:val="clear" w:color="auto" w:fill="auto"/>
                  <w:noWrap/>
                  <w:hideMark/>
                </w:tcPr>
                <w:p w14:paraId="37B2A885"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w:t>
                  </w:r>
                </w:p>
              </w:tc>
              <w:tc>
                <w:tcPr>
                  <w:tcW w:w="2160" w:type="dxa"/>
                  <w:shd w:val="clear" w:color="auto" w:fill="auto"/>
                  <w:hideMark/>
                </w:tcPr>
                <w:p w14:paraId="5BF7CC7C"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According to the approved budget</w:t>
                  </w:r>
                </w:p>
              </w:tc>
              <w:tc>
                <w:tcPr>
                  <w:tcW w:w="2160" w:type="dxa"/>
                  <w:shd w:val="clear" w:color="auto" w:fill="auto"/>
                  <w:hideMark/>
                </w:tcPr>
                <w:p w14:paraId="4C6C868A"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 confirmed by the controller as eligible</w:t>
                  </w:r>
                </w:p>
              </w:tc>
              <w:tc>
                <w:tcPr>
                  <w:tcW w:w="1861" w:type="dxa"/>
                  <w:shd w:val="clear" w:color="auto" w:fill="auto"/>
                </w:tcPr>
                <w:p w14:paraId="7A723FA2"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 reimbursed</w:t>
                  </w:r>
                </w:p>
              </w:tc>
            </w:tr>
            <w:tr w:rsidR="00110481" w:rsidRPr="00110481" w14:paraId="235B784D"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7E9C1E58" w14:textId="77777777" w:rsidR="00110481" w:rsidRPr="004005D1" w:rsidRDefault="00110481" w:rsidP="00110481">
                  <w:pPr>
                    <w:spacing w:line="276" w:lineRule="auto"/>
                    <w:jc w:val="both"/>
                    <w:rPr>
                      <w:rFonts w:ascii="Trebuchet MS" w:hAnsi="Trebuchet MS" w:cs="EUAlbertina"/>
                      <w:b w:val="0"/>
                      <w:bCs w:val="0"/>
                      <w:color w:val="000000"/>
                    </w:rPr>
                  </w:pPr>
                  <w:bookmarkStart w:id="94" w:name="_Hlk121752532"/>
                  <w:r w:rsidRPr="004005D1">
                    <w:rPr>
                      <w:rFonts w:ascii="Trebuchet MS" w:hAnsi="Trebuchet MS" w:cs="EUAlbertina"/>
                      <w:b w:val="0"/>
                      <w:bCs w:val="0"/>
                      <w:color w:val="000000"/>
                    </w:rPr>
                    <w:t>1</w:t>
                  </w:r>
                </w:p>
              </w:tc>
              <w:tc>
                <w:tcPr>
                  <w:tcW w:w="2655" w:type="dxa"/>
                  <w:shd w:val="clear" w:color="auto" w:fill="auto"/>
                  <w:hideMark/>
                </w:tcPr>
                <w:p w14:paraId="46451B7E"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Staff costs</w:t>
                  </w:r>
                </w:p>
              </w:tc>
              <w:tc>
                <w:tcPr>
                  <w:tcW w:w="2160" w:type="dxa"/>
                  <w:shd w:val="clear" w:color="auto" w:fill="auto"/>
                  <w:noWrap/>
                  <w:hideMark/>
                </w:tcPr>
                <w:p w14:paraId="643C7E9F" w14:textId="3326498A"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w:t>
                  </w:r>
                  <w:r w:rsidR="00110481" w:rsidRPr="004005D1">
                    <w:rPr>
                      <w:rFonts w:ascii="Trebuchet MS" w:hAnsi="Trebuchet MS" w:cs="EUAlbertina"/>
                      <w:color w:val="000000"/>
                    </w:rPr>
                    <w:t>00.000,00</w:t>
                  </w:r>
                </w:p>
              </w:tc>
              <w:tc>
                <w:tcPr>
                  <w:tcW w:w="2160" w:type="dxa"/>
                  <w:shd w:val="clear" w:color="auto" w:fill="auto"/>
                  <w:noWrap/>
                  <w:hideMark/>
                </w:tcPr>
                <w:p w14:paraId="7FD28F65" w14:textId="6B43CE27"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w:t>
                  </w:r>
                  <w:r w:rsidR="00732005" w:rsidRPr="004005D1">
                    <w:rPr>
                      <w:rFonts w:ascii="Trebuchet MS" w:hAnsi="Trebuchet MS" w:cs="EUAlbertina"/>
                      <w:color w:val="000000"/>
                    </w:rPr>
                    <w:t>8</w:t>
                  </w:r>
                  <w:r w:rsidRPr="004005D1">
                    <w:rPr>
                      <w:rFonts w:ascii="Trebuchet MS" w:hAnsi="Trebuchet MS" w:cs="EUAlbertina"/>
                      <w:color w:val="000000"/>
                    </w:rPr>
                    <w:t>0</w:t>
                  </w:r>
                  <w:r w:rsidR="00110481" w:rsidRPr="004005D1">
                    <w:rPr>
                      <w:rFonts w:ascii="Trebuchet MS" w:hAnsi="Trebuchet MS" w:cs="EUAlbertina"/>
                      <w:color w:val="000000"/>
                    </w:rPr>
                    <w:t>.000,00</w:t>
                  </w:r>
                </w:p>
              </w:tc>
              <w:tc>
                <w:tcPr>
                  <w:tcW w:w="1861" w:type="dxa"/>
                  <w:shd w:val="clear" w:color="auto" w:fill="auto"/>
                </w:tcPr>
                <w:p w14:paraId="4BD41CA3" w14:textId="01AED5E1"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28</w:t>
                  </w:r>
                  <w:r w:rsidR="00110481" w:rsidRPr="004005D1">
                    <w:rPr>
                      <w:rFonts w:ascii="Trebuchet MS" w:hAnsi="Trebuchet MS" w:cs="EUAlbertina"/>
                      <w:color w:val="000000"/>
                    </w:rPr>
                    <w:t>0.000,00</w:t>
                  </w:r>
                </w:p>
              </w:tc>
            </w:tr>
            <w:tr w:rsidR="00110481" w:rsidRPr="00110481" w14:paraId="032F2F6E"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0722E8B5"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2</w:t>
                  </w:r>
                </w:p>
              </w:tc>
              <w:tc>
                <w:tcPr>
                  <w:tcW w:w="2655" w:type="dxa"/>
                  <w:shd w:val="clear" w:color="auto" w:fill="auto"/>
                  <w:noWrap/>
                  <w:hideMark/>
                </w:tcPr>
                <w:p w14:paraId="61462D36" w14:textId="267A447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Other costs (40%)</w:t>
                  </w:r>
                </w:p>
              </w:tc>
              <w:tc>
                <w:tcPr>
                  <w:tcW w:w="2160" w:type="dxa"/>
                  <w:shd w:val="clear" w:color="auto" w:fill="auto"/>
                  <w:noWrap/>
                  <w:hideMark/>
                </w:tcPr>
                <w:p w14:paraId="5C415911" w14:textId="340BDEA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2</w:t>
                  </w:r>
                  <w:r w:rsidRPr="004005D1">
                    <w:rPr>
                      <w:rFonts w:ascii="Trebuchet MS" w:hAnsi="Trebuchet MS" w:cs="EUAlbertina"/>
                      <w:color w:val="000000"/>
                    </w:rPr>
                    <w:t xml:space="preserve">0.000,00 </w:t>
                  </w:r>
                </w:p>
              </w:tc>
              <w:tc>
                <w:tcPr>
                  <w:tcW w:w="2160" w:type="dxa"/>
                  <w:shd w:val="clear" w:color="auto" w:fill="auto"/>
                  <w:noWrap/>
                  <w:hideMark/>
                </w:tcPr>
                <w:p w14:paraId="5202C2F5"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4EFE0C6A" w14:textId="2A4113F6" w:rsidR="00110481" w:rsidRPr="004005D1" w:rsidRDefault="00A90C2F"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12</w:t>
                  </w:r>
                  <w:r w:rsidR="00110481" w:rsidRPr="004005D1">
                    <w:rPr>
                      <w:rFonts w:ascii="Trebuchet MS" w:hAnsi="Trebuchet MS" w:cs="EUAlbertina"/>
                      <w:color w:val="000000"/>
                    </w:rPr>
                    <w:t>.</w:t>
                  </w:r>
                  <w:r w:rsidRPr="004005D1">
                    <w:rPr>
                      <w:rFonts w:ascii="Trebuchet MS" w:hAnsi="Trebuchet MS" w:cs="EUAlbertina"/>
                      <w:color w:val="000000"/>
                    </w:rPr>
                    <w:t>0</w:t>
                  </w:r>
                  <w:r w:rsidR="00110481" w:rsidRPr="004005D1">
                    <w:rPr>
                      <w:rFonts w:ascii="Trebuchet MS" w:hAnsi="Trebuchet MS" w:cs="EUAlbertina"/>
                      <w:color w:val="000000"/>
                    </w:rPr>
                    <w:t xml:space="preserve">00,00 </w:t>
                  </w:r>
                </w:p>
              </w:tc>
            </w:tr>
            <w:tr w:rsidR="00110481" w:rsidRPr="00110481" w14:paraId="64CE5704"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3205" w:type="dxa"/>
                  <w:gridSpan w:val="2"/>
                  <w:shd w:val="clear" w:color="auto" w:fill="auto"/>
                </w:tcPr>
                <w:p w14:paraId="443B382C"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Total project costs</w:t>
                  </w:r>
                </w:p>
              </w:tc>
              <w:tc>
                <w:tcPr>
                  <w:tcW w:w="2160" w:type="dxa"/>
                  <w:shd w:val="clear" w:color="auto" w:fill="auto"/>
                  <w:noWrap/>
                  <w:hideMark/>
                </w:tcPr>
                <w:p w14:paraId="2EE6C615" w14:textId="6068AD68"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42</w:t>
                  </w:r>
                  <w:r w:rsidR="00110481" w:rsidRPr="004005D1">
                    <w:rPr>
                      <w:rFonts w:ascii="Trebuchet MS" w:hAnsi="Trebuchet MS" w:cs="EUAlbertina"/>
                      <w:color w:val="000000"/>
                    </w:rPr>
                    <w:t>0.000,00</w:t>
                  </w:r>
                </w:p>
              </w:tc>
              <w:tc>
                <w:tcPr>
                  <w:tcW w:w="2160" w:type="dxa"/>
                  <w:shd w:val="clear" w:color="auto" w:fill="auto"/>
                  <w:noWrap/>
                  <w:hideMark/>
                </w:tcPr>
                <w:p w14:paraId="6649D2CB"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3928944E" w14:textId="19C467DD"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392</w:t>
                  </w:r>
                  <w:r w:rsidR="00110481" w:rsidRPr="004005D1">
                    <w:rPr>
                      <w:rFonts w:ascii="Trebuchet MS" w:hAnsi="Trebuchet MS" w:cs="EUAlbertina"/>
                      <w:color w:val="000000"/>
                    </w:rPr>
                    <w:t>.</w:t>
                  </w:r>
                  <w:r w:rsidR="00A90C2F" w:rsidRPr="004005D1">
                    <w:rPr>
                      <w:rFonts w:ascii="Trebuchet MS" w:hAnsi="Trebuchet MS" w:cs="EUAlbertina"/>
                      <w:color w:val="000000"/>
                    </w:rPr>
                    <w:t>0</w:t>
                  </w:r>
                  <w:r w:rsidR="00110481" w:rsidRPr="004005D1">
                    <w:rPr>
                      <w:rFonts w:ascii="Trebuchet MS" w:hAnsi="Trebuchet MS" w:cs="EUAlbertina"/>
                      <w:color w:val="000000"/>
                    </w:rPr>
                    <w:t>00,00</w:t>
                  </w:r>
                </w:p>
              </w:tc>
            </w:tr>
            <w:bookmarkEnd w:id="94"/>
          </w:tbl>
          <w:p w14:paraId="5AED16C2"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tc>
      </w:tr>
    </w:tbl>
    <w:p w14:paraId="3DD90FF3" w14:textId="4B45B4B8" w:rsidR="00110481" w:rsidRDefault="00110481" w:rsidP="00AB651A">
      <w:pPr>
        <w:spacing w:after="0" w:line="276" w:lineRule="auto"/>
        <w:jc w:val="both"/>
        <w:rPr>
          <w:rFonts w:ascii="Trebuchet MS" w:hAnsi="Trebuchet MS" w:cs="EUAlbertina"/>
          <w:color w:val="000000"/>
          <w:lang w:val="en-US"/>
        </w:rPr>
      </w:pPr>
    </w:p>
    <w:p w14:paraId="4C32CFB5" w14:textId="77777777" w:rsidR="00110481" w:rsidRPr="00AB651A" w:rsidRDefault="00110481" w:rsidP="00AB651A">
      <w:pPr>
        <w:spacing w:after="0" w:line="276" w:lineRule="auto"/>
        <w:jc w:val="both"/>
        <w:rPr>
          <w:rFonts w:ascii="Trebuchet MS" w:hAnsi="Trebuchet MS" w:cs="EUAlbertina"/>
          <w:color w:val="000000"/>
          <w:lang w:val="en-US"/>
        </w:rPr>
      </w:pPr>
    </w:p>
    <w:p w14:paraId="16436A6B" w14:textId="77777777" w:rsidR="00FD53FE" w:rsidRDefault="00FD53FE" w:rsidP="00FD53FE">
      <w:pPr>
        <w:spacing w:after="0" w:line="276" w:lineRule="auto"/>
        <w:rPr>
          <w:rFonts w:ascii="Trebuchet MS" w:hAnsi="Trebuchet MS" w:cs="EUAlbertina"/>
          <w:color w:val="000000"/>
          <w:lang w:val="en-US"/>
        </w:rPr>
      </w:pPr>
    </w:p>
    <w:p w14:paraId="1BA862BC" w14:textId="61C4280D" w:rsidR="00FD53FE" w:rsidRPr="0096791B" w:rsidRDefault="00FD53FE" w:rsidP="00FD53FE">
      <w:pPr>
        <w:widowControl w:val="0"/>
        <w:tabs>
          <w:tab w:val="left" w:pos="5580"/>
        </w:tabs>
        <w:spacing w:before="120" w:after="120"/>
        <w:jc w:val="both"/>
        <w:rPr>
          <w:rFonts w:ascii="Trebuchet MS" w:hAnsi="Trebuchet MS"/>
        </w:rPr>
      </w:pPr>
      <w:r>
        <w:rPr>
          <w:rFonts w:ascii="Trebuchet MS" w:hAnsi="Trebuchet MS"/>
        </w:rPr>
        <w:t xml:space="preserve">  </w:t>
      </w:r>
    </w:p>
    <w:p w14:paraId="1D04FE76" w14:textId="77777777" w:rsidR="00F64C6F" w:rsidRDefault="00F64C6F" w:rsidP="00F64C6F">
      <w:pPr>
        <w:spacing w:after="0" w:line="276" w:lineRule="auto"/>
        <w:jc w:val="both"/>
        <w:rPr>
          <w:rFonts w:ascii="Trebuchet MS" w:hAnsi="Trebuchet MS" w:cs="EUAlbertina"/>
          <w:color w:val="000000"/>
        </w:rPr>
      </w:pPr>
    </w:p>
    <w:p w14:paraId="2ABFC0DB" w14:textId="77777777" w:rsidR="00F64C6F" w:rsidRPr="00CA58A0" w:rsidRDefault="00F64C6F" w:rsidP="00F64C6F">
      <w:pPr>
        <w:spacing w:after="0" w:line="276" w:lineRule="auto"/>
        <w:jc w:val="both"/>
        <w:rPr>
          <w:rFonts w:ascii="Trebuchet MS" w:hAnsi="Trebuchet MS" w:cs="EUAlbertina"/>
          <w:bCs/>
          <w:color w:val="000000"/>
        </w:rPr>
      </w:pPr>
    </w:p>
    <w:p w14:paraId="4CA4654A" w14:textId="4FE83C7C" w:rsidR="00AE32EB" w:rsidRDefault="00AE32EB" w:rsidP="00F64C6F">
      <w:pPr>
        <w:spacing w:after="0" w:line="276" w:lineRule="auto"/>
        <w:jc w:val="both"/>
        <w:rPr>
          <w:rFonts w:ascii="Trebuchet MS" w:hAnsi="Trebuchet MS" w:cs="EUAlbertina"/>
          <w:bCs/>
          <w:color w:val="000000"/>
        </w:rPr>
      </w:pPr>
    </w:p>
    <w:p w14:paraId="0E6CC517" w14:textId="0360C6EA" w:rsidR="00890CD0" w:rsidRPr="00890CD0" w:rsidRDefault="00890CD0" w:rsidP="00890CD0">
      <w:pPr>
        <w:spacing w:after="0" w:line="276" w:lineRule="auto"/>
        <w:jc w:val="both"/>
        <w:rPr>
          <w:rFonts w:ascii="Trebuchet MS" w:hAnsi="Trebuchet MS" w:cs="EUAlbertina"/>
          <w:bCs/>
          <w:color w:val="000000"/>
        </w:rPr>
      </w:pPr>
    </w:p>
    <w:tbl>
      <w:tblPr>
        <w:tblStyle w:val="TableGrid"/>
        <w:tblW w:w="0" w:type="auto"/>
        <w:tblLook w:val="04A0" w:firstRow="1" w:lastRow="0" w:firstColumn="1" w:lastColumn="0" w:noHBand="0" w:noVBand="1"/>
      </w:tblPr>
      <w:tblGrid>
        <w:gridCol w:w="9607"/>
      </w:tblGrid>
      <w:tr w:rsidR="00890CD0" w:rsidRPr="00890CD0" w14:paraId="56B82934" w14:textId="77777777" w:rsidTr="00C677CB">
        <w:tc>
          <w:tcPr>
            <w:tcW w:w="9607" w:type="dxa"/>
            <w:shd w:val="clear" w:color="auto" w:fill="FFF2CC" w:themeFill="accent4" w:themeFillTint="33"/>
          </w:tcPr>
          <w:p w14:paraId="7DD1B0AF" w14:textId="77777777" w:rsidR="00890CD0" w:rsidRPr="004005D1" w:rsidRDefault="00890CD0" w:rsidP="00890CD0">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lastRenderedPageBreak/>
              <w:t>TAKE NOTE</w:t>
            </w:r>
          </w:p>
          <w:p w14:paraId="707425A7" w14:textId="77777777" w:rsidR="00890CD0" w:rsidRPr="00890CD0" w:rsidRDefault="00890CD0" w:rsidP="00890CD0">
            <w:pPr>
              <w:spacing w:line="276" w:lineRule="auto"/>
              <w:rPr>
                <w:rFonts w:ascii="Trebuchet MS" w:eastAsiaTheme="minorHAnsi" w:hAnsi="Trebuchet MS" w:cs="EUAlbertina"/>
                <w:b/>
                <w:bCs/>
                <w:color w:val="000000"/>
                <w:sz w:val="22"/>
                <w:szCs w:val="22"/>
                <w:u w:val="single"/>
                <w:lang w:eastAsia="en-US"/>
              </w:rPr>
            </w:pPr>
          </w:p>
          <w:p w14:paraId="32D57014" w14:textId="77777777" w:rsidR="00890CD0" w:rsidRPr="00890CD0" w:rsidRDefault="00890CD0" w:rsidP="00890CD0">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Reporting period will be of 4 months.</w:t>
            </w:r>
          </w:p>
          <w:p w14:paraId="41398535" w14:textId="2E6CE655" w:rsidR="00890CD0" w:rsidRPr="00890CD0" w:rsidRDefault="00890CD0" w:rsidP="00890CD0">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Depending on the project implementation period, project partners will have to submit several reports, every 45 days after the 4 months reporting period has elapsed, (covering every 4 months of implementation) for expenditure verification by the controllers. Therefore, please consider this aspect when drafting the budget.</w:t>
            </w:r>
          </w:p>
        </w:tc>
      </w:tr>
    </w:tbl>
    <w:p w14:paraId="3860B87E" w14:textId="77777777" w:rsidR="00890CD0" w:rsidRDefault="00890CD0" w:rsidP="00F64C6F">
      <w:pPr>
        <w:spacing w:after="0" w:line="276" w:lineRule="auto"/>
        <w:jc w:val="both"/>
        <w:rPr>
          <w:rFonts w:ascii="Trebuchet MS" w:hAnsi="Trebuchet MS" w:cs="EUAlbertina"/>
          <w:bCs/>
          <w:color w:val="000000"/>
        </w:rPr>
      </w:pPr>
    </w:p>
    <w:p w14:paraId="4BF88071" w14:textId="77777777" w:rsidR="00F41BD8" w:rsidRPr="006924DA" w:rsidRDefault="00F41BD8" w:rsidP="00263237">
      <w:pPr>
        <w:pStyle w:val="ListParagraph"/>
        <w:spacing w:after="0" w:line="276" w:lineRule="auto"/>
        <w:jc w:val="both"/>
        <w:rPr>
          <w:rFonts w:ascii="Trebuchet MS" w:hAnsi="Trebuchet MS" w:cs="EUAlbertina"/>
          <w:color w:val="000000"/>
        </w:rPr>
      </w:pPr>
    </w:p>
    <w:p w14:paraId="13CFEF0F" w14:textId="614E2E9D" w:rsidR="00263237" w:rsidRPr="00327071" w:rsidRDefault="00C77087" w:rsidP="00F60E6E">
      <w:pPr>
        <w:pStyle w:val="Heading2"/>
        <w:rPr>
          <w:rFonts w:ascii="Trebuchet MS" w:eastAsia="Times New Roman" w:hAnsi="Trebuchet MS" w:cs="Times New Roman"/>
          <w:b/>
          <w:bCs/>
          <w:snapToGrid w:val="0"/>
        </w:rPr>
      </w:pPr>
      <w:bookmarkStart w:id="95" w:name="_Toc122553808"/>
      <w:r>
        <w:rPr>
          <w:rFonts w:ascii="Trebuchet MS" w:eastAsia="Times New Roman" w:hAnsi="Trebuchet MS" w:cs="Times New Roman"/>
          <w:b/>
          <w:bCs/>
          <w:snapToGrid w:val="0"/>
        </w:rPr>
        <w:t>10</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Budget</w:t>
      </w:r>
      <w:bookmarkEnd w:id="95"/>
      <w:r w:rsidR="00263237" w:rsidRPr="00327071">
        <w:rPr>
          <w:rFonts w:ascii="Trebuchet MS" w:eastAsia="Times New Roman" w:hAnsi="Trebuchet MS" w:cs="Times New Roman"/>
          <w:b/>
          <w:bCs/>
          <w:snapToGrid w:val="0"/>
        </w:rPr>
        <w:t xml:space="preserve"> </w:t>
      </w:r>
    </w:p>
    <w:p w14:paraId="2B12C39B" w14:textId="77777777" w:rsidR="00263237" w:rsidRDefault="00263237" w:rsidP="00263237">
      <w:pPr>
        <w:spacing w:after="0" w:line="276" w:lineRule="auto"/>
        <w:jc w:val="both"/>
        <w:rPr>
          <w:rFonts w:ascii="Trebuchet MS" w:hAnsi="Trebuchet MS" w:cs="EUAlbertina"/>
          <w:color w:val="000000"/>
        </w:rPr>
      </w:pPr>
    </w:p>
    <w:p w14:paraId="123A427D" w14:textId="13A0F374" w:rsidR="00233E21"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 xml:space="preserve">staff, </w:t>
      </w:r>
      <w:r w:rsidR="00B11F21" w:rsidRPr="00233E21">
        <w:rPr>
          <w:rFonts w:ascii="Trebuchet MS" w:hAnsi="Trebuchet MS" w:cs="EUAlbertina"/>
          <w:color w:val="000000"/>
        </w:rPr>
        <w:t>office and administrati</w:t>
      </w:r>
      <w:r w:rsidR="00B11F21">
        <w:rPr>
          <w:rFonts w:ascii="Trebuchet MS" w:hAnsi="Trebuchet MS" w:cs="EUAlbertina"/>
          <w:color w:val="000000"/>
        </w:rPr>
        <w:t xml:space="preserve">on, </w:t>
      </w:r>
      <w:r w:rsidRPr="00233E21">
        <w:rPr>
          <w:rFonts w:ascii="Trebuchet MS" w:hAnsi="Trebuchet MS" w:cs="EUAlbertina"/>
          <w:color w:val="000000"/>
        </w:rPr>
        <w:t>travel and accom</w:t>
      </w:r>
      <w:r w:rsidR="00D10F52">
        <w:rPr>
          <w:rFonts w:ascii="Trebuchet MS" w:hAnsi="Trebuchet MS" w:cs="EUAlbertina"/>
          <w:color w:val="000000"/>
        </w:rPr>
        <w:t>m</w:t>
      </w:r>
      <w:r w:rsidRPr="00233E21">
        <w:rPr>
          <w:rFonts w:ascii="Trebuchet MS" w:hAnsi="Trebuchet MS" w:cs="EUAlbertina"/>
          <w:color w:val="000000"/>
        </w:rPr>
        <w:t xml:space="preserve">odation, external expertise and services, equipment </w:t>
      </w:r>
    </w:p>
    <w:p w14:paraId="2DAA1B44" w14:textId="2CC0D92C" w:rsidR="004F0AB7" w:rsidRDefault="004F0AB7" w:rsidP="004F0AB7">
      <w:pPr>
        <w:pStyle w:val="ListParagraph"/>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economy</w:t>
      </w:r>
      <w:r w:rsidRPr="000E3F27">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effic</w:t>
      </w:r>
      <w:r w:rsidR="000502EA" w:rsidRPr="003117E3">
        <w:rPr>
          <w:rFonts w:ascii="Trebuchet MS" w:eastAsia="Times New Roman" w:hAnsi="Trebuchet MS" w:cs="Times New Roman"/>
          <w:b/>
          <w:snapToGrid w:val="0"/>
        </w:rPr>
        <w:t>iency</w:t>
      </w:r>
      <w:r w:rsidR="000502EA">
        <w:rPr>
          <w:rFonts w:ascii="Trebuchet MS" w:eastAsia="Times New Roman" w:hAnsi="Trebuchet MS" w:cs="Times New Roman"/>
          <w:snapToGrid w:val="0"/>
        </w:rPr>
        <w:t xml:space="preserve"> </w:t>
      </w:r>
      <w:r w:rsidRPr="000E3F27">
        <w:rPr>
          <w:rFonts w:ascii="Trebuchet MS" w:eastAsia="Times New Roman" w:hAnsi="Trebuchet MS" w:cs="Times New Roman"/>
          <w:snapToGrid w:val="0"/>
        </w:rPr>
        <w:t>is concerned with the best relationship between resources employed and results achieved.</w:t>
      </w:r>
    </w:p>
    <w:p w14:paraId="11F27E5E"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effectiveness</w:t>
      </w:r>
      <w:r w:rsidRPr="000E3F27">
        <w:rPr>
          <w:rFonts w:ascii="Trebuchet MS" w:eastAsia="Times New Roman" w:hAnsi="Trebuchet MS" w:cs="Times New Roman"/>
          <w:snapToGrid w:val="0"/>
        </w:rPr>
        <w:t xml:space="preserve"> is concerned with attaining the specific objectives set and achieving the intended results.</w:t>
      </w:r>
    </w:p>
    <w:p w14:paraId="01EAB3F5" w14:textId="77777777" w:rsidR="003117E3" w:rsidRDefault="003117E3" w:rsidP="00A37B93">
      <w:pPr>
        <w:spacing w:after="0" w:line="276" w:lineRule="auto"/>
        <w:contextualSpacing/>
        <w:jc w:val="both"/>
        <w:rPr>
          <w:rFonts w:ascii="Trebuchet MS" w:eastAsia="Times New Roman" w:hAnsi="Trebuchet MS" w:cs="Times New Roman"/>
          <w:snapToGrid w:val="0"/>
        </w:rPr>
      </w:pPr>
    </w:p>
    <w:p w14:paraId="39E3B9A2" w14:textId="59819705" w:rsidR="00242345"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0A1889">
        <w:rPr>
          <w:rFonts w:ascii="Trebuchet MS" w:eastAsia="Times New Roman" w:hAnsi="Trebuchet MS" w:cs="Times New Roman"/>
          <w:snapToGrid w:val="0"/>
        </w:rPr>
        <w:t>cost categories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110481">
        <w:rPr>
          <w:rFonts w:ascii="Trebuchet MS" w:eastAsia="Times New Roman" w:hAnsi="Trebuchet MS" w:cs="Times New Roman"/>
          <w:snapToGrid w:val="0"/>
        </w:rPr>
        <w:t xml:space="preserve"> for small scale projects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presented below:</w:t>
      </w:r>
    </w:p>
    <w:p w14:paraId="3BF54B46" w14:textId="5A570F41" w:rsidR="00375165" w:rsidRDefault="00375165" w:rsidP="00A37B93">
      <w:pPr>
        <w:spacing w:after="0" w:line="276" w:lineRule="auto"/>
        <w:contextualSpacing/>
        <w:jc w:val="both"/>
        <w:rPr>
          <w:rFonts w:ascii="Trebuchet MS" w:eastAsia="Times New Roman" w:hAnsi="Trebuchet MS" w:cs="Times New Roman"/>
          <w:snapToGrid w:val="0"/>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96" w:name="_Toc122553809"/>
      <w:r>
        <w:rPr>
          <w:rFonts w:ascii="Trebuchet MS" w:eastAsia="Times New Roman" w:hAnsi="Trebuchet MS" w:cs="Times New Roman"/>
          <w:b/>
          <w:snapToGrid w:val="0"/>
          <w:u w:val="single"/>
        </w:rPr>
        <w:t>Budget Line 1 – Staff</w:t>
      </w:r>
      <w:r w:rsidR="000A1889">
        <w:rPr>
          <w:rFonts w:ascii="Trebuchet MS" w:eastAsia="Times New Roman" w:hAnsi="Trebuchet MS" w:cs="Times New Roman"/>
          <w:b/>
          <w:snapToGrid w:val="0"/>
          <w:u w:val="single"/>
        </w:rPr>
        <w:t xml:space="preserve"> costs</w:t>
      </w:r>
      <w:bookmarkEnd w:id="96"/>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194997F8" w14:textId="3E898451" w:rsidR="005C3A39" w:rsidRDefault="005C3A39" w:rsidP="005414B9">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r w:rsidR="00373FF7" w:rsidRPr="00373FF7">
        <w:rPr>
          <w:rFonts w:ascii="Trebuchet MS" w:eastAsia="Times New Roman" w:hAnsi="Trebuchet MS" w:cs="Times New Roman"/>
          <w:bCs/>
          <w:iCs/>
          <w:snapToGrid w:val="0"/>
        </w:rPr>
        <w:t xml:space="preserve"> Staff can either be already employed by the beneficiary or contracted specifically for the project, </w:t>
      </w:r>
      <w:r w:rsidR="00373FF7" w:rsidRPr="006A0F17">
        <w:rPr>
          <w:rFonts w:ascii="Trebuchet MS" w:eastAsia="Times New Roman" w:hAnsi="Trebuchet MS" w:cs="Times New Roman"/>
          <w:bCs/>
          <w:iCs/>
          <w:snapToGrid w:val="0"/>
        </w:rPr>
        <w:t>after the conclusion of the grant contract.</w:t>
      </w:r>
    </w:p>
    <w:p w14:paraId="62A43359" w14:textId="77777777" w:rsidR="00D5414B" w:rsidRPr="00D5414B" w:rsidRDefault="00D5414B" w:rsidP="006B3DF0">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99A7A0C" w14:textId="68D3C948"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Expenditure included under this line is limited to the following:</w:t>
      </w:r>
    </w:p>
    <w:p w14:paraId="0F92278B" w14:textId="0540FFED"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7503B55E" w14:textId="7142390E"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(b) any other costs directly linked to salary payments incurred and paid by the employer, such as employment taxes and social security including pensions as covered by Regulation (EC) No 883/2004 of the European Parliament and of the Council(20), on condition that they are:</w:t>
      </w:r>
    </w:p>
    <w:p w14:paraId="2A51C7FE" w14:textId="02835AEA"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A956E0">
      <w:pPr>
        <w:autoSpaceDE w:val="0"/>
        <w:autoSpaceDN w:val="0"/>
        <w:adjustRightInd w:val="0"/>
        <w:spacing w:after="0" w:line="276" w:lineRule="auto"/>
        <w:ind w:left="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lastRenderedPageBreak/>
        <w:t>- in accordance with the legislation referred to in the employment document and with standard practices in the country or the organisation where the individual staff member is actually working, or both; and</w:t>
      </w:r>
    </w:p>
    <w:p w14:paraId="1BDD08B2" w14:textId="35A30AB9"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not recoverable by the employer.</w:t>
      </w:r>
    </w:p>
    <w:p w14:paraId="3A8289A2" w14:textId="77777777" w:rsidR="005414B9" w:rsidRDefault="005414B9">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5AD67EEF" w14:textId="0A371E96" w:rsidR="0016580E"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28226D62" w14:textId="77777777" w:rsid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5C56FD79" w14:textId="009325EC" w:rsidR="005F7E45" w:rsidRP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 xml:space="preserve">The staff can be allocated to </w:t>
      </w:r>
      <w:r w:rsidRPr="005F7E45">
        <w:rPr>
          <w:rFonts w:ascii="Trebuchet MS" w:eastAsia="Times New Roman" w:hAnsi="Trebuchet MS" w:cs="Times New Roman"/>
          <w:b/>
          <w:bCs/>
          <w:iCs/>
          <w:snapToGrid w:val="0"/>
        </w:rPr>
        <w:t>work full-time</w:t>
      </w:r>
      <w:r w:rsidRPr="005F7E45">
        <w:rPr>
          <w:rFonts w:ascii="Trebuchet MS" w:eastAsia="Times New Roman" w:hAnsi="Trebuchet MS" w:cs="Times New Roman"/>
          <w:bCs/>
          <w:iCs/>
          <w:snapToGrid w:val="0"/>
        </w:rPr>
        <w:t xml:space="preserve"> (100% of the working time is allocated to the project)</w:t>
      </w:r>
      <w:r w:rsidRPr="005F7E45">
        <w:rPr>
          <w:rFonts w:ascii="Trebuchet MS" w:eastAsia="Times New Roman" w:hAnsi="Trebuchet MS" w:cs="Times New Roman"/>
          <w:b/>
          <w:bCs/>
          <w:iCs/>
          <w:snapToGrid w:val="0"/>
        </w:rPr>
        <w:t xml:space="preserve"> or part-time</w:t>
      </w:r>
      <w:r w:rsidRPr="005F7E45">
        <w:rPr>
          <w:rFonts w:ascii="Trebuchet MS" w:eastAsia="Times New Roman" w:hAnsi="Trebuchet MS" w:cs="Times New Roman"/>
          <w:bCs/>
          <w:iCs/>
          <w:snapToGrid w:val="0"/>
        </w:rPr>
        <w:t xml:space="preserve"> for the project (flexible number of hours).</w:t>
      </w:r>
    </w:p>
    <w:p w14:paraId="46273850" w14:textId="77777777" w:rsidR="00342C3D" w:rsidRDefault="00342C3D"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1046F625" w14:textId="5B6ED67C" w:rsidR="005F7E45" w:rsidRP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For part time involvement (flexible number of hours), the number of hours in the monthly timesheets has to correspond to the actual time devoted to the project. The number of hours in a working day shall not exceed the limit specified in relevant national legislation.</w:t>
      </w:r>
    </w:p>
    <w:p w14:paraId="0D5DA9E2" w14:textId="2E20BC88" w:rsidR="005F7E45" w:rsidRP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In this case the hourly rate shall be calculated according to the provisions of the national legislation.</w:t>
      </w:r>
    </w:p>
    <w:p w14:paraId="7F9D1191" w14:textId="77777777" w:rsidR="005F7E45" w:rsidRPr="00D5414B" w:rsidRDefault="005F7E4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5641C99" w14:textId="21629019" w:rsidR="00842EFF" w:rsidRPr="00842EFF" w:rsidRDefault="00842EFF" w:rsidP="00842EFF">
      <w:pPr>
        <w:rPr>
          <w:rFonts w:ascii="Trebuchet MS" w:hAnsi="Trebuchet MS"/>
        </w:rPr>
      </w:pPr>
      <w:r>
        <w:rPr>
          <w:rFonts w:ascii="Trebuchet MS" w:hAnsi="Trebuchet MS"/>
          <w:bCs/>
        </w:rPr>
        <w:t xml:space="preserve">The following budget lines </w:t>
      </w:r>
      <w:r w:rsidRPr="00842EFF">
        <w:rPr>
          <w:rFonts w:ascii="Trebuchet MS" w:hAnsi="Trebuchet MS"/>
          <w:bCs/>
        </w:rPr>
        <w:t>shall be</w:t>
      </w:r>
      <w:r w:rsidR="004A6BC8">
        <w:rPr>
          <w:rFonts w:ascii="Trebuchet MS" w:hAnsi="Trebuchet MS"/>
          <w:bCs/>
        </w:rPr>
        <w:t xml:space="preserve"> reimbursed </w:t>
      </w:r>
      <w:r w:rsidR="008136CC">
        <w:rPr>
          <w:rFonts w:ascii="Trebuchet MS" w:hAnsi="Trebuchet MS"/>
          <w:bCs/>
        </w:rPr>
        <w:t xml:space="preserve">as </w:t>
      </w:r>
      <w:r w:rsidR="008136CC" w:rsidRPr="006A0F17">
        <w:rPr>
          <w:rFonts w:ascii="Trebuchet MS" w:hAnsi="Trebuchet MS"/>
          <w:b/>
        </w:rPr>
        <w:t>flat rate</w:t>
      </w:r>
      <w:r w:rsidR="008136CC">
        <w:rPr>
          <w:rFonts w:ascii="Trebuchet MS" w:hAnsi="Trebuchet MS"/>
          <w:bCs/>
        </w:rPr>
        <w:t xml:space="preserve"> </w:t>
      </w:r>
      <w:r w:rsidRPr="00842EFF">
        <w:rPr>
          <w:rFonts w:ascii="Trebuchet MS" w:hAnsi="Trebuchet MS"/>
          <w:bCs/>
        </w:rPr>
        <w:t>of 40% of the direct eligible staff costs</w:t>
      </w:r>
      <w:r>
        <w:rPr>
          <w:rFonts w:ascii="Trebuchet MS" w:hAnsi="Trebuchet MS"/>
          <w:bCs/>
        </w:rPr>
        <w:t>:</w:t>
      </w:r>
    </w:p>
    <w:p w14:paraId="6E5A098C" w14:textId="25AE0424" w:rsidR="00A37B93" w:rsidRPr="00A37B93" w:rsidRDefault="00A37B93" w:rsidP="005E7DBF">
      <w:pPr>
        <w:pStyle w:val="Heading3"/>
        <w:rPr>
          <w:rFonts w:ascii="Trebuchet MS" w:eastAsia="Times New Roman" w:hAnsi="Trebuchet MS" w:cs="Times New Roman"/>
          <w:b/>
          <w:snapToGrid w:val="0"/>
          <w:u w:val="single"/>
        </w:rPr>
      </w:pPr>
      <w:bookmarkStart w:id="97" w:name="_Toc122553810"/>
      <w:r w:rsidRPr="00A37B93">
        <w:rPr>
          <w:rFonts w:ascii="Trebuchet MS" w:eastAsia="Times New Roman" w:hAnsi="Trebuchet MS" w:cs="Times New Roman"/>
          <w:b/>
          <w:snapToGrid w:val="0"/>
          <w:u w:val="single"/>
        </w:rPr>
        <w:t>Budget Line 2 – Office and administrati</w:t>
      </w:r>
      <w:r w:rsidR="00984850">
        <w:rPr>
          <w:rFonts w:ascii="Trebuchet MS" w:eastAsia="Times New Roman" w:hAnsi="Trebuchet MS" w:cs="Times New Roman"/>
          <w:b/>
          <w:snapToGrid w:val="0"/>
          <w:u w:val="single"/>
        </w:rPr>
        <w:t>on</w:t>
      </w:r>
      <w:bookmarkEnd w:id="97"/>
    </w:p>
    <w:p w14:paraId="0F2D25D7" w14:textId="77777777"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521164D3" w14:textId="0FA23585" w:rsidR="00A37B93" w:rsidRPr="00F02A72" w:rsidRDefault="006731A4" w:rsidP="00A37B93">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r>
        <w:rPr>
          <w:rFonts w:ascii="Trebuchet MS" w:eastAsia="Times New Roman" w:hAnsi="Trebuchet MS" w:cs="Trebuchet MS"/>
          <w:bCs/>
          <w:color w:val="000000"/>
          <w:lang w:eastAsia="en-GB"/>
        </w:rPr>
        <w:t>Office and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that are necessary for the implementation of the project</w:t>
      </w:r>
      <w:r w:rsidR="00842EFF">
        <w:rPr>
          <w:rFonts w:ascii="Trebuchet MS" w:eastAsia="Times New Roman" w:hAnsi="Trebuchet MS" w:cs="Trebuchet MS"/>
          <w:bCs/>
          <w:color w:val="000000"/>
          <w:lang w:eastAsia="en-GB"/>
        </w:rPr>
        <w:t>.</w:t>
      </w:r>
      <w:r w:rsidR="005D099E" w:rsidRPr="005479BD">
        <w:rPr>
          <w:rFonts w:ascii="Trebuchet MS" w:eastAsia="Times New Roman" w:hAnsi="Trebuchet MS" w:cs="Trebuchet MS"/>
          <w:bCs/>
          <w:color w:val="000000"/>
          <w:lang w:eastAsia="en-GB"/>
        </w:rPr>
        <w:t xml:space="preserve"> </w:t>
      </w:r>
    </w:p>
    <w:p w14:paraId="724B02BF" w14:textId="75CEABEB" w:rsidR="00DC055E" w:rsidRPr="00DC055E" w:rsidRDefault="00DC055E" w:rsidP="007E181A">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p>
    <w:p w14:paraId="4AFD7051" w14:textId="7A21D9F1" w:rsidR="00A37B93" w:rsidRPr="00A37B93" w:rsidRDefault="00A37B93" w:rsidP="00A37B93">
      <w:pPr>
        <w:autoSpaceDE w:val="0"/>
        <w:autoSpaceDN w:val="0"/>
        <w:adjustRightInd w:val="0"/>
        <w:spacing w:after="0" w:line="276" w:lineRule="auto"/>
        <w:contextualSpacing/>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The following </w:t>
      </w:r>
      <w:r w:rsidR="005D099E" w:rsidRPr="005D099E">
        <w:rPr>
          <w:rFonts w:ascii="Trebuchet MS" w:eastAsia="Times New Roman" w:hAnsi="Trebuchet MS" w:cs="Trebuchet MS"/>
          <w:b/>
          <w:color w:val="000000"/>
          <w:u w:val="single"/>
          <w:lang w:eastAsia="en-GB"/>
        </w:rPr>
        <w:t>exhaustive list</w:t>
      </w:r>
      <w:r w:rsidR="005D099E">
        <w:rPr>
          <w:rFonts w:ascii="Trebuchet MS" w:eastAsia="Times New Roman" w:hAnsi="Trebuchet MS" w:cs="Trebuchet MS"/>
          <w:color w:val="000000"/>
          <w:u w:val="single"/>
          <w:lang w:eastAsia="en-GB"/>
        </w:rPr>
        <w:t xml:space="preserve"> includes the </w:t>
      </w:r>
      <w:r w:rsidRPr="00A37B93">
        <w:rPr>
          <w:rFonts w:ascii="Trebuchet MS" w:eastAsia="Times New Roman" w:hAnsi="Trebuchet MS" w:cs="Trebuchet MS"/>
          <w:color w:val="000000"/>
          <w:u w:val="single"/>
          <w:lang w:eastAsia="en-GB"/>
        </w:rPr>
        <w:t>cost</w:t>
      </w:r>
      <w:r w:rsidR="005D099E">
        <w:rPr>
          <w:rFonts w:ascii="Trebuchet MS" w:eastAsia="Times New Roman" w:hAnsi="Trebuchet MS" w:cs="Trebuchet MS"/>
          <w:color w:val="000000"/>
          <w:u w:val="single"/>
          <w:lang w:eastAsia="en-GB"/>
        </w:rPr>
        <w:t xml:space="preserve"> item</w:t>
      </w:r>
      <w:r w:rsidRPr="00A37B93">
        <w:rPr>
          <w:rFonts w:ascii="Trebuchet MS" w:eastAsia="Times New Roman" w:hAnsi="Trebuchet MS" w:cs="Trebuchet MS"/>
          <w:color w:val="000000"/>
          <w:u w:val="single"/>
          <w:lang w:eastAsia="en-GB"/>
        </w:rPr>
        <w:t>s</w:t>
      </w:r>
      <w:r w:rsidR="005D099E">
        <w:rPr>
          <w:rFonts w:ascii="Trebuchet MS" w:eastAsia="Times New Roman" w:hAnsi="Trebuchet MS" w:cs="Trebuchet MS"/>
          <w:color w:val="000000"/>
          <w:u w:val="single"/>
          <w:lang w:eastAsia="en-GB"/>
        </w:rPr>
        <w:t xml:space="preserve"> which</w:t>
      </w:r>
      <w:r w:rsidRPr="00A37B93">
        <w:rPr>
          <w:rFonts w:ascii="Trebuchet MS" w:eastAsia="Times New Roman" w:hAnsi="Trebuchet MS" w:cs="Trebuchet MS"/>
          <w:color w:val="000000"/>
          <w:lang w:eastAsia="en-GB"/>
        </w:rPr>
        <w:t xml:space="preserve"> could be included under this </w:t>
      </w:r>
      <w:r w:rsidR="000E41DD">
        <w:rPr>
          <w:rFonts w:ascii="Trebuchet MS" w:eastAsia="Times New Roman" w:hAnsi="Trebuchet MS" w:cs="Trebuchet MS"/>
          <w:color w:val="000000"/>
          <w:lang w:eastAsia="en-GB"/>
        </w:rPr>
        <w:t>cost category</w:t>
      </w:r>
      <w:r w:rsidRPr="007A78C6">
        <w:rPr>
          <w:rFonts w:ascii="Trebuchet MS" w:eastAsia="Times New Roman" w:hAnsi="Trebuchet MS" w:cs="Trebuchet MS"/>
          <w:color w:val="000000"/>
          <w:lang w:eastAsia="en-GB"/>
        </w:rPr>
        <w:t>:</w:t>
      </w:r>
      <w:r w:rsidRPr="00A37B93">
        <w:rPr>
          <w:rFonts w:ascii="Trebuchet MS" w:eastAsia="Times New Roman" w:hAnsi="Trebuchet MS" w:cs="Trebuchet MS"/>
          <w:color w:val="000000"/>
          <w:lang w:eastAsia="en-GB"/>
        </w:rPr>
        <w:t xml:space="preserve"> </w:t>
      </w:r>
    </w:p>
    <w:p w14:paraId="77CABDD2"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Office rent; </w:t>
      </w:r>
    </w:p>
    <w:p w14:paraId="37E11ECB" w14:textId="475A976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(e.g. fire, theft insurance); </w:t>
      </w:r>
    </w:p>
    <w:p w14:paraId="5267352D"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(e.g. electricity, heating, water);</w:t>
      </w:r>
    </w:p>
    <w:p w14:paraId="5C6FDA9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Communication (e.g. telephone, fax, internet, postal services, business cards); </w:t>
      </w:r>
    </w:p>
    <w:p w14:paraId="5E51C0B0" w14:textId="77777777" w:rsidR="00720B62"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4758F147" w14:textId="69A82E60" w:rsidR="00875C3F" w:rsidRDefault="00875C3F"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7408067E" w14:textId="57816685" w:rsidR="00342C3D" w:rsidRDefault="00342C3D"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1A46E42B" w14:textId="77777777" w:rsidR="00342C3D" w:rsidRDefault="00342C3D"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47898A7B" w14:textId="136C8B66" w:rsidR="00A37B93" w:rsidRPr="00A37B93" w:rsidRDefault="00A37B93" w:rsidP="005E7DBF">
      <w:pPr>
        <w:pStyle w:val="Heading3"/>
        <w:rPr>
          <w:rFonts w:ascii="Trebuchet MS" w:eastAsia="Times New Roman" w:hAnsi="Trebuchet MS" w:cs="Times New Roman"/>
          <w:b/>
          <w:snapToGrid w:val="0"/>
          <w:u w:val="single"/>
        </w:rPr>
      </w:pPr>
      <w:bookmarkStart w:id="98" w:name="_Toc122553811"/>
      <w:r w:rsidRPr="00A37B93">
        <w:rPr>
          <w:rFonts w:ascii="Trebuchet MS" w:eastAsia="Times New Roman" w:hAnsi="Trebuchet MS" w:cs="Times New Roman"/>
          <w:b/>
          <w:snapToGrid w:val="0"/>
          <w:u w:val="single"/>
        </w:rPr>
        <w:lastRenderedPageBreak/>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98"/>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5D512EC3" w:rsidR="000704F9" w:rsidRDefault="000704F9" w:rsidP="000704F9">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0E41DD">
        <w:rPr>
          <w:rFonts w:ascii="Trebuchet MS" w:eastAsia="Times New Roman" w:hAnsi="Trebuchet MS" w:cs="Times New Roman"/>
          <w:snapToGrid w:val="0"/>
        </w:rPr>
        <w:t>cost category</w:t>
      </w:r>
      <w:r w:rsidRPr="000704F9">
        <w:rPr>
          <w:rFonts w:ascii="Trebuchet MS" w:eastAsia="Times New Roman" w:hAnsi="Trebuchet MS" w:cs="Times New Roman"/>
          <w:snapToGrid w:val="0"/>
        </w:rPr>
        <w:t xml:space="preserve"> refers to travel and accommodation for </w:t>
      </w:r>
      <w:r w:rsidRPr="00FA47A8">
        <w:rPr>
          <w:rFonts w:ascii="Trebuchet MS" w:eastAsia="Times New Roman" w:hAnsi="Trebuchet MS" w:cs="Times New Roman"/>
          <w:b/>
          <w:bCs/>
          <w:snapToGrid w:val="0"/>
        </w:rPr>
        <w:t>project staff, personnel or management staff</w:t>
      </w:r>
      <w:r w:rsidRPr="000704F9">
        <w:rPr>
          <w:rFonts w:ascii="Trebuchet MS" w:eastAsia="Times New Roman" w:hAnsi="Trebuchet MS" w:cs="Times New Roman"/>
          <w:snapToGrid w:val="0"/>
        </w:rPr>
        <w:t xml:space="preserve">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t>
      </w:r>
      <w:r w:rsidRPr="00FA47A8">
        <w:rPr>
          <w:rFonts w:ascii="Trebuchet MS" w:eastAsia="Times New Roman" w:hAnsi="Trebuchet MS" w:cs="Times New Roman"/>
          <w:b/>
          <w:bCs/>
          <w:snapToGrid w:val="0"/>
        </w:rPr>
        <w:t>who execute tasks directly related to the project and must be justified by activities carried out within the project</w:t>
      </w:r>
      <w:r w:rsidRPr="000704F9">
        <w:rPr>
          <w:rFonts w:ascii="Trebuchet MS" w:eastAsia="Times New Roman" w:hAnsi="Trebuchet MS" w:cs="Times New Roman"/>
          <w:snapToGrid w:val="0"/>
        </w:rPr>
        <w:t>.</w:t>
      </w:r>
    </w:p>
    <w:p w14:paraId="1E8F9B98" w14:textId="77777777" w:rsidR="000704F9" w:rsidRDefault="000704F9" w:rsidP="000704F9">
      <w:pPr>
        <w:spacing w:after="0" w:line="276" w:lineRule="auto"/>
        <w:contextualSpacing/>
        <w:jc w:val="both"/>
        <w:rPr>
          <w:rFonts w:ascii="Trebuchet MS" w:eastAsia="Times New Roman" w:hAnsi="Trebuchet MS" w:cs="Times New Roman"/>
          <w:snapToGrid w:val="0"/>
        </w:rPr>
      </w:pPr>
    </w:p>
    <w:p w14:paraId="3AC3346F"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Travel and accommodation costs shall be limited to the following elements:</w:t>
      </w:r>
    </w:p>
    <w:p w14:paraId="6DBF54C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0D8260FA" w14:textId="77777777" w:rsidR="00AF5763" w:rsidRPr="00AF5763" w:rsidRDefault="00AF5763"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99" w:name="_Toc122553812"/>
      <w:r w:rsidRPr="00A37B93">
        <w:rPr>
          <w:rFonts w:ascii="Trebuchet MS" w:eastAsia="Times New Roman" w:hAnsi="Trebuchet MS" w:cs="Times New Roman"/>
          <w:b/>
          <w:snapToGrid w:val="0"/>
          <w:u w:val="single"/>
        </w:rPr>
        <w:t>Budget Line 4 - External expertise and services</w:t>
      </w:r>
      <w:bookmarkEnd w:id="99"/>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6FBA9337"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under this </w:t>
      </w:r>
      <w:r w:rsidR="000112F3">
        <w:rPr>
          <w:rFonts w:ascii="Trebuchet MS" w:eastAsia="Times New Roman" w:hAnsi="Trebuchet MS" w:cs="Trebuchet MS"/>
          <w:color w:val="000000"/>
          <w:lang w:eastAsia="en-GB"/>
        </w:rPr>
        <w:t>cost category</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4E9FE338" w:rsidR="00A37B93" w:rsidRPr="00A37B93" w:rsidRDefault="008A1CA2" w:rsidP="00A37B93">
      <w:pPr>
        <w:spacing w:after="0" w:line="276" w:lineRule="auto"/>
        <w:contextualSpacing/>
        <w:jc w:val="both"/>
        <w:rPr>
          <w:rFonts w:ascii="Trebuchet MS" w:eastAsia="Times New Roman" w:hAnsi="Trebuchet MS" w:cs="Times New Roman"/>
          <w:snapToGrid w:val="0"/>
        </w:rPr>
      </w:pPr>
      <w:r w:rsidRPr="008A1CA2">
        <w:rPr>
          <w:rFonts w:ascii="Trebuchet MS" w:eastAsia="Times New Roman" w:hAnsi="Trebuchet MS" w:cs="Times New Roman"/>
          <w:snapToGrid w:val="0"/>
          <w:u w:val="single"/>
        </w:rPr>
        <w:t xml:space="preserve">The following </w:t>
      </w:r>
      <w:r w:rsidRPr="008A1CA2">
        <w:rPr>
          <w:rFonts w:ascii="Trebuchet MS" w:eastAsia="Times New Roman" w:hAnsi="Trebuchet MS" w:cs="Times New Roman"/>
          <w:b/>
          <w:snapToGrid w:val="0"/>
          <w:u w:val="single"/>
        </w:rPr>
        <w:t>exhaustive list</w:t>
      </w:r>
      <w:r w:rsidRPr="008A1CA2">
        <w:rPr>
          <w:rFonts w:ascii="Trebuchet MS" w:eastAsia="Times New Roman" w:hAnsi="Trebuchet MS" w:cs="Times New Roman"/>
          <w:snapToGrid w:val="0"/>
          <w:u w:val="single"/>
        </w:rPr>
        <w:t xml:space="preserve"> includes the cost items which could be included under this budget line</w:t>
      </w:r>
      <w:r>
        <w:rPr>
          <w:rFonts w:ascii="Trebuchet MS" w:eastAsia="Times New Roman" w:hAnsi="Trebuchet MS" w:cs="Times New Roman"/>
          <w:snapToGrid w:val="0"/>
          <w:u w:val="single"/>
        </w:rPr>
        <w:t>:</w:t>
      </w:r>
      <w:r w:rsidRPr="008A1CA2" w:rsidDel="008A1CA2">
        <w:rPr>
          <w:rFonts w:ascii="Trebuchet MS" w:eastAsia="Times New Roman" w:hAnsi="Trebuchet MS" w:cs="Times New Roman"/>
          <w:snapToGrid w:val="0"/>
          <w:u w:val="single"/>
        </w:rPr>
        <w:t xml:space="preserve"> </w:t>
      </w:r>
    </w:p>
    <w:p w14:paraId="01F3FB5F" w14:textId="7B4F2E01" w:rsidR="00A37B93" w:rsidRPr="00A37B93" w:rsidRDefault="00796E0F" w:rsidP="00A656B1">
      <w:pPr>
        <w:numPr>
          <w:ilvl w:val="0"/>
          <w:numId w:val="6"/>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 xml:space="preserve">surveys (e.g.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design plans, handbooks, etc);</w:t>
      </w:r>
    </w:p>
    <w:p w14:paraId="07FF2609" w14:textId="6F25CFCC" w:rsidR="00A37B93" w:rsidRPr="00796E0F" w:rsidRDefault="00796E0F" w:rsidP="00796E0F">
      <w:pPr>
        <w:numPr>
          <w:ilvl w:val="0"/>
          <w:numId w:val="6"/>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6855AA18" w:rsidR="00221B1E"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the provision of guarantees by a bank or other financial institution where required by Union or national law;</w:t>
      </w:r>
    </w:p>
    <w:p w14:paraId="334F7359" w14:textId="6119C021" w:rsidR="00221B1E" w:rsidRPr="00901E17" w:rsidRDefault="00796E0F" w:rsidP="00221B1E">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t>travel and accommodation for external experts, speakers, chairpersons of meetings and service providers</w:t>
      </w:r>
      <w:r w:rsidR="00221B1E" w:rsidRPr="00901E17">
        <w:rPr>
          <w:rFonts w:ascii="Trebuchet MS" w:hAnsi="Trebuchet MS" w:cs="EUAlbertina"/>
          <w:color w:val="000000"/>
        </w:rPr>
        <w:t xml:space="preserve"> </w:t>
      </w:r>
    </w:p>
    <w:p w14:paraId="79B54E95" w14:textId="7C2BFCD2"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0A25B692" w:rsidR="003D404E" w:rsidRDefault="003D404E" w:rsidP="00A656B1">
      <w:pPr>
        <w:pStyle w:val="ListParagraph"/>
        <w:numPr>
          <w:ilvl w:val="0"/>
          <w:numId w:val="6"/>
        </w:numPr>
        <w:rPr>
          <w:rFonts w:ascii="Trebuchet MS" w:eastAsia="Times New Roman" w:hAnsi="Trebuchet MS" w:cs="Times New Roman"/>
          <w:snapToGrid w:val="0"/>
        </w:rPr>
      </w:pPr>
      <w:r>
        <w:rPr>
          <w:rFonts w:ascii="Trebuchet MS" w:eastAsia="Times New Roman" w:hAnsi="Trebuchet MS" w:cs="Times New Roman"/>
          <w:snapToGrid w:val="0"/>
        </w:rPr>
        <w:t>C</w:t>
      </w:r>
      <w:r w:rsidRPr="003D404E">
        <w:rPr>
          <w:rFonts w:ascii="Trebuchet MS" w:eastAsia="Times New Roman" w:hAnsi="Trebuchet MS" w:cs="Times New Roman"/>
          <w:snapToGrid w:val="0"/>
        </w:rPr>
        <w:t>osts for expenditure verification</w:t>
      </w:r>
      <w:r w:rsidR="00C47B40">
        <w:rPr>
          <w:rFonts w:ascii="Trebuchet MS" w:eastAsia="Times New Roman" w:hAnsi="Trebuchet MS" w:cs="Times New Roman"/>
          <w:snapToGrid w:val="0"/>
        </w:rPr>
        <w:t>;</w:t>
      </w:r>
    </w:p>
    <w:p w14:paraId="567DAD29" w14:textId="36242BF9" w:rsidR="00C47B40" w:rsidRDefault="00C47B40" w:rsidP="00C22F07">
      <w:pPr>
        <w:pStyle w:val="ListParagraph"/>
        <w:rPr>
          <w:rFonts w:ascii="Trebuchet MS" w:eastAsia="Times New Roman" w:hAnsi="Trebuchet MS" w:cs="Times New Roman"/>
          <w:snapToGrid w:val="0"/>
        </w:rPr>
      </w:pPr>
    </w:p>
    <w:p w14:paraId="202906B0" w14:textId="46B72E13" w:rsidR="00CB2B3B" w:rsidRDefault="00CB2B3B">
      <w:pPr>
        <w:spacing w:after="0" w:line="276" w:lineRule="auto"/>
        <w:contextualSpacing/>
        <w:jc w:val="both"/>
        <w:rPr>
          <w:rFonts w:ascii="Trebuchet MS" w:eastAsia="Times New Roman" w:hAnsi="Trebuchet MS" w:cs="Times New Roman"/>
          <w:b/>
          <w:snapToGrid w:val="0"/>
        </w:rPr>
      </w:pPr>
    </w:p>
    <w:p w14:paraId="04301CBB" w14:textId="645B7540" w:rsidR="00A37B93" w:rsidRPr="00A37B93" w:rsidRDefault="00A37B93" w:rsidP="005E7DBF">
      <w:pPr>
        <w:pStyle w:val="Heading3"/>
        <w:rPr>
          <w:rFonts w:ascii="Trebuchet MS" w:eastAsia="Times New Roman" w:hAnsi="Trebuchet MS" w:cs="Times New Roman"/>
          <w:b/>
          <w:snapToGrid w:val="0"/>
          <w:u w:val="single"/>
        </w:rPr>
      </w:pPr>
      <w:bookmarkStart w:id="100" w:name="_Toc122553813"/>
      <w:r w:rsidRPr="00A37B93">
        <w:rPr>
          <w:rFonts w:ascii="Trebuchet MS" w:eastAsia="Times New Roman" w:hAnsi="Trebuchet MS" w:cs="Times New Roman"/>
          <w:b/>
          <w:snapToGrid w:val="0"/>
          <w:u w:val="single"/>
        </w:rPr>
        <w:t>Budget Line 5 – Equipment</w:t>
      </w:r>
      <w:bookmarkEnd w:id="100"/>
      <w:r w:rsidRPr="00A37B93">
        <w:rPr>
          <w:rFonts w:ascii="Trebuchet MS" w:eastAsia="Times New Roman" w:hAnsi="Trebuchet MS" w:cs="Times New Roman"/>
          <w:b/>
          <w:snapToGrid w:val="0"/>
          <w:u w:val="single"/>
        </w:rPr>
        <w:t xml:space="preserve"> </w:t>
      </w:r>
    </w:p>
    <w:p w14:paraId="44CAEE67"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3828AF4C" w14:textId="7C6F6C2F" w:rsidR="00A37B93" w:rsidRP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Costs under this </w:t>
      </w:r>
      <w:r w:rsidR="000112F3">
        <w:rPr>
          <w:rFonts w:ascii="Trebuchet MS" w:eastAsia="Times New Roman" w:hAnsi="Trebuchet MS" w:cs="Times New Roman"/>
          <w:snapToGrid w:val="0"/>
        </w:rPr>
        <w:t>cost category</w:t>
      </w:r>
      <w:r w:rsidRPr="00A37B93">
        <w:rPr>
          <w:rFonts w:ascii="Trebuchet MS" w:eastAsia="Times New Roman" w:hAnsi="Trebuchet MS" w:cs="Times New Roman"/>
          <w:snapToGrid w:val="0"/>
        </w:rPr>
        <w:t xml:space="preserve"> refer to </w:t>
      </w:r>
      <w:r w:rsidR="000112F3">
        <w:rPr>
          <w:rFonts w:ascii="Trebuchet MS" w:eastAsia="Times New Roman" w:hAnsi="Trebuchet MS" w:cs="Times New Roman"/>
          <w:snapToGrid w:val="0"/>
        </w:rPr>
        <w:t xml:space="preserve">expenditure </w:t>
      </w:r>
      <w:r w:rsidR="000112F3" w:rsidRPr="00A37B93">
        <w:rPr>
          <w:rFonts w:ascii="Trebuchet MS" w:eastAsia="Times New Roman" w:hAnsi="Trebuchet MS" w:cs="Times New Roman"/>
          <w:snapToGrid w:val="0"/>
        </w:rPr>
        <w:t xml:space="preserve">by a </w:t>
      </w:r>
      <w:r w:rsidR="000112F3">
        <w:rPr>
          <w:rFonts w:ascii="Trebuchet MS" w:eastAsia="Times New Roman" w:hAnsi="Trebuchet MS" w:cs="Times New Roman"/>
          <w:snapToGrid w:val="0"/>
        </w:rPr>
        <w:t>project partner</w:t>
      </w:r>
      <w:r w:rsidR="000112F3" w:rsidRPr="00A37B93">
        <w:rPr>
          <w:rFonts w:ascii="Trebuchet MS" w:eastAsia="Times New Roman" w:hAnsi="Trebuchet MS" w:cs="Times New Roman"/>
          <w:snapToGrid w:val="0"/>
        </w:rPr>
        <w:t xml:space="preserve"> </w:t>
      </w:r>
      <w:r w:rsidR="000112F3">
        <w:rPr>
          <w:rFonts w:ascii="Trebuchet MS" w:eastAsia="Times New Roman" w:hAnsi="Trebuchet MS" w:cs="Times New Roman"/>
          <w:snapToGrid w:val="0"/>
        </w:rPr>
        <w:t xml:space="preserve">for </w:t>
      </w:r>
      <w:r w:rsidRPr="00A37B93">
        <w:rPr>
          <w:rFonts w:ascii="Trebuchet MS" w:eastAsia="Times New Roman" w:hAnsi="Trebuchet MS" w:cs="Times New Roman"/>
          <w:snapToGrid w:val="0"/>
        </w:rPr>
        <w:t xml:space="preserve">equipment </w:t>
      </w:r>
      <w:r w:rsidR="00007A4E">
        <w:rPr>
          <w:rFonts w:ascii="Trebuchet MS" w:eastAsia="Times New Roman" w:hAnsi="Trebuchet MS" w:cs="Times New Roman"/>
          <w:snapToGrid w:val="0"/>
        </w:rPr>
        <w:t>purchased,</w:t>
      </w:r>
      <w:r w:rsidRPr="00A37B93">
        <w:rPr>
          <w:rFonts w:ascii="Trebuchet MS" w:eastAsia="Times New Roman" w:hAnsi="Trebuchet MS" w:cs="Times New Roman"/>
          <w:snapToGrid w:val="0"/>
        </w:rPr>
        <w:t xml:space="preserve"> rented </w:t>
      </w:r>
      <w:r w:rsidR="00007A4E">
        <w:rPr>
          <w:rFonts w:ascii="Trebuchet MS" w:eastAsia="Times New Roman" w:hAnsi="Trebuchet MS" w:cs="Times New Roman"/>
          <w:snapToGrid w:val="0"/>
        </w:rPr>
        <w:t xml:space="preserve">or leased </w:t>
      </w:r>
      <w:r w:rsidR="000112F3" w:rsidRPr="00A37B93">
        <w:rPr>
          <w:rFonts w:ascii="Trebuchet MS" w:eastAsia="Times New Roman" w:hAnsi="Trebuchet MS" w:cs="Times New Roman"/>
          <w:snapToGrid w:val="0"/>
        </w:rPr>
        <w:t>specifically for the pu</w:t>
      </w:r>
      <w:r w:rsidR="000112F3">
        <w:rPr>
          <w:rFonts w:ascii="Trebuchet MS" w:eastAsia="Times New Roman" w:hAnsi="Trebuchet MS" w:cs="Times New Roman"/>
          <w:snapToGrid w:val="0"/>
        </w:rPr>
        <w:t xml:space="preserve">rpose of the project, </w:t>
      </w:r>
      <w:r w:rsidRPr="00A37B93">
        <w:rPr>
          <w:rFonts w:ascii="Trebuchet MS" w:eastAsia="Times New Roman" w:hAnsi="Trebuchet MS" w:cs="Times New Roman"/>
          <w:snapToGrid w:val="0"/>
        </w:rPr>
        <w:t xml:space="preserve">which should be listed in the approved project budget. </w:t>
      </w:r>
    </w:p>
    <w:p w14:paraId="0BD9D433"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649A5D51" w14:textId="7D297466" w:rsidR="00662787" w:rsidRPr="00662787" w:rsidRDefault="008A1CA2" w:rsidP="00662787">
      <w:pPr>
        <w:spacing w:after="0" w:line="276" w:lineRule="auto"/>
        <w:contextualSpacing/>
        <w:jc w:val="both"/>
        <w:rPr>
          <w:rFonts w:ascii="Trebuchet MS" w:eastAsia="Times New Roman" w:hAnsi="Trebuchet MS" w:cs="Times New Roman"/>
          <w:snapToGrid w:val="0"/>
        </w:rPr>
      </w:pPr>
      <w:r w:rsidRPr="008A1CA2">
        <w:rPr>
          <w:rFonts w:ascii="Trebuchet MS" w:eastAsia="Times New Roman" w:hAnsi="Trebuchet MS" w:cs="Times New Roman"/>
          <w:snapToGrid w:val="0"/>
        </w:rPr>
        <w:t xml:space="preserve">The following </w:t>
      </w:r>
      <w:r w:rsidRPr="008A1CA2">
        <w:rPr>
          <w:rFonts w:ascii="Trebuchet MS" w:eastAsia="Times New Roman" w:hAnsi="Trebuchet MS" w:cs="Times New Roman"/>
          <w:b/>
          <w:snapToGrid w:val="0"/>
          <w:u w:val="single"/>
        </w:rPr>
        <w:t>exhaustive list</w:t>
      </w:r>
      <w:r w:rsidRPr="008A1CA2">
        <w:rPr>
          <w:rFonts w:ascii="Trebuchet MS" w:eastAsia="Times New Roman" w:hAnsi="Trebuchet MS" w:cs="Times New Roman"/>
          <w:snapToGrid w:val="0"/>
          <w:u w:val="single"/>
        </w:rPr>
        <w:t xml:space="preserve"> includes the cost items which</w:t>
      </w:r>
      <w:r w:rsidRPr="008A1CA2">
        <w:rPr>
          <w:rFonts w:ascii="Trebuchet MS" w:eastAsia="Times New Roman" w:hAnsi="Trebuchet MS" w:cs="Times New Roman"/>
          <w:snapToGrid w:val="0"/>
        </w:rPr>
        <w:t xml:space="preserve"> could be included under this budget line</w:t>
      </w:r>
      <w:r w:rsidR="00662787" w:rsidRPr="00662787">
        <w:rPr>
          <w:rFonts w:ascii="Trebuchet MS" w:eastAsia="Times New Roman" w:hAnsi="Trebuchet MS" w:cs="Times New Roman"/>
          <w:snapToGrid w:val="0"/>
        </w:rPr>
        <w:t>:</w:t>
      </w:r>
    </w:p>
    <w:p w14:paraId="10FADC2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327071">
      <w:pPr>
        <w:numPr>
          <w:ilvl w:val="0"/>
          <w:numId w:val="8"/>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r w:rsidR="000112F3">
        <w:rPr>
          <w:rFonts w:ascii="Trebuchet MS" w:eastAsia="Times New Roman" w:hAnsi="Trebuchet MS" w:cs="Times New Roman"/>
          <w:snapToGrid w:val="0"/>
        </w:rPr>
        <w:t>.</w:t>
      </w:r>
    </w:p>
    <w:p w14:paraId="19FF6DC8" w14:textId="77777777" w:rsidR="00110481" w:rsidRDefault="00110481" w:rsidP="00110481">
      <w:pPr>
        <w:spacing w:after="0" w:line="276" w:lineRule="auto"/>
        <w:contextualSpacing/>
        <w:jc w:val="both"/>
        <w:rPr>
          <w:rFonts w:ascii="Trebuchet MS" w:eastAsia="Times New Roman" w:hAnsi="Trebuchet MS" w:cs="Times New Roman"/>
          <w:snapToGrid w:val="0"/>
          <w:lang w:val="en-US"/>
        </w:rPr>
      </w:pPr>
    </w:p>
    <w:tbl>
      <w:tblPr>
        <w:tblStyle w:val="TableGrid"/>
        <w:tblW w:w="0" w:type="auto"/>
        <w:tblLook w:val="04A0" w:firstRow="1" w:lastRow="0" w:firstColumn="1" w:lastColumn="0" w:noHBand="0" w:noVBand="1"/>
      </w:tblPr>
      <w:tblGrid>
        <w:gridCol w:w="9607"/>
      </w:tblGrid>
      <w:tr w:rsidR="00031BC6" w14:paraId="519BF064" w14:textId="77777777" w:rsidTr="00342C3D">
        <w:tc>
          <w:tcPr>
            <w:tcW w:w="9607" w:type="dxa"/>
            <w:shd w:val="clear" w:color="auto" w:fill="FFF2CC" w:themeFill="accent4" w:themeFillTint="33"/>
          </w:tcPr>
          <w:p w14:paraId="09692869" w14:textId="77777777" w:rsidR="00031BC6" w:rsidRPr="00AC4C7F" w:rsidRDefault="00031BC6" w:rsidP="00AC4C7F">
            <w:pPr>
              <w:spacing w:line="276" w:lineRule="auto"/>
              <w:contextualSpacing/>
              <w:jc w:val="center"/>
              <w:rPr>
                <w:rFonts w:ascii="Trebuchet MS" w:hAnsi="Trebuchet MS"/>
                <w:b/>
                <w:bCs/>
                <w:snapToGrid w:val="0"/>
                <w:color w:val="C00000"/>
              </w:rPr>
            </w:pPr>
            <w:r w:rsidRPr="00AC4C7F">
              <w:rPr>
                <w:rFonts w:ascii="Trebuchet MS" w:hAnsi="Trebuchet MS"/>
                <w:b/>
                <w:bCs/>
                <w:snapToGrid w:val="0"/>
                <w:color w:val="C00000"/>
              </w:rPr>
              <w:t>TAKE NOTE</w:t>
            </w:r>
          </w:p>
          <w:p w14:paraId="0D6CC505" w14:textId="77777777" w:rsidR="00031BC6" w:rsidRDefault="00031BC6" w:rsidP="00A37B93">
            <w:pPr>
              <w:spacing w:line="276" w:lineRule="auto"/>
              <w:contextualSpacing/>
              <w:rPr>
                <w:rFonts w:ascii="Trebuchet MS" w:hAnsi="Trebuchet MS"/>
                <w:snapToGrid w:val="0"/>
              </w:rPr>
            </w:pPr>
          </w:p>
          <w:p w14:paraId="03CC59C1" w14:textId="75F883A6" w:rsidR="00031BC6" w:rsidRPr="00AC4C7F" w:rsidRDefault="00031BC6" w:rsidP="00A37B93">
            <w:pPr>
              <w:spacing w:line="276" w:lineRule="auto"/>
              <w:contextualSpacing/>
              <w:rPr>
                <w:rFonts w:ascii="Trebuchet MS" w:hAnsi="Trebuchet MS"/>
                <w:snapToGrid w:val="0"/>
                <w:sz w:val="22"/>
                <w:szCs w:val="22"/>
              </w:rPr>
            </w:pPr>
            <w:r w:rsidRPr="00AC4C7F">
              <w:rPr>
                <w:rFonts w:ascii="Trebuchet MS" w:hAnsi="Trebuchet MS"/>
                <w:snapToGrid w:val="0"/>
                <w:sz w:val="22"/>
                <w:szCs w:val="22"/>
              </w:rPr>
              <w:t>The electronic monitoring system displays only one field which includes the budget lines 2- 5</w:t>
            </w:r>
            <w:r w:rsidR="00AC4C7F" w:rsidRPr="00AC4C7F">
              <w:rPr>
                <w:rFonts w:ascii="Trebuchet MS" w:hAnsi="Trebuchet MS"/>
                <w:snapToGrid w:val="0"/>
                <w:sz w:val="22"/>
                <w:szCs w:val="22"/>
              </w:rPr>
              <w:t xml:space="preserve">. The exact amount </w:t>
            </w:r>
            <w:r w:rsidRPr="00AC4C7F">
              <w:rPr>
                <w:rFonts w:ascii="Trebuchet MS" w:hAnsi="Trebuchet MS"/>
                <w:bCs/>
                <w:iCs/>
                <w:snapToGrid w:val="0"/>
                <w:sz w:val="22"/>
                <w:szCs w:val="22"/>
              </w:rPr>
              <w:t xml:space="preserve">will be automatically calculated in Jems, by applying the rate of </w:t>
            </w:r>
            <w:r w:rsidR="00AC4C7F" w:rsidRPr="00AC4C7F">
              <w:rPr>
                <w:rFonts w:ascii="Trebuchet MS" w:hAnsi="Trebuchet MS"/>
                <w:bCs/>
                <w:iCs/>
                <w:snapToGrid w:val="0"/>
                <w:sz w:val="22"/>
                <w:szCs w:val="22"/>
              </w:rPr>
              <w:t>40</w:t>
            </w:r>
            <w:r w:rsidRPr="00AC4C7F">
              <w:rPr>
                <w:rFonts w:ascii="Trebuchet MS" w:hAnsi="Trebuchet MS"/>
                <w:bCs/>
                <w:iCs/>
                <w:snapToGrid w:val="0"/>
                <w:sz w:val="22"/>
                <w:szCs w:val="22"/>
              </w:rPr>
              <w:t xml:space="preserve">% to the </w:t>
            </w:r>
            <w:r w:rsidR="00AC4C7F" w:rsidRPr="00AC4C7F">
              <w:rPr>
                <w:rFonts w:ascii="Trebuchet MS" w:hAnsi="Trebuchet MS"/>
                <w:bCs/>
                <w:iCs/>
                <w:snapToGrid w:val="0"/>
                <w:sz w:val="22"/>
                <w:szCs w:val="22"/>
              </w:rPr>
              <w:t xml:space="preserve">amount </w:t>
            </w:r>
            <w:r w:rsidR="00AC4C7F">
              <w:rPr>
                <w:rFonts w:ascii="Trebuchet MS" w:hAnsi="Trebuchet MS"/>
                <w:bCs/>
                <w:iCs/>
                <w:snapToGrid w:val="0"/>
                <w:sz w:val="22"/>
                <w:szCs w:val="22"/>
              </w:rPr>
              <w:t>o</w:t>
            </w:r>
            <w:r w:rsidRPr="00AC4C7F">
              <w:rPr>
                <w:rFonts w:ascii="Trebuchet MS" w:hAnsi="Trebuchet MS"/>
                <w:bCs/>
                <w:iCs/>
                <w:snapToGrid w:val="0"/>
                <w:sz w:val="22"/>
                <w:szCs w:val="22"/>
              </w:rPr>
              <w:t>f</w:t>
            </w:r>
            <w:r w:rsidR="00E1604C">
              <w:rPr>
                <w:rFonts w:ascii="Trebuchet MS" w:hAnsi="Trebuchet MS"/>
                <w:bCs/>
                <w:iCs/>
                <w:snapToGrid w:val="0"/>
                <w:sz w:val="22"/>
                <w:szCs w:val="22"/>
              </w:rPr>
              <w:t xml:space="preserve"> eligible</w:t>
            </w:r>
            <w:r w:rsidRPr="00AC4C7F">
              <w:rPr>
                <w:rFonts w:ascii="Trebuchet MS" w:hAnsi="Trebuchet MS"/>
                <w:bCs/>
                <w:iCs/>
                <w:snapToGrid w:val="0"/>
                <w:sz w:val="22"/>
                <w:szCs w:val="22"/>
              </w:rPr>
              <w:t xml:space="preserve"> staff costs per each project partner</w:t>
            </w:r>
            <w:r w:rsidR="00AC4C7F" w:rsidRPr="00AC4C7F">
              <w:rPr>
                <w:rFonts w:ascii="Trebuchet MS" w:hAnsi="Trebuchet MS"/>
                <w:bCs/>
                <w:iCs/>
                <w:snapToGrid w:val="0"/>
                <w:sz w:val="22"/>
                <w:szCs w:val="22"/>
              </w:rPr>
              <w:t>.</w:t>
            </w:r>
          </w:p>
        </w:tc>
      </w:tr>
    </w:tbl>
    <w:p w14:paraId="46410522" w14:textId="476EBF98" w:rsidR="003079B9" w:rsidRDefault="003079B9" w:rsidP="00A37B93">
      <w:pPr>
        <w:spacing w:after="0" w:line="276" w:lineRule="auto"/>
        <w:contextualSpacing/>
        <w:jc w:val="both"/>
        <w:rPr>
          <w:rFonts w:ascii="Trebuchet MS" w:eastAsia="Times New Roman" w:hAnsi="Trebuchet MS" w:cs="Times New Roman"/>
          <w:snapToGrid w:val="0"/>
        </w:rPr>
      </w:pPr>
    </w:p>
    <w:p w14:paraId="1AD172D8" w14:textId="62A294C8" w:rsidR="0072302E" w:rsidRPr="00327071" w:rsidRDefault="00C77087" w:rsidP="00327071">
      <w:pPr>
        <w:pStyle w:val="Heading2"/>
        <w:rPr>
          <w:rFonts w:ascii="Trebuchet MS" w:eastAsia="Times New Roman" w:hAnsi="Trebuchet MS" w:cs="Times New Roman"/>
          <w:b/>
          <w:bCs/>
          <w:snapToGrid w:val="0"/>
        </w:rPr>
      </w:pPr>
      <w:bookmarkStart w:id="101" w:name="_Toc122553814"/>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01"/>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77777777" w:rsidR="00125F3A"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The rate of national co-financing shall be at least 10% of the total eligible costs of the Project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60A29432" w14:textId="6CCE5A6D"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Beneficiary, or both from the national/regional/local level and from the Beneficiary itself). No resources from other EU Assistance may be taken into account as co-financing. </w:t>
      </w:r>
    </w:p>
    <w:p w14:paraId="15CE265E" w14:textId="77777777" w:rsidR="00196293" w:rsidRPr="00196293" w:rsidRDefault="00196293" w:rsidP="00196293">
      <w:pPr>
        <w:spacing w:after="0" w:line="276" w:lineRule="auto"/>
        <w:jc w:val="both"/>
        <w:rPr>
          <w:rFonts w:ascii="Trebuchet MS" w:hAnsi="Trebuchet MS"/>
          <w:color w:val="000000" w:themeColor="text1"/>
          <w:lang w:val="en-US"/>
        </w:rPr>
      </w:pPr>
    </w:p>
    <w:p w14:paraId="558EAFBB" w14:textId="77777777" w:rsidR="00125F3A" w:rsidRDefault="003B7164" w:rsidP="00196293">
      <w:pPr>
        <w:spacing w:after="0" w:line="276" w:lineRule="auto"/>
        <w:jc w:val="both"/>
        <w:rPr>
          <w:rFonts w:ascii="Trebuchet MS" w:hAnsi="Trebuchet MS"/>
          <w:color w:val="000000" w:themeColor="text1"/>
          <w:lang w:val="en-US"/>
        </w:rPr>
      </w:pPr>
      <w:r w:rsidRPr="00196293">
        <w:rPr>
          <w:rFonts w:ascii="Trebuchet MS" w:hAnsi="Trebuchet MS"/>
          <w:color w:val="000000" w:themeColor="text1"/>
          <w:lang w:val="en-US"/>
        </w:rPr>
        <w:t xml:space="preserve">The </w:t>
      </w:r>
      <w:r w:rsidR="00125F3A" w:rsidRPr="00196293">
        <w:rPr>
          <w:rFonts w:ascii="Trebuchet MS" w:hAnsi="Trebuchet MS"/>
          <w:color w:val="000000" w:themeColor="text1"/>
          <w:lang w:val="en-US"/>
        </w:rPr>
        <w:t xml:space="preserve">final amount representing </w:t>
      </w:r>
      <w:r w:rsidRPr="00196293">
        <w:rPr>
          <w:rFonts w:ascii="Trebuchet MS" w:hAnsi="Trebuchet MS"/>
          <w:color w:val="000000" w:themeColor="text1"/>
          <w:lang w:val="en-US"/>
        </w:rPr>
        <w:t xml:space="preserve">co-financing will be established </w:t>
      </w:r>
      <w:r w:rsidR="00125F3A" w:rsidRPr="00196293">
        <w:rPr>
          <w:rFonts w:ascii="Trebuchet MS" w:hAnsi="Trebuchet MS"/>
          <w:color w:val="000000" w:themeColor="text1"/>
          <w:lang w:val="en-US"/>
        </w:rPr>
        <w:t>at the final report.</w:t>
      </w:r>
    </w:p>
    <w:p w14:paraId="2FA29893" w14:textId="77777777" w:rsidR="00BD225E" w:rsidRPr="00196293" w:rsidRDefault="00BD225E" w:rsidP="00196293">
      <w:pPr>
        <w:spacing w:after="0" w:line="276" w:lineRule="auto"/>
        <w:jc w:val="both"/>
        <w:rPr>
          <w:rFonts w:ascii="Trebuchet MS" w:hAnsi="Trebuchet MS"/>
          <w:color w:val="000000" w:themeColor="text1"/>
          <w:lang w:val="en-US"/>
        </w:rPr>
      </w:pPr>
    </w:p>
    <w:p w14:paraId="30458AF2" w14:textId="1232B179" w:rsidR="00263237" w:rsidRPr="00327071" w:rsidRDefault="00C77087" w:rsidP="00327071">
      <w:pPr>
        <w:pStyle w:val="Heading2"/>
        <w:rPr>
          <w:rFonts w:ascii="Trebuchet MS" w:eastAsia="Times New Roman" w:hAnsi="Trebuchet MS" w:cs="Times New Roman"/>
          <w:b/>
          <w:bCs/>
          <w:snapToGrid w:val="0"/>
        </w:rPr>
      </w:pPr>
      <w:bookmarkStart w:id="102" w:name="_Toc122553815"/>
      <w:r>
        <w:rPr>
          <w:rFonts w:ascii="Trebuchet MS" w:eastAsia="Times New Roman" w:hAnsi="Trebuchet MS" w:cs="Times New Roman"/>
          <w:b/>
          <w:bCs/>
          <w:snapToGrid w:val="0"/>
        </w:rPr>
        <w:t>10</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02"/>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53F57027" w14:textId="702E5515" w:rsidR="00796D22" w:rsidRPr="00196293" w:rsidRDefault="000C1EA4" w:rsidP="00796D22">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(i)</w:t>
      </w:r>
      <w:r w:rsidR="0041540A">
        <w:rPr>
          <w:rFonts w:ascii="Trebuchet MS" w:hAnsi="Trebuchet MS" w:cs="EUAlbertina"/>
          <w:color w:val="000000"/>
        </w:rPr>
        <w:t xml:space="preserve"> of the Common Provisions Regulation </w:t>
      </w:r>
      <w:r>
        <w:rPr>
          <w:rFonts w:ascii="Trebuchet MS" w:hAnsi="Trebuchet MS" w:cs="EUAlbertina"/>
          <w:color w:val="000000"/>
        </w:rPr>
        <w:t xml:space="preserve">(CPR),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58976BE3" w14:textId="77777777" w:rsidR="006B3DF0" w:rsidRPr="006B3DF0" w:rsidRDefault="00155949" w:rsidP="006B3DF0">
      <w:pPr>
        <w:spacing w:after="0" w:line="276" w:lineRule="auto"/>
        <w:jc w:val="both"/>
        <w:rPr>
          <w:rFonts w:ascii="Trebuchet MS" w:hAnsi="Trebuchet MS" w:cs="EUAlbertina"/>
          <w:bCs/>
          <w:iCs/>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 xml:space="preserve">reported/requested </w:t>
      </w:r>
      <w:r w:rsidR="00753611">
        <w:rPr>
          <w:rFonts w:ascii="Trebuchet MS" w:hAnsi="Trebuchet MS" w:cs="EUAlbertina"/>
          <w:color w:val="000000"/>
        </w:rPr>
        <w:lastRenderedPageBreak/>
        <w:t>eligible expenditure</w:t>
      </w:r>
      <w:r w:rsidR="006B3DF0">
        <w:rPr>
          <w:rFonts w:ascii="Trebuchet MS" w:hAnsi="Trebuchet MS" w:cs="EUAlbertina"/>
          <w:color w:val="000000"/>
        </w:rPr>
        <w:t xml:space="preserve"> </w:t>
      </w:r>
      <w:r w:rsidR="006B3DF0" w:rsidRPr="006B3DF0">
        <w:rPr>
          <w:rFonts w:ascii="Trebuchet MS" w:hAnsi="Trebuchet MS" w:cs="EUAlbertina"/>
          <w:bCs/>
          <w:iCs/>
          <w:color w:val="000000"/>
        </w:rPr>
        <w:t>(e.g partners from Moldova are VAT exempted and therefore they shall not budget tax related expenditure).</w:t>
      </w:r>
    </w:p>
    <w:p w14:paraId="51A2B561" w14:textId="3C82FBE4" w:rsidR="00AE2147" w:rsidRPr="00AE2147" w:rsidRDefault="00AE2147" w:rsidP="00AE2147">
      <w:pPr>
        <w:spacing w:after="0" w:line="276" w:lineRule="auto"/>
        <w:jc w:val="both"/>
        <w:rPr>
          <w:rFonts w:ascii="Trebuchet MS" w:hAnsi="Trebuchet MS" w:cs="EUAlbertina"/>
          <w:color w:val="000000"/>
        </w:rPr>
      </w:pPr>
    </w:p>
    <w:p w14:paraId="772B2383" w14:textId="01A7589C" w:rsidR="00327071" w:rsidRPr="00F60E6E" w:rsidRDefault="00C77087" w:rsidP="00327071">
      <w:pPr>
        <w:pStyle w:val="Heading2"/>
        <w:rPr>
          <w:rFonts w:ascii="Trebuchet MS" w:eastAsia="Times New Roman" w:hAnsi="Trebuchet MS" w:cs="Times New Roman"/>
          <w:b/>
          <w:bCs/>
          <w:snapToGrid w:val="0"/>
        </w:rPr>
      </w:pPr>
      <w:bookmarkStart w:id="103" w:name="_Toc122553816"/>
      <w:r>
        <w:rPr>
          <w:rFonts w:ascii="Trebuchet MS" w:eastAsia="Times New Roman" w:hAnsi="Trebuchet MS" w:cs="Times New Roman"/>
          <w:b/>
          <w:bCs/>
          <w:snapToGrid w:val="0"/>
        </w:rPr>
        <w:t>10</w:t>
      </w:r>
      <w:r w:rsidR="00327071">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03"/>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970284F"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0321B86B" w14:textId="77777777" w:rsidR="00E91964" w:rsidRPr="00DD2912" w:rsidRDefault="00E91964" w:rsidP="00DD2912">
      <w:pPr>
        <w:spacing w:after="0" w:line="276" w:lineRule="auto"/>
        <w:jc w:val="both"/>
        <w:rPr>
          <w:rFonts w:ascii="Trebuchet MS" w:hAnsi="Trebuchet MS" w:cs="EUAlbertina"/>
          <w:color w:val="000000"/>
        </w:rPr>
      </w:pPr>
    </w:p>
    <w:p w14:paraId="6E3C4235" w14:textId="3AAA3FA0" w:rsidR="00C520E4" w:rsidRPr="00C520E4" w:rsidRDefault="00C520E4" w:rsidP="00C520E4">
      <w:pPr>
        <w:spacing w:after="0" w:line="276" w:lineRule="auto"/>
        <w:jc w:val="both"/>
        <w:rPr>
          <w:rFonts w:ascii="Trebuchet MS" w:hAnsi="Trebuchet MS" w:cs="EUAlbertina"/>
          <w:color w:val="000000"/>
          <w:lang w:val="ro-RO"/>
        </w:rPr>
      </w:pPr>
      <w:r w:rsidRPr="00C520E4">
        <w:rPr>
          <w:rFonts w:ascii="Trebuchet MS" w:hAnsi="Trebuchet MS" w:cs="EUAlbertina"/>
          <w:color w:val="000000"/>
          <w:lang w:val="ro-RO"/>
        </w:rPr>
        <w:t xml:space="preserve">Expenditure paid in another currency shall be converted into </w:t>
      </w:r>
      <w:r>
        <w:rPr>
          <w:rFonts w:ascii="Trebuchet MS" w:hAnsi="Trebuchet MS" w:cs="EUAlbertina"/>
          <w:color w:val="000000"/>
          <w:lang w:val="ro-RO"/>
        </w:rPr>
        <w:t>E</w:t>
      </w:r>
      <w:r w:rsidRPr="00C520E4">
        <w:rPr>
          <w:rFonts w:ascii="Trebuchet MS" w:hAnsi="Trebuchet MS" w:cs="EUAlbertina"/>
          <w:color w:val="000000"/>
          <w:lang w:val="ro-RO"/>
        </w:rPr>
        <w:t>uro</w:t>
      </w:r>
      <w:r>
        <w:rPr>
          <w:rFonts w:ascii="Trebuchet MS" w:hAnsi="Trebuchet MS" w:cs="EUAlbertina"/>
          <w:color w:val="000000"/>
          <w:lang w:val="ro-RO"/>
        </w:rPr>
        <w:t>,</w:t>
      </w:r>
      <w:r w:rsidR="00B6452F">
        <w:rPr>
          <w:rFonts w:ascii="Trebuchet MS" w:hAnsi="Trebuchet MS" w:cs="EUAlbertina"/>
          <w:color w:val="000000"/>
          <w:lang w:val="ro-RO"/>
        </w:rPr>
        <w:t xml:space="preserve"> automatically by Jems</w:t>
      </w:r>
      <w:r>
        <w:rPr>
          <w:rFonts w:ascii="Trebuchet MS" w:hAnsi="Trebuchet MS" w:cs="EUAlbertina"/>
          <w:color w:val="000000"/>
          <w:lang w:val="ro-RO"/>
        </w:rPr>
        <w:t>,</w:t>
      </w:r>
      <w:r w:rsidRPr="00C520E4">
        <w:rPr>
          <w:rFonts w:ascii="Trebuchet MS" w:hAnsi="Trebuchet MS" w:cs="EUAlbertina"/>
          <w:color w:val="000000"/>
          <w:lang w:val="ro-RO"/>
        </w:rPr>
        <w:t xml:space="preserve"> using the monthly accounting exchange rate of the Commission in the month during which that expenditure was submitted for verification</w:t>
      </w:r>
      <w:r>
        <w:rPr>
          <w:rFonts w:ascii="Trebuchet MS" w:hAnsi="Trebuchet MS" w:cs="EUAlbertina"/>
          <w:color w:val="000000"/>
          <w:lang w:val="ro-RO"/>
        </w:rPr>
        <w:t>.</w:t>
      </w:r>
    </w:p>
    <w:p w14:paraId="795BB3E9" w14:textId="77777777" w:rsidR="00DD2912" w:rsidRPr="00DD2912" w:rsidRDefault="00DD2912" w:rsidP="00DD2912">
      <w:pPr>
        <w:spacing w:after="0" w:line="276" w:lineRule="auto"/>
        <w:jc w:val="both"/>
        <w:rPr>
          <w:rFonts w:ascii="Trebuchet MS" w:hAnsi="Trebuchet MS" w:cs="EUAlbertina"/>
          <w:color w:val="000000"/>
        </w:rPr>
      </w:pPr>
    </w:p>
    <w:p w14:paraId="112C0103" w14:textId="0BFEF96B" w:rsidR="00263237" w:rsidRPr="00226EFB" w:rsidRDefault="00C77087" w:rsidP="00F60E6E">
      <w:pPr>
        <w:pStyle w:val="Heading2"/>
        <w:rPr>
          <w:rFonts w:ascii="Trebuchet MS" w:eastAsia="Times New Roman" w:hAnsi="Trebuchet MS" w:cs="Times New Roman"/>
          <w:b/>
          <w:bCs/>
          <w:snapToGrid w:val="0"/>
        </w:rPr>
      </w:pPr>
      <w:bookmarkStart w:id="104" w:name="_Toc122553817"/>
      <w:r>
        <w:rPr>
          <w:rFonts w:ascii="Trebuchet MS" w:eastAsia="Times New Roman" w:hAnsi="Trebuchet MS" w:cs="Times New Roman"/>
          <w:b/>
          <w:bCs/>
          <w:snapToGrid w:val="0"/>
        </w:rPr>
        <w:t>10</w:t>
      </w:r>
      <w:r w:rsidR="00F60E6E">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6</w:t>
      </w:r>
      <w:r w:rsidR="00F60E6E">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 xml:space="preserve">eligible </w:t>
      </w:r>
      <w:r w:rsidR="00EF4F86">
        <w:rPr>
          <w:rFonts w:ascii="Trebuchet MS" w:eastAsia="Times New Roman" w:hAnsi="Trebuchet MS" w:cs="Times New Roman"/>
          <w:b/>
          <w:bCs/>
          <w:snapToGrid w:val="0"/>
        </w:rPr>
        <w:t>expenditure</w:t>
      </w:r>
      <w:bookmarkEnd w:id="104"/>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7A0784A2" w14:textId="77777777" w:rsidR="008669FE" w:rsidRPr="008669FE" w:rsidRDefault="008669FE" w:rsidP="00D04977">
      <w:pPr>
        <w:spacing w:after="0" w:line="276" w:lineRule="auto"/>
        <w:jc w:val="both"/>
        <w:rPr>
          <w:rFonts w:ascii="Trebuchet MS" w:eastAsia="Times New Roman" w:hAnsi="Trebuchet MS" w:cs="Times New Roman"/>
          <w:bCs/>
          <w:snapToGrid w:val="0"/>
        </w:rPr>
      </w:pP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r w:rsidRPr="005B771A">
        <w:rPr>
          <w:rFonts w:ascii="Trebuchet MS" w:eastAsia="Times New Roman" w:hAnsi="Trebuchet MS" w:cs="Times New Roman"/>
          <w:bCs/>
          <w:snapToGrid w:val="0"/>
        </w:rPr>
        <w:t xml:space="preserve">debts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t xml:space="preserve">b) </w:t>
      </w:r>
      <w:r w:rsidRPr="00583B53">
        <w:rPr>
          <w:rFonts w:ascii="Trebuchet MS" w:eastAsia="Times New Roman" w:hAnsi="Trebuchet MS" w:cs="Times New Roman"/>
          <w:bCs/>
          <w:snapToGrid w:val="0"/>
        </w:rPr>
        <w:t xml:space="preserve">costs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purchases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r w:rsidR="00D04977" w:rsidRPr="008B4964">
        <w:rPr>
          <w:rFonts w:ascii="Trebuchet MS" w:eastAsia="Times New Roman" w:hAnsi="Trebuchet MS" w:cs="Times New Roman"/>
          <w:bCs/>
          <w:snapToGrid w:val="0"/>
        </w:rPr>
        <w:t>costs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loans to third parties; </w:t>
      </w:r>
    </w:p>
    <w:p w14:paraId="10EF87B2" w14:textId="32F66CB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r w:rsidR="008669FE" w:rsidRPr="008669FE">
        <w:rPr>
          <w:rFonts w:ascii="Trebuchet MS" w:eastAsia="Times New Roman" w:hAnsi="Trebuchet MS" w:cs="Times New Roman"/>
          <w:bCs/>
          <w:snapToGrid w:val="0"/>
        </w:rPr>
        <w:t>costs of gifts</w:t>
      </w:r>
      <w:r w:rsidR="006B3DF0">
        <w:rPr>
          <w:rStyle w:val="FootnoteReference"/>
          <w:rFonts w:ascii="Trebuchet MS" w:eastAsia="Times New Roman" w:hAnsi="Trebuchet MS" w:cs="Times New Roman"/>
          <w:bCs/>
          <w:snapToGrid w:val="0"/>
        </w:rPr>
        <w:footnoteReference w:id="6"/>
      </w:r>
      <w:r w:rsidR="008669FE" w:rsidRPr="008669FE">
        <w:rPr>
          <w:rFonts w:ascii="Trebuchet MS" w:eastAsia="Times New Roman" w:hAnsi="Trebuchet MS" w:cs="Times New Roman"/>
          <w:bCs/>
          <w:snapToGrid w:val="0"/>
        </w:rPr>
        <w:t>;</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fines,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r w:rsidR="00A66A41" w:rsidRPr="00C13027">
        <w:rPr>
          <w:rFonts w:ascii="Trebuchet MS" w:eastAsia="Times New Roman" w:hAnsi="Trebuchet MS" w:cs="Times New Roman"/>
          <w:bCs/>
          <w:snapToGrid w:val="0"/>
        </w:rPr>
        <w:t>provisions for losses or liabilities;</w:t>
      </w:r>
    </w:p>
    <w:p w14:paraId="4E247A66" w14:textId="77777777" w:rsidR="006E1B70" w:rsidRDefault="006E1B70" w:rsidP="00D04977">
      <w:pPr>
        <w:spacing w:after="0" w:line="276" w:lineRule="auto"/>
        <w:jc w:val="both"/>
        <w:rPr>
          <w:rFonts w:ascii="Trebuchet MS" w:eastAsia="Times New Roman" w:hAnsi="Trebuchet MS" w:cs="Times New Roman"/>
          <w:b/>
          <w:bCs/>
          <w:snapToGrid w:val="0"/>
        </w:rPr>
      </w:pPr>
    </w:p>
    <w:p w14:paraId="68788C1F" w14:textId="4FB33FCF" w:rsidR="006E1B70" w:rsidRDefault="00C77087" w:rsidP="00C14236">
      <w:pPr>
        <w:pStyle w:val="Heading2"/>
        <w:rPr>
          <w:rFonts w:ascii="Trebuchet MS" w:eastAsia="Times New Roman" w:hAnsi="Trebuchet MS" w:cs="Times New Roman"/>
          <w:b/>
          <w:bCs/>
          <w:snapToGrid w:val="0"/>
        </w:rPr>
      </w:pPr>
      <w:bookmarkStart w:id="105" w:name="_Toc122553818"/>
      <w:r>
        <w:rPr>
          <w:rFonts w:ascii="Trebuchet MS" w:eastAsia="Times New Roman" w:hAnsi="Trebuchet MS" w:cs="Times New Roman"/>
          <w:b/>
          <w:bCs/>
          <w:snapToGrid w:val="0"/>
        </w:rPr>
        <w:t>10</w:t>
      </w:r>
      <w:r w:rsidR="00C14236">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7</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05"/>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3AA25A3" w14:textId="065B7188" w:rsidR="006E1B70" w:rsidRPr="00045365" w:rsidRDefault="006E1B70" w:rsidP="006E1B70">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 xml:space="preserve">Project partners should pay due consideration since the project design stage on observing and fully complying with the Programme requirements and related applicable legislation in order to mitigate to maximum the risks of irregularities during the project implementation. </w:t>
      </w:r>
    </w:p>
    <w:p w14:paraId="01729CB6" w14:textId="77777777" w:rsidR="006E1B70" w:rsidRPr="006E1B70" w:rsidRDefault="006E1B70" w:rsidP="006E1B70">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E1B70" w:rsidRPr="006E1B70" w14:paraId="00A9BB56" w14:textId="77777777" w:rsidTr="003117E3">
        <w:tc>
          <w:tcPr>
            <w:tcW w:w="9607" w:type="dxa"/>
            <w:shd w:val="clear" w:color="auto" w:fill="FFF2CC" w:themeFill="accent4" w:themeFillTint="33"/>
          </w:tcPr>
          <w:p w14:paraId="24F291F7" w14:textId="77777777" w:rsidR="006E1B70" w:rsidRPr="003117E3" w:rsidRDefault="006E1B70" w:rsidP="006E1B70">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t xml:space="preserve">DEFINITION: </w:t>
            </w:r>
          </w:p>
          <w:p w14:paraId="08D66BC7" w14:textId="77777777" w:rsidR="006E1B70" w:rsidRPr="006E1B70" w:rsidRDefault="006E1B70" w:rsidP="006E1B70">
            <w:pPr>
              <w:spacing w:line="276" w:lineRule="auto"/>
              <w:rPr>
                <w:rFonts w:ascii="Trebuchet MS" w:hAnsi="Trebuchet MS"/>
                <w:b/>
                <w:bCs/>
                <w:snapToGrid w:val="0"/>
                <w:sz w:val="22"/>
                <w:szCs w:val="22"/>
                <w:lang w:eastAsia="en-US"/>
              </w:rPr>
            </w:pPr>
          </w:p>
          <w:p w14:paraId="5E305E97" w14:textId="74FE8ABA" w:rsidR="006E1B70" w:rsidRPr="006E1B70" w:rsidRDefault="006E1B70" w:rsidP="00716770">
            <w:pPr>
              <w:spacing w:line="276" w:lineRule="auto"/>
              <w:rPr>
                <w:rFonts w:ascii="Trebuchet MS" w:hAnsi="Trebuchet MS"/>
                <w:b/>
                <w:bCs/>
                <w:snapToGrid w:val="0"/>
                <w:sz w:val="22"/>
                <w:szCs w:val="22"/>
                <w:lang w:eastAsia="en-US"/>
              </w:rPr>
            </w:pPr>
            <w:r w:rsidRPr="006E1B70">
              <w:rPr>
                <w:rFonts w:ascii="Trebuchet MS" w:hAnsi="Trebuchet MS"/>
                <w:b/>
                <w:bCs/>
                <w:snapToGrid w:val="0"/>
                <w:sz w:val="22"/>
                <w:szCs w:val="22"/>
                <w:lang w:eastAsia="en-US"/>
              </w:rPr>
              <w:t>IRREGULARITY - means any breach of applicable law, resulting from an act or omission by an economic operator, which has, or would have, the effect of prejudicing the budget of the Union by charging unjustified expenditure to that budget.</w:t>
            </w:r>
            <w:r w:rsidRPr="006E1B70">
              <w:rPr>
                <w:rFonts w:ascii="Trebuchet MS" w:hAnsi="Trebuchet MS"/>
                <w:b/>
                <w:bCs/>
                <w:snapToGrid w:val="0"/>
                <w:sz w:val="22"/>
                <w:szCs w:val="22"/>
                <w:vertAlign w:val="superscript"/>
                <w:lang w:eastAsia="en-US"/>
              </w:rPr>
              <w:footnoteReference w:id="7"/>
            </w:r>
          </w:p>
        </w:tc>
      </w:tr>
    </w:tbl>
    <w:p w14:paraId="0A848067" w14:textId="77777777" w:rsidR="006E1B70" w:rsidRDefault="006E1B70" w:rsidP="006E1B70">
      <w:pPr>
        <w:spacing w:after="0" w:line="276" w:lineRule="auto"/>
        <w:jc w:val="both"/>
        <w:rPr>
          <w:rFonts w:ascii="Trebuchet MS" w:eastAsia="Times New Roman" w:hAnsi="Trebuchet MS" w:cs="Times New Roman"/>
          <w:b/>
          <w:bCs/>
          <w:snapToGrid w:val="0"/>
        </w:rPr>
      </w:pPr>
    </w:p>
    <w:bookmarkEnd w:id="65"/>
    <w:bookmarkEnd w:id="66"/>
    <w:p w14:paraId="26190485" w14:textId="77777777" w:rsidR="004D1C7C" w:rsidRDefault="004D1C7C" w:rsidP="007D5D89">
      <w:pPr>
        <w:rPr>
          <w:rFonts w:ascii="Trebuchet MS" w:eastAsia="Times New Roman" w:hAnsi="Trebuchet MS" w:cs="Times New Roman"/>
          <w:bCs/>
          <w:snapToGrid w:val="0"/>
        </w:rPr>
      </w:pPr>
    </w:p>
    <w:p w14:paraId="18E99B55" w14:textId="77777777" w:rsidR="004D1C7C" w:rsidRPr="004D1C7C" w:rsidRDefault="004D1C7C" w:rsidP="00C77087">
      <w:pPr>
        <w:keepNext/>
        <w:keepLines/>
        <w:numPr>
          <w:ilvl w:val="0"/>
          <w:numId w:val="40"/>
        </w:numPr>
        <w:shd w:val="clear" w:color="auto" w:fill="0070C0"/>
        <w:spacing w:before="100" w:beforeAutospacing="1" w:after="0" w:line="276" w:lineRule="auto"/>
        <w:jc w:val="both"/>
        <w:outlineLvl w:val="1"/>
        <w:rPr>
          <w:rFonts w:ascii="Trebuchet MS" w:eastAsia="Times New Roman" w:hAnsi="Trebuchet MS" w:cs="Times New Roman"/>
          <w:b/>
          <w:bCs/>
          <w:snapToGrid w:val="0"/>
        </w:rPr>
      </w:pPr>
      <w:bookmarkStart w:id="106" w:name="_Toc122553819"/>
      <w:r w:rsidRPr="004D1C7C">
        <w:rPr>
          <w:rFonts w:ascii="Trebuchet MS" w:eastAsia="Times New Roman" w:hAnsi="Trebuchet MS" w:cs="Times New Roman"/>
          <w:b/>
          <w:smallCaps/>
          <w:snapToGrid w:val="0"/>
          <w:color w:val="FFFFFF"/>
        </w:rPr>
        <w:lastRenderedPageBreak/>
        <w:t>PUBLIC PROCUREMENT</w:t>
      </w:r>
      <w:bookmarkEnd w:id="106"/>
      <w:r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FD06FBC" w14:textId="0FDA84FB" w:rsidR="00735716" w:rsidRDefault="005F0EBB" w:rsidP="004D1C7C">
      <w:pPr>
        <w:spacing w:after="0" w:line="276" w:lineRule="auto"/>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2EBEBCB9" w14:textId="02883704" w:rsidR="00815F10" w:rsidRPr="00185E5C" w:rsidRDefault="00815F10" w:rsidP="004D1C7C">
      <w:pPr>
        <w:spacing w:after="0" w:line="276" w:lineRule="auto"/>
        <w:rPr>
          <w:rFonts w:ascii="Trebuchet MS" w:eastAsia="Times New Roman" w:hAnsi="Trebuchet MS" w:cs="Times New Roman"/>
          <w:bCs/>
          <w:snapToGrid w:val="0"/>
        </w:rPr>
      </w:pPr>
    </w:p>
    <w:p w14:paraId="6B294661" w14:textId="7A5B8C03" w:rsidR="005F0EBB" w:rsidRDefault="00735716" w:rsidP="004D1C7C">
      <w:pPr>
        <w:spacing w:after="0" w:line="276" w:lineRule="auto"/>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27CAFE89" w14:textId="77777777" w:rsidR="000B1DE7" w:rsidRPr="000B1DE7" w:rsidRDefault="000B1DE7" w:rsidP="000B1DE7">
      <w:pPr>
        <w:spacing w:after="0" w:line="276" w:lineRule="auto"/>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3EB34C20" w14:textId="77777777" w:rsidR="00815F10" w:rsidRDefault="00815F10" w:rsidP="004D1C7C">
      <w:pPr>
        <w:spacing w:after="0" w:line="276" w:lineRule="auto"/>
        <w:rPr>
          <w:rFonts w:ascii="Trebuchet MS" w:eastAsia="Times New Roman" w:hAnsi="Trebuchet MS" w:cs="Times New Roman"/>
          <w:bCs/>
          <w:snapToGrid w:val="0"/>
        </w:rPr>
      </w:pPr>
    </w:p>
    <w:p w14:paraId="49CAF5AD" w14:textId="5A3B75D2" w:rsidR="00726585" w:rsidRPr="007D5D89" w:rsidRDefault="00726585" w:rsidP="004D1C7C">
      <w:pPr>
        <w:spacing w:after="0" w:line="276" w:lineRule="auto"/>
        <w:rPr>
          <w:rFonts w:ascii="Trebuchet MS" w:eastAsia="Times New Roman" w:hAnsi="Trebuchet MS" w:cs="Times New Roman"/>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3C53CB">
        <w:rPr>
          <w:rFonts w:ascii="Trebuchet MS" w:eastAsia="Times New Roman" w:hAnsi="Trebuchet MS" w:cs="Times New Roman"/>
          <w:bCs/>
          <w:i/>
          <w:iCs/>
          <w:snapToGrid w:val="0"/>
        </w:rPr>
        <w:t xml:space="preserve">Annex </w:t>
      </w:r>
      <w:r w:rsidR="003C53CB" w:rsidRPr="003C53CB">
        <w:rPr>
          <w:rFonts w:ascii="Trebuchet MS" w:eastAsia="Times New Roman" w:hAnsi="Trebuchet MS" w:cs="Times New Roman"/>
          <w:bCs/>
          <w:i/>
          <w:iCs/>
          <w:snapToGrid w:val="0"/>
        </w:rPr>
        <w:t>2</w:t>
      </w:r>
      <w:r w:rsidR="00A32CE3" w:rsidRPr="003C53CB">
        <w:rPr>
          <w:rFonts w:ascii="Trebuchet MS" w:eastAsia="Times New Roman" w:hAnsi="Trebuchet MS" w:cs="Times New Roman"/>
          <w:bCs/>
          <w:i/>
          <w:iCs/>
          <w:snapToGrid w:val="0"/>
        </w:rPr>
        <w:t xml:space="preserve"> Public Procurement</w:t>
      </w:r>
      <w:r w:rsidR="00A32CE3" w:rsidRPr="00A32CE3">
        <w:rPr>
          <w:rFonts w:ascii="Trebuchet MS" w:eastAsia="Times New Roman" w:hAnsi="Trebuchet MS" w:cs="Times New Roman"/>
          <w:bCs/>
          <w:snapToGrid w:val="0"/>
        </w:rPr>
        <w:t>.</w:t>
      </w:r>
    </w:p>
    <w:p w14:paraId="3AF4FF9B" w14:textId="77777777" w:rsidR="005F0EBB" w:rsidRDefault="005F0EBB" w:rsidP="00AE26A2">
      <w:pPr>
        <w:rPr>
          <w:rFonts w:ascii="Trebuchet MS" w:eastAsia="Times New Roman" w:hAnsi="Trebuchet MS" w:cs="Times New Roman"/>
          <w:smallCaps/>
          <w:snapToGrid w:val="0"/>
        </w:rPr>
      </w:pPr>
    </w:p>
    <w:p w14:paraId="454B5DF0" w14:textId="6C1826B6" w:rsidR="00F60E6E" w:rsidRPr="00862B74" w:rsidRDefault="00F60E6E" w:rsidP="00C77087">
      <w:pPr>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07" w:name="_Toc122553820"/>
      <w:r>
        <w:rPr>
          <w:rFonts w:ascii="Trebuchet MS" w:eastAsia="Times New Roman" w:hAnsi="Trebuchet MS" w:cs="Times New Roman"/>
          <w:b/>
          <w:smallCaps/>
          <w:snapToGrid w:val="0"/>
          <w:color w:val="FFFFFF"/>
        </w:rPr>
        <w:t>STATE AID</w:t>
      </w:r>
      <w:bookmarkEnd w:id="107"/>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4B749922" w:rsidR="00332A3F" w:rsidRPr="002477EA" w:rsidRDefault="002477EA" w:rsidP="002477EA">
      <w:pPr>
        <w:pStyle w:val="Heading2"/>
        <w:rPr>
          <w:rFonts w:ascii="Trebuchet MS" w:eastAsia="Times New Roman" w:hAnsi="Trebuchet MS" w:cs="Times New Roman"/>
          <w:b/>
          <w:bCs/>
          <w:snapToGrid w:val="0"/>
        </w:rPr>
      </w:pPr>
      <w:bookmarkStart w:id="108" w:name="_Toc122553821"/>
      <w:r w:rsidRPr="002477EA">
        <w:rPr>
          <w:rFonts w:ascii="Trebuchet MS" w:eastAsia="Times New Roman" w:hAnsi="Trebuchet MS" w:cs="Times New Roman"/>
          <w:b/>
          <w:bCs/>
          <w:snapToGrid w:val="0"/>
        </w:rPr>
        <w:t>1</w:t>
      </w:r>
      <w:r w:rsidR="00F85323">
        <w:rPr>
          <w:rFonts w:ascii="Trebuchet MS" w:eastAsia="Times New Roman" w:hAnsi="Trebuchet MS" w:cs="Times New Roman"/>
          <w:b/>
          <w:bCs/>
          <w:snapToGrid w:val="0"/>
        </w:rPr>
        <w:t>2</w:t>
      </w:r>
      <w:r w:rsidRPr="002477EA">
        <w:rPr>
          <w:rFonts w:ascii="Trebuchet MS" w:eastAsia="Times New Roman" w:hAnsi="Trebuchet MS" w:cs="Times New Roman"/>
          <w:b/>
          <w:bCs/>
          <w:snapToGrid w:val="0"/>
        </w:rPr>
        <w:t>.1. General provisions</w:t>
      </w:r>
      <w:bookmarkEnd w:id="108"/>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332A3F">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34"/>
        <w:gridCol w:w="6810"/>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lastRenderedPageBreak/>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44"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Support that targets particular businesses, regions or types of firm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5323870A" w:rsidR="002477EA" w:rsidRDefault="002A6569" w:rsidP="002A6569">
      <w:pPr>
        <w:pStyle w:val="Heading2"/>
        <w:rPr>
          <w:rFonts w:ascii="Trebuchet MS" w:eastAsia="Times New Roman" w:hAnsi="Trebuchet MS" w:cs="Times New Roman"/>
          <w:b/>
          <w:bCs/>
          <w:snapToGrid w:val="0"/>
        </w:rPr>
      </w:pPr>
      <w:bookmarkStart w:id="109" w:name="_Toc524005346"/>
      <w:bookmarkStart w:id="110" w:name="_Toc122553822"/>
      <w:r>
        <w:rPr>
          <w:rFonts w:ascii="Trebuchet MS" w:eastAsia="Times New Roman" w:hAnsi="Trebuchet MS" w:cs="Times New Roman"/>
          <w:b/>
          <w:bCs/>
          <w:snapToGrid w:val="0"/>
        </w:rPr>
        <w:t>1</w:t>
      </w:r>
      <w:r w:rsidR="00F85323">
        <w:rPr>
          <w:rFonts w:ascii="Trebuchet MS" w:eastAsia="Times New Roman" w:hAnsi="Trebuchet MS" w:cs="Times New Roman"/>
          <w:b/>
          <w:bCs/>
          <w:snapToGrid w:val="0"/>
        </w:rPr>
        <w:t>2</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09"/>
      <w:r w:rsidR="002477EA">
        <w:rPr>
          <w:rFonts w:ascii="Trebuchet MS" w:eastAsia="Times New Roman" w:hAnsi="Trebuchet MS" w:cs="Times New Roman"/>
          <w:b/>
          <w:bCs/>
          <w:snapToGrid w:val="0"/>
        </w:rPr>
        <w:t xml:space="preserve"> for this call regarding state aid</w:t>
      </w:r>
      <w:bookmarkEnd w:id="110"/>
    </w:p>
    <w:p w14:paraId="049A2776" w14:textId="77777777" w:rsidR="002A6569" w:rsidRPr="002A6569" w:rsidRDefault="002A6569" w:rsidP="002A6569"/>
    <w:p w14:paraId="225B0B0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t xml:space="preserve">As a general principle, all project activities will have to be assessed at partner level to determine whether they are State aid relevant or not. </w:t>
      </w:r>
    </w:p>
    <w:p w14:paraId="43686676" w14:textId="19C5F7D3"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332A3F">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lastRenderedPageBreak/>
        <w:t>Identification of “undertaking” and “economic activity”</w:t>
      </w:r>
    </w:p>
    <w:p w14:paraId="798AE17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(e.g, research and/or consulting and/or training activities, etc). If so, the activity will most likely be considered “economic” and thus, the partner will be considered an “undertaking”.</w:t>
      </w:r>
    </w:p>
    <w:p w14:paraId="5408A0F7"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332A3F">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As a second step, the project activities which are identified as being “economic” (the non-economic activities of a given partner in the project are not considered further in this context), have to be assessed for their State aid relevance.</w:t>
      </w:r>
    </w:p>
    <w:p w14:paraId="16B82AFC"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question is whether there is a selective advantage involved in supporting a certain activity, i.e.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3E071B3E" w14:textId="77777777" w:rsidR="00067A5F" w:rsidRDefault="00067A5F" w:rsidP="00332A3F">
      <w:pPr>
        <w:autoSpaceDE w:val="0"/>
        <w:autoSpaceDN w:val="0"/>
        <w:adjustRightInd w:val="0"/>
        <w:spacing w:after="0" w:line="276" w:lineRule="auto"/>
        <w:contextualSpacing/>
        <w:jc w:val="both"/>
        <w:rPr>
          <w:rFonts w:ascii="Trebuchet MS" w:hAnsi="Trebuchet MS"/>
          <w:b/>
        </w:rPr>
      </w:pPr>
    </w:p>
    <w:p w14:paraId="1E23874B" w14:textId="6E86A223" w:rsidR="00332A3F" w:rsidRDefault="00332A3F" w:rsidP="00332A3F">
      <w:pPr>
        <w:autoSpaceDE w:val="0"/>
        <w:autoSpaceDN w:val="0"/>
        <w:adjustRightInd w:val="0"/>
        <w:spacing w:after="0" w:line="276" w:lineRule="auto"/>
        <w:contextualSpacing/>
        <w:jc w:val="both"/>
        <w:rPr>
          <w:rFonts w:ascii="Trebuchet MS" w:hAnsi="Trebuchet MS"/>
        </w:rPr>
      </w:pPr>
      <w:r>
        <w:rPr>
          <w:rFonts w:ascii="Trebuchet MS" w:hAnsi="Trebuchet MS"/>
          <w:b/>
        </w:rPr>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332A3F">
      <w:pPr>
        <w:numPr>
          <w:ilvl w:val="0"/>
          <w:numId w:val="38"/>
        </w:numPr>
        <w:autoSpaceDE w:val="0"/>
        <w:autoSpaceDN w:val="0"/>
        <w:adjustRightInd w:val="0"/>
        <w:spacing w:after="0" w:line="240"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332A3F">
      <w:pPr>
        <w:autoSpaceDE w:val="0"/>
        <w:autoSpaceDN w:val="0"/>
        <w:adjustRightInd w:val="0"/>
        <w:spacing w:after="0" w:line="240"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5AD95447" w:rsidR="00332A3F" w:rsidRPr="00C60731" w:rsidRDefault="00332A3F" w:rsidP="00C60731">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C60731">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 xml:space="preserve">the goods or services produced under the project are purely local or have a geographically limited attraction zone; </w:t>
      </w:r>
    </w:p>
    <w:p w14:paraId="03B34098" w14:textId="77777777" w:rsidR="00332A3F" w:rsidRPr="00FD3C02" w:rsidRDefault="00332A3F" w:rsidP="00C60731">
      <w:pPr>
        <w:numPr>
          <w:ilvl w:val="0"/>
          <w:numId w:val="41"/>
        </w:num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there is at most a marginal effect on the markets and, in particular, on consumers in neighbouring Member States/ participating countries.</w:t>
      </w:r>
    </w:p>
    <w:p w14:paraId="0EC1CA8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lastRenderedPageBreak/>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case state aid (direct or indirect) is involved, the potential state aid relevant activity(ies) may be adjusted following the recommendations of the assessors. However, any adjustment should not affect the nature of the proposal or the score initially awarded for the quality assessment.</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has to 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recommended). </w:t>
      </w:r>
    </w:p>
    <w:p w14:paraId="4CCD8D12"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Calibri"/>
          <w:highlight w:val="yellow"/>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1235F488" w14:textId="77777777" w:rsidTr="00706659">
        <w:tc>
          <w:tcPr>
            <w:tcW w:w="9639"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a) primary activities of research organisations and research infrastructures, in particular:</w:t>
      </w:r>
    </w:p>
    <w:p w14:paraId="4AF1163D" w14:textId="0EF6BEEE"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education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independent R&amp;D for more knowledge and better understanding, including collaborative R&amp;D where the research organisation or research infrastructure engages in effective collaboration and where the activity is not influenced by economic interests of individual 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332A3F">
      <w:pPr>
        <w:numPr>
          <w:ilvl w:val="0"/>
          <w:numId w:val="39"/>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150074BC"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t>b) knowledge transfer activities, where they are conducted either by the research organisation or research infrastructure (including their departments)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332A3F">
      <w:pPr>
        <w:numPr>
          <w:ilvl w:val="0"/>
          <w:numId w:val="3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The publications on the project outcomes have to be in the form of “defensive publications”, so that all innovations and inventions arising from the project are made 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7D7809A0" w14:textId="77777777" w:rsidTr="00706659">
        <w:tc>
          <w:tcPr>
            <w:tcW w:w="9639"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97B838" w14:textId="33E59678" w:rsidR="00C60731" w:rsidRPr="00821A5C" w:rsidRDefault="00332A3F" w:rsidP="00821A5C">
      <w:pPr>
        <w:pStyle w:val="ListParagraph"/>
        <w:tabs>
          <w:tab w:val="left" w:pos="709"/>
        </w:tabs>
        <w:spacing w:after="0" w:line="276" w:lineRule="auto"/>
        <w:jc w:val="both"/>
        <w:rPr>
          <w:rFonts w:ascii="Trebuchet MS" w:eastAsia="Times New Roman" w:hAnsi="Trebuchet MS" w:cs="Times New Roman"/>
          <w:snapToGrid w:val="0"/>
          <w:lang w:val="en-US"/>
        </w:rPr>
      </w:pPr>
      <w:r w:rsidRPr="00821A5C">
        <w:rPr>
          <w:rFonts w:ascii="Trebuchet MS" w:eastAsia="Times New Roman" w:hAnsi="Trebuchet MS" w:cs="Times New Roman"/>
          <w:snapToGrid w:val="0"/>
          <w:lang w:val="en-US"/>
        </w:rPr>
        <w:t xml:space="preserve">A service that is reimbursed at market price is not conveying an advantage. Therefore, </w:t>
      </w:r>
      <w:r w:rsidR="005412D0" w:rsidRPr="00821A5C">
        <w:rPr>
          <w:rFonts w:ascii="Trebuchet MS" w:eastAsia="Times New Roman" w:hAnsi="Trebuchet MS" w:cs="Times New Roman"/>
          <w:snapToGrid w:val="0"/>
          <w:lang w:val="en-US"/>
        </w:rPr>
        <w:t>partners</w:t>
      </w:r>
      <w:r w:rsidR="005412D0" w:rsidRPr="006B3DF0">
        <w:rPr>
          <w:rFonts w:ascii="Trebuchet MS" w:eastAsia="Times New Roman" w:hAnsi="Trebuchet MS" w:cs="Times New Roman"/>
          <w:snapToGrid w:val="0"/>
          <w:lang w:val="en-US"/>
        </w:rPr>
        <w:t xml:space="preserve"> </w:t>
      </w:r>
      <w:r w:rsidRPr="006B3DF0">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w:t>
      </w:r>
      <w:r w:rsidRPr="00821A5C">
        <w:rPr>
          <w:rFonts w:ascii="Trebuchet MS" w:eastAsia="Times New Roman" w:hAnsi="Trebuchet MS" w:cs="Times New Roman"/>
          <w:snapToGrid w:val="0"/>
          <w:lang w:val="en-US"/>
        </w:rPr>
        <w:t xml:space="preserve">fairs, festivals, study tours, forums for enhancing partnerships and dissemination of </w:t>
      </w:r>
      <w:r w:rsidRPr="00821A5C">
        <w:rPr>
          <w:rFonts w:ascii="Trebuchet MS" w:eastAsia="Times New Roman" w:hAnsi="Trebuchet MS" w:cs="Times New Roman"/>
          <w:snapToGrid w:val="0"/>
          <w:lang w:val="en-US"/>
        </w:rPr>
        <w:lastRenderedPageBreak/>
        <w:t xml:space="preserve">information on the cross-border cooperation results and projects, joint logistical centers, trade centers). </w:t>
      </w:r>
    </w:p>
    <w:p w14:paraId="2264AF18" w14:textId="6E8EE990" w:rsidR="00332A3F" w:rsidRPr="00C60731" w:rsidRDefault="00332A3F" w:rsidP="00C60731">
      <w:pPr>
        <w:pStyle w:val="ListParagraph"/>
        <w:numPr>
          <w:ilvl w:val="0"/>
          <w:numId w:val="42"/>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Examples of activities that are considered as part of the state prerogative are: (a) the army or the 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639"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5B7EA3AD" w14:textId="77777777" w:rsidTr="00706659">
        <w:tc>
          <w:tcPr>
            <w:tcW w:w="9639" w:type="dxa"/>
            <w:shd w:val="clear" w:color="auto" w:fill="FFF2CC"/>
          </w:tcPr>
          <w:p w14:paraId="521DFA4E" w14:textId="77777777" w:rsidR="00FF536E"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65AAB12" w14:textId="706545BF" w:rsidR="00A70849"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Pr>
          <w:rFonts w:ascii="Trebuchet MS" w:eastAsia="Times New Roman" w:hAnsi="Trebuchet MS" w:cs="Times New Roman"/>
          <w:snapToGrid w:val="0"/>
          <w:lang w:val="en-US"/>
        </w:rPr>
        <w:t>For additional information on how to assess and fill in the State aid compliance part of the application (both direct and indirect state aid</w:t>
      </w:r>
      <w:r w:rsidR="00821A5C">
        <w:rPr>
          <w:rFonts w:ascii="Trebuchet MS" w:eastAsia="Times New Roman" w:hAnsi="Trebuchet MS" w:cs="Times New Roman"/>
          <w:snapToGrid w:val="0"/>
          <w:lang w:val="en-US"/>
        </w:rPr>
        <w:t>)</w:t>
      </w:r>
      <w:r>
        <w:rPr>
          <w:rFonts w:ascii="Trebuchet MS" w:eastAsia="Times New Roman" w:hAnsi="Trebuchet MS" w:cs="Times New Roman"/>
          <w:snapToGrid w:val="0"/>
          <w:lang w:val="en-US"/>
        </w:rPr>
        <w:t xml:space="preserve">, please read Part III of the Guidelines for Applicants - Offline Application Form Template. </w:t>
      </w:r>
    </w:p>
    <w:p w14:paraId="7CC6E4C7" w14:textId="77777777" w:rsidR="00A70849"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2F206FAD" w14:textId="220F7726"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Further information on state aid can be found on the Europ</w:t>
      </w:r>
      <w:r>
        <w:rPr>
          <w:rFonts w:ascii="Trebuchet MS" w:eastAsia="Times New Roman" w:hAnsi="Trebuchet MS" w:cs="Times New Roman"/>
          <w:snapToGrid w:val="0"/>
          <w:lang w:val="en-US"/>
        </w:rPr>
        <w:t xml:space="preserve">ean Commission’s DG Competition </w:t>
      </w:r>
      <w:r w:rsidRPr="00FD3C02">
        <w:rPr>
          <w:rFonts w:ascii="Trebuchet MS" w:eastAsia="Times New Roman" w:hAnsi="Trebuchet MS" w:cs="Times New Roman"/>
          <w:snapToGrid w:val="0"/>
          <w:lang w:val="en-US"/>
        </w:rPr>
        <w:t>website (</w:t>
      </w:r>
      <w:hyperlink r:id="rId45" w:history="1">
        <w:r w:rsidRPr="00FD3C02">
          <w:rPr>
            <w:rFonts w:ascii="Trebuchet MS" w:eastAsia="Times New Roman" w:hAnsi="Trebuchet MS" w:cs="Times New Roman"/>
            <w:snapToGrid w:val="0"/>
            <w:color w:val="0000FF"/>
            <w:u w:val="single"/>
            <w:lang w:val="en-US"/>
          </w:rPr>
          <w:t>http://ec.europa.eu/competition/state_aid/overview/index_en.html</w:t>
        </w:r>
      </w:hyperlink>
      <w:r w:rsidRPr="00FD3C02">
        <w:rPr>
          <w:rFonts w:ascii="Trebuchet MS" w:eastAsia="Times New Roman" w:hAnsi="Trebuchet MS" w:cs="Times New Roman"/>
          <w:snapToGrid w:val="0"/>
          <w:lang w:val="en-US"/>
        </w:rPr>
        <w:t>) and in Commission Notice on the notion of State aid as referred to in Article 107(1) of the Treaty on the</w:t>
      </w:r>
      <w:r>
        <w:rPr>
          <w:rFonts w:ascii="Trebuchet MS" w:eastAsia="Times New Roman" w:hAnsi="Trebuchet MS" w:cs="Times New Roman"/>
          <w:snapToGrid w:val="0"/>
          <w:lang w:val="en-US"/>
        </w:rPr>
        <w:t xml:space="preserve"> </w:t>
      </w:r>
      <w:r w:rsidRPr="00FD3C02">
        <w:rPr>
          <w:rFonts w:ascii="Trebuchet MS" w:eastAsia="Times New Roman" w:hAnsi="Trebuchet MS" w:cs="Times New Roman"/>
          <w:snapToGrid w:val="0"/>
          <w:lang w:val="en-US"/>
        </w:rPr>
        <w:t>Functioning of the European Union (</w:t>
      </w:r>
      <w:hyperlink r:id="rId46" w:history="1">
        <w:r w:rsidR="0089608F" w:rsidRPr="00AB077D">
          <w:rPr>
            <w:rStyle w:val="Hyperlink"/>
            <w:rFonts w:ascii="Trebuchet MS" w:eastAsia="Times New Roman" w:hAnsi="Trebuchet MS" w:cs="Times New Roman"/>
            <w:snapToGrid w:val="0"/>
            <w:lang w:val="en-US"/>
          </w:rPr>
          <w:t>http://eur-lex.europa.eu/legal-content/EN/TXT/PDF/?uri=CELEX:52016XC0719(05)&amp;from=EN)</w:t>
        </w:r>
      </w:hyperlink>
      <w:r w:rsidRPr="00FD3C02">
        <w:rPr>
          <w:rFonts w:ascii="Trebuchet MS" w:eastAsia="Times New Roman" w:hAnsi="Trebuchet MS" w:cs="Times New Roman"/>
          <w:snapToGrid w:val="0"/>
          <w:lang w:val="en-US"/>
        </w:rPr>
        <w:t xml:space="preserve">. </w:t>
      </w:r>
    </w:p>
    <w:p w14:paraId="3411279F" w14:textId="77777777" w:rsidR="0089608F" w:rsidRDefault="0089608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130AFE66" w14:textId="77777777"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Bulgaria</w:t>
      </w:r>
    </w:p>
    <w:p w14:paraId="27CE39D7" w14:textId="77777777"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Georgia</w:t>
      </w:r>
    </w:p>
    <w:p w14:paraId="7BC5B471" w14:textId="321E0160" w:rsidR="00685145" w:rsidRPr="00342C3D" w:rsidRDefault="00342C3D" w:rsidP="00916333">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47" w:history="1">
        <w:r w:rsidR="00F55036" w:rsidRPr="00342C3D">
          <w:rPr>
            <w:rStyle w:val="Hyperlink"/>
            <w:rFonts w:ascii="Trebuchet MS" w:eastAsia="Times New Roman" w:hAnsi="Trebuchet MS" w:cs="Times New Roman"/>
            <w:bCs/>
            <w:snapToGrid w:val="0"/>
          </w:rPr>
          <w:t xml:space="preserve">Association Agreement (AA) between </w:t>
        </w:r>
        <w:r w:rsidR="00B33398" w:rsidRPr="00342C3D">
          <w:rPr>
            <w:rStyle w:val="Hyperlink"/>
            <w:rFonts w:ascii="Trebuchet MS" w:eastAsia="Times New Roman" w:hAnsi="Trebuchet MS" w:cs="Times New Roman"/>
            <w:bCs/>
            <w:snapToGrid w:val="0"/>
          </w:rPr>
          <w:t xml:space="preserve">the European Union and the European Atomic Energy Community and their Member States, of the one part, and Georgia, of the other part </w:t>
        </w:r>
        <w:r w:rsidR="00F55036" w:rsidRPr="00342C3D">
          <w:rPr>
            <w:rStyle w:val="Hyperlink"/>
            <w:rFonts w:ascii="Trebuchet MS" w:eastAsia="Times New Roman" w:hAnsi="Trebuchet MS" w:cs="Times New Roman"/>
            <w:bCs/>
            <w:snapToGrid w:val="0"/>
          </w:rPr>
          <w:t>the European Union and Georgia</w:t>
        </w:r>
      </w:hyperlink>
    </w:p>
    <w:p w14:paraId="31753657" w14:textId="77777777"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Greece</w:t>
      </w:r>
    </w:p>
    <w:p w14:paraId="709BC0EC" w14:textId="77777777" w:rsidR="0089608F" w:rsidRPr="00FF536E"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22451BD7" w14:textId="77777777"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Republic of Moldova</w:t>
      </w:r>
    </w:p>
    <w:p w14:paraId="23F438C7" w14:textId="05076FA2" w:rsidR="00F55036" w:rsidRPr="008667DB" w:rsidRDefault="00342C3D"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48" w:history="1">
        <w:r w:rsidR="00F55036" w:rsidRPr="00B33398">
          <w:rPr>
            <w:rStyle w:val="Hyperlink"/>
            <w:rFonts w:ascii="Trebuchet MS" w:eastAsia="Times New Roman" w:hAnsi="Trebuchet MS" w:cs="Times New Roman"/>
            <w:bCs/>
            <w:snapToGrid w:val="0"/>
          </w:rPr>
          <w:t>The Association Agreement (AA) between the European Union</w:t>
        </w:r>
        <w:r w:rsidR="00B33398" w:rsidRPr="00B33398">
          <w:rPr>
            <w:rStyle w:val="Hyperlink"/>
          </w:rPr>
          <w:t xml:space="preserve"> </w:t>
        </w:r>
        <w:r w:rsidR="00B33398" w:rsidRPr="00B33398">
          <w:rPr>
            <w:rStyle w:val="Hyperlink"/>
            <w:rFonts w:ascii="Trebuchet MS" w:eastAsia="Times New Roman" w:hAnsi="Trebuchet MS" w:cs="Times New Roman"/>
            <w:bCs/>
            <w:snapToGrid w:val="0"/>
          </w:rPr>
          <w:t>and the European Atomic Energy Community and their Member States, of the one part, and the Republic of Moldova, of the other part</w:t>
        </w:r>
      </w:hyperlink>
      <w:r w:rsidR="00F55036" w:rsidRPr="00B33398">
        <w:rPr>
          <w:rFonts w:ascii="Trebuchet MS" w:eastAsia="Times New Roman" w:hAnsi="Trebuchet MS" w:cs="Times New Roman"/>
          <w:bCs/>
          <w:snapToGrid w:val="0"/>
        </w:rPr>
        <w:t xml:space="preserve"> </w:t>
      </w:r>
    </w:p>
    <w:p w14:paraId="45F799B6" w14:textId="06AD9B63" w:rsidR="008667DB" w:rsidRPr="008667DB" w:rsidRDefault="008667DB"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8667DB">
        <w:rPr>
          <w:rFonts w:ascii="Trebuchet MS" w:eastAsia="Times New Roman" w:hAnsi="Trebuchet MS" w:cs="Times New Roman"/>
          <w:bCs/>
          <w:snapToGrid w:val="0"/>
        </w:rPr>
        <w:t>https://www.competition.md/tabview.php?l=ro&amp;idc=36&amp;t=/Documente-oficiale/Ajutor-de-Stat/Legi/</w:t>
      </w:r>
    </w:p>
    <w:p w14:paraId="5FB87DE6" w14:textId="77777777" w:rsidR="008667DB"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77777777"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Romania</w:t>
      </w:r>
    </w:p>
    <w:p w14:paraId="7FA7F57F" w14:textId="245F9D4C" w:rsidR="0089608F" w:rsidRPr="008667DB" w:rsidRDefault="00342C3D"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hyperlink r:id="rId49" w:history="1">
        <w:r w:rsidR="00B33398" w:rsidRPr="00B33398">
          <w:rPr>
            <w:rStyle w:val="Hyperlink"/>
            <w:rFonts w:ascii="Trebuchet MS" w:eastAsia="Times New Roman" w:hAnsi="Trebuchet MS" w:cs="Times New Roman"/>
            <w:snapToGrid w:val="0"/>
          </w:rPr>
          <w:t>http://www.ajutordestat.ro/</w:t>
        </w:r>
      </w:hyperlink>
      <w:r w:rsidR="0089608F" w:rsidRPr="008667DB">
        <w:rPr>
          <w:rFonts w:ascii="Trebuchet MS" w:eastAsia="Times New Roman" w:hAnsi="Trebuchet MS" w:cs="Times New Roman"/>
          <w:snapToGrid w:val="0"/>
        </w:rPr>
        <w:t xml:space="preserve">   </w:t>
      </w:r>
      <w:r w:rsidR="0089608F" w:rsidRPr="00903AC7">
        <w:rPr>
          <w:rFonts w:ascii="Trebuchet MS" w:eastAsia="Times New Roman" w:hAnsi="Trebuchet MS" w:cs="Times New Roman"/>
          <w:bCs/>
          <w:snapToGrid w:val="0"/>
        </w:rPr>
        <w:t>section</w:t>
      </w:r>
      <w:r w:rsidR="0089608F" w:rsidRPr="008667DB">
        <w:rPr>
          <w:rFonts w:ascii="Trebuchet MS" w:eastAsia="Times New Roman" w:hAnsi="Trebuchet MS" w:cs="Times New Roman"/>
          <w:b/>
          <w:bCs/>
          <w:snapToGrid w:val="0"/>
        </w:rPr>
        <w:t xml:space="preserve"> </w:t>
      </w:r>
      <w:hyperlink r:id="rId50" w:history="1">
        <w:r w:rsidR="0089608F" w:rsidRPr="008667DB">
          <w:rPr>
            <w:rStyle w:val="Hyperlink"/>
            <w:rFonts w:ascii="Trebuchet MS" w:eastAsia="Times New Roman" w:hAnsi="Trebuchet MS" w:cs="Times New Roman"/>
            <w:bCs/>
            <w:snapToGrid w:val="0"/>
          </w:rPr>
          <w:t>State aid legislation</w:t>
        </w:r>
      </w:hyperlink>
      <w:r w:rsidR="0089608F" w:rsidRPr="008667DB">
        <w:rPr>
          <w:rFonts w:ascii="Trebuchet MS" w:eastAsia="Times New Roman" w:hAnsi="Trebuchet MS" w:cs="Times New Roman"/>
          <w:bCs/>
          <w:snapToGrid w:val="0"/>
        </w:rPr>
        <w:t xml:space="preserve">  </w:t>
      </w:r>
    </w:p>
    <w:p w14:paraId="69821181"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3FD46262"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National rules on procedure – T</w:t>
      </w:r>
      <w:r w:rsidR="00E55911" w:rsidRPr="001F1966">
        <w:rPr>
          <w:rFonts w:ascii="Calibri" w:eastAsia="Times New Roman" w:hAnsi="Calibri" w:cs="Times New Roman"/>
          <w:b/>
          <w:bCs/>
          <w:snapToGrid w:val="0"/>
        </w:rPr>
        <w:t>ü</w:t>
      </w:r>
      <w:r w:rsidRPr="001F1966">
        <w:rPr>
          <w:rFonts w:ascii="Trebuchet MS" w:eastAsia="Times New Roman" w:hAnsi="Trebuchet MS" w:cs="Times New Roman"/>
          <w:b/>
          <w:bCs/>
          <w:snapToGrid w:val="0"/>
        </w:rPr>
        <w:t>rk</w:t>
      </w:r>
      <w:r w:rsidR="00E55911" w:rsidRPr="001F1966">
        <w:rPr>
          <w:rFonts w:ascii="Trebuchet MS" w:eastAsia="Times New Roman" w:hAnsi="Trebuchet MS" w:cs="Times New Roman"/>
          <w:b/>
          <w:bCs/>
          <w:snapToGrid w:val="0"/>
        </w:rPr>
        <w:t>i</w:t>
      </w:r>
      <w:r w:rsidRPr="001F1966">
        <w:rPr>
          <w:rFonts w:ascii="Trebuchet MS" w:eastAsia="Times New Roman" w:hAnsi="Trebuchet MS" w:cs="Times New Roman"/>
          <w:b/>
          <w:bCs/>
          <w:snapToGrid w:val="0"/>
        </w:rPr>
        <w:t>ye</w:t>
      </w:r>
    </w:p>
    <w:p w14:paraId="4CB73344" w14:textId="7E818923" w:rsidR="0089608F" w:rsidRPr="001F1966" w:rsidRDefault="00342C3D"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1" w:history="1">
        <w:r w:rsidR="00E55911" w:rsidRPr="001F1966">
          <w:rPr>
            <w:rStyle w:val="Hyperlink"/>
            <w:rFonts w:ascii="Trebuchet MS" w:hAnsi="Trebuchet MS"/>
          </w:rPr>
          <w:t>Decision No 1/95 of the EC-</w:t>
        </w:r>
        <w:r w:rsidR="00E55911" w:rsidRPr="001F1966">
          <w:rPr>
            <w:rStyle w:val="Hyperlink"/>
            <w:rFonts w:ascii="Trebuchet MS" w:eastAsia="Times New Roman" w:hAnsi="Trebuchet MS" w:cs="Times New Roman"/>
            <w:bCs/>
            <w:snapToGrid w:val="0"/>
          </w:rPr>
          <w:t xml:space="preserve"> </w:t>
        </w:r>
        <w:r w:rsidR="00E55911" w:rsidRPr="001F1966">
          <w:rPr>
            <w:rStyle w:val="Hyperlink"/>
            <w:rFonts w:ascii="Trebuchet MS" w:hAnsi="Trebuchet MS"/>
            <w:bCs/>
          </w:rPr>
          <w:t>Türkiye</w:t>
        </w:r>
        <w:r w:rsidR="00E55911" w:rsidRPr="001F1966">
          <w:rPr>
            <w:rStyle w:val="Hyperlink"/>
            <w:rFonts w:ascii="Trebuchet MS" w:hAnsi="Trebuchet MS"/>
          </w:rPr>
          <w:t xml:space="preserve"> Association Council</w:t>
        </w:r>
      </w:hyperlink>
    </w:p>
    <w:p w14:paraId="19F61805" w14:textId="67319719" w:rsidR="00E55911" w:rsidRPr="001F1966" w:rsidRDefault="00E55911"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Turkish law on State aid (Law No 6015)</w:t>
      </w:r>
    </w:p>
    <w:p w14:paraId="29F1D204" w14:textId="77777777" w:rsidR="00E55911" w:rsidRPr="001F1966"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w:t>
      </w:r>
      <w:r w:rsidR="00E55911" w:rsidRPr="001F1966">
        <w:rPr>
          <w:rFonts w:ascii="Trebuchet MS" w:eastAsia="Times New Roman" w:hAnsi="Trebuchet MS" w:cs="Times New Roman"/>
          <w:b/>
          <w:bCs/>
          <w:snapToGrid w:val="0"/>
        </w:rPr>
        <w:t>–</w:t>
      </w:r>
      <w:r w:rsidRPr="001F1966">
        <w:rPr>
          <w:rFonts w:ascii="Trebuchet MS" w:eastAsia="Times New Roman" w:hAnsi="Trebuchet MS" w:cs="Times New Roman"/>
          <w:b/>
          <w:bCs/>
          <w:snapToGrid w:val="0"/>
        </w:rPr>
        <w:t xml:space="preserve"> Ukraine</w:t>
      </w:r>
    </w:p>
    <w:p w14:paraId="661BA2F2" w14:textId="7E86B779" w:rsidR="0089608F" w:rsidRPr="001F1966" w:rsidRDefault="00342C3D"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2" w:history="1">
        <w:r w:rsidR="00E55911" w:rsidRPr="001F1966">
          <w:rPr>
            <w:rStyle w:val="Hyperlink"/>
            <w:rFonts w:ascii="Trebuchet MS" w:eastAsia="Times New Roman" w:hAnsi="Trebuchet MS" w:cs="Times New Roman"/>
            <w:bCs/>
            <w:snapToGrid w:val="0"/>
          </w:rPr>
          <w:t xml:space="preserve">The Association Agreement (AA) between the </w:t>
        </w:r>
        <w:r w:rsidR="00B33398" w:rsidRPr="001F1966">
          <w:rPr>
            <w:rStyle w:val="Hyperlink"/>
            <w:rFonts w:ascii="Trebuchet MS" w:eastAsia="Times New Roman" w:hAnsi="Trebuchet MS" w:cs="Times New Roman"/>
            <w:bCs/>
            <w:snapToGrid w:val="0"/>
          </w:rPr>
          <w:t>European Union and its Member States, of the one part, and Ukraine, of the other part</w:t>
        </w:r>
      </w:hyperlink>
      <w:r w:rsidR="00B33398" w:rsidRPr="001F1966">
        <w:rPr>
          <w:rFonts w:ascii="Trebuchet MS" w:eastAsia="Times New Roman" w:hAnsi="Trebuchet MS" w:cs="Times New Roman"/>
          <w:bCs/>
          <w:snapToGrid w:val="0"/>
        </w:rPr>
        <w:t xml:space="preserve"> </w:t>
      </w:r>
    </w:p>
    <w:p w14:paraId="2EA42532" w14:textId="77777777" w:rsidR="00E55911" w:rsidRPr="0089608F"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1E1BD677" w14:textId="77777777" w:rsidR="00332A3F" w:rsidRPr="004D1C7C" w:rsidRDefault="00332A3F" w:rsidP="008C6F32">
      <w:pPr>
        <w:rPr>
          <w:rFonts w:ascii="Trebuchet MS" w:hAnsi="Trebuchet MS"/>
          <w:lang w:val="en-US"/>
        </w:rPr>
      </w:pPr>
    </w:p>
    <w:p w14:paraId="4F25A9B0" w14:textId="68801FA7" w:rsidR="006B0717" w:rsidRPr="006B0717" w:rsidRDefault="006B0717" w:rsidP="00C77087">
      <w:pPr>
        <w:pStyle w:val="ListParagraph"/>
        <w:keepNext/>
        <w:keepLines/>
        <w:numPr>
          <w:ilvl w:val="0"/>
          <w:numId w:val="40"/>
        </w:numPr>
        <w:shd w:val="clear" w:color="auto" w:fill="0070C0"/>
        <w:spacing w:after="0" w:line="276" w:lineRule="auto"/>
        <w:jc w:val="both"/>
        <w:outlineLvl w:val="1"/>
        <w:rPr>
          <w:rFonts w:ascii="Trebuchet MS" w:eastAsia="Times New Roman" w:hAnsi="Trebuchet MS" w:cs="Times New Roman"/>
          <w:snapToGrid w:val="0"/>
        </w:rPr>
      </w:pPr>
      <w:bookmarkStart w:id="111" w:name="_Toc122553823"/>
      <w:r>
        <w:rPr>
          <w:rFonts w:ascii="Trebuchet MS" w:eastAsia="Times New Roman" w:hAnsi="Trebuchet MS" w:cs="Times New Roman"/>
          <w:b/>
          <w:smallCaps/>
          <w:snapToGrid w:val="0"/>
          <w:color w:val="FFFFFF"/>
        </w:rPr>
        <w:t>ANTI-FRAUD POLICY</w:t>
      </w:r>
      <w:bookmarkEnd w:id="111"/>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e.g.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076EAA69" w:rsidR="006B0717" w:rsidRPr="006B0717" w:rsidRDefault="006B0717" w:rsidP="004D1C7C">
      <w:pPr>
        <w:spacing w:after="0" w:line="276" w:lineRule="auto"/>
        <w:jc w:val="both"/>
        <w:rPr>
          <w:rFonts w:ascii="Trebuchet MS" w:hAnsi="Trebuchet M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zero tolerance policy to fraud and corruption. </w:t>
      </w:r>
    </w:p>
    <w:p w14:paraId="3C920E1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management and control system is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35ADA0D3" w14:textId="77777777" w:rsidR="004D1C7C" w:rsidRDefault="004D1C7C" w:rsidP="004D1C7C">
      <w:pPr>
        <w:spacing w:after="0" w:line="276" w:lineRule="auto"/>
        <w:jc w:val="both"/>
        <w:rPr>
          <w:rFonts w:ascii="Trebuchet MS" w:hAnsi="Trebuchet MS"/>
        </w:rPr>
      </w:pPr>
    </w:p>
    <w:p w14:paraId="711793A9"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50BA38B6" w:rsidR="006B0717" w:rsidRDefault="006B0717" w:rsidP="004D1C7C">
      <w:pPr>
        <w:spacing w:after="0" w:line="276" w:lineRule="auto"/>
        <w:jc w:val="both"/>
        <w:rPr>
          <w:rFonts w:ascii="Trebuchet MS" w:hAnsi="Trebuchet MS"/>
        </w:rPr>
      </w:pPr>
      <w:r w:rsidRPr="006B0717">
        <w:rPr>
          <w:rFonts w:ascii="Trebuchet MS" w:hAnsi="Trebuchet MS"/>
        </w:rPr>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53"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3474553D" w14:textId="44814E0E" w:rsidR="00B81E52" w:rsidRDefault="00B81E52" w:rsidP="004D1C7C">
      <w:pPr>
        <w:spacing w:after="0" w:line="276" w:lineRule="auto"/>
        <w:jc w:val="both"/>
        <w:rPr>
          <w:rFonts w:ascii="Trebuchet MS" w:hAnsi="Trebuchet MS"/>
        </w:rPr>
      </w:pPr>
    </w:p>
    <w:p w14:paraId="173A7C71" w14:textId="77777777" w:rsidR="00F85323" w:rsidRPr="00F85323" w:rsidRDefault="00F85323" w:rsidP="00F85323">
      <w:pPr>
        <w:spacing w:after="0" w:line="276" w:lineRule="auto"/>
        <w:jc w:val="both"/>
        <w:rPr>
          <w:rFonts w:ascii="Trebuchet MS" w:hAnsi="Trebuchet MS"/>
          <w:b/>
          <w:bCs/>
        </w:rPr>
      </w:pPr>
    </w:p>
    <w:p w14:paraId="39C4C455" w14:textId="77777777" w:rsidR="00F85323" w:rsidRPr="00342C3D" w:rsidRDefault="00F85323" w:rsidP="00F85323">
      <w:pPr>
        <w:pStyle w:val="ListParagraph"/>
        <w:keepNext/>
        <w:keepLines/>
        <w:numPr>
          <w:ilvl w:val="0"/>
          <w:numId w:val="40"/>
        </w:numPr>
        <w:shd w:val="clear" w:color="auto" w:fill="0070C0"/>
        <w:spacing w:after="0" w:line="276" w:lineRule="auto"/>
        <w:jc w:val="both"/>
        <w:outlineLvl w:val="1"/>
        <w:rPr>
          <w:rFonts w:ascii="Trebuchet MS" w:hAnsi="Trebuchet MS"/>
          <w:color w:val="FFFFFF" w:themeColor="background1"/>
        </w:rPr>
      </w:pPr>
      <w:bookmarkStart w:id="112" w:name="_Toc122553824"/>
      <w:r w:rsidRPr="00342C3D">
        <w:rPr>
          <w:rFonts w:ascii="Trebuchet MS" w:eastAsia="Times New Roman" w:hAnsi="Trebuchet MS" w:cs="Times New Roman"/>
          <w:b/>
          <w:bCs/>
          <w:snapToGrid w:val="0"/>
          <w:color w:val="FFFFFF" w:themeColor="background1"/>
        </w:rPr>
        <w:t>MANDATORY</w:t>
      </w:r>
      <w:r w:rsidRPr="00342C3D">
        <w:rPr>
          <w:rFonts w:ascii="Trebuchet MS" w:hAnsi="Trebuchet MS"/>
          <w:b/>
          <w:bCs/>
          <w:color w:val="FFFFFF" w:themeColor="background1"/>
        </w:rPr>
        <w:t xml:space="preserve"> </w:t>
      </w:r>
      <w:r w:rsidRPr="00342C3D">
        <w:rPr>
          <w:rFonts w:ascii="Trebuchet MS" w:hAnsi="Trebuchet MS"/>
          <w:b/>
          <w:color w:val="FFFFFF" w:themeColor="background1"/>
        </w:rPr>
        <w:t>DOCUMENTS TO BE PROVIDED WITH THE PROJECT PROPOSAL</w:t>
      </w:r>
      <w:bookmarkEnd w:id="112"/>
    </w:p>
    <w:p w14:paraId="4CACBD1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 </w:t>
      </w:r>
    </w:p>
    <w:p w14:paraId="19DE9E0E"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Annexes to be uploaded in Jems when submitting the project proposal:</w:t>
      </w:r>
    </w:p>
    <w:tbl>
      <w:tblPr>
        <w:tblW w:w="1003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463"/>
      </w:tblGrid>
      <w:tr w:rsidR="00F85323" w:rsidRPr="00F85323" w14:paraId="7B9CB9C2" w14:textId="77777777" w:rsidTr="00F348F2">
        <w:tc>
          <w:tcPr>
            <w:tcW w:w="568" w:type="dxa"/>
            <w:tcBorders>
              <w:top w:val="nil"/>
              <w:left w:val="nil"/>
            </w:tcBorders>
            <w:shd w:val="clear" w:color="auto" w:fill="auto"/>
            <w:vAlign w:val="center"/>
          </w:tcPr>
          <w:p w14:paraId="0C62473F"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D9D9D9"/>
          </w:tcPr>
          <w:p w14:paraId="3153EC4B"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Annexes</w:t>
            </w:r>
          </w:p>
        </w:tc>
      </w:tr>
      <w:tr w:rsidR="00F85323" w:rsidRPr="00F85323" w14:paraId="61AE2316" w14:textId="77777777" w:rsidTr="00F348F2">
        <w:trPr>
          <w:trHeight w:val="469"/>
        </w:trPr>
        <w:tc>
          <w:tcPr>
            <w:tcW w:w="568" w:type="dxa"/>
            <w:vMerge w:val="restart"/>
            <w:shd w:val="clear" w:color="auto" w:fill="D9D9D9"/>
            <w:vAlign w:val="center"/>
          </w:tcPr>
          <w:p w14:paraId="468F3060"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1</w:t>
            </w:r>
          </w:p>
          <w:p w14:paraId="7E3FB81A"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6D86A67E" w14:textId="174DC071"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1.1. Declaration by the Lead Partner (Annex </w:t>
            </w:r>
            <w:r w:rsidR="003C53CB">
              <w:rPr>
                <w:rFonts w:ascii="Trebuchet MS" w:hAnsi="Trebuchet MS"/>
                <w:b/>
                <w:bCs/>
              </w:rPr>
              <w:t>3</w:t>
            </w:r>
            <w:r w:rsidRPr="00F85323">
              <w:rPr>
                <w:rFonts w:ascii="Trebuchet MS" w:hAnsi="Trebuchet MS"/>
                <w:b/>
                <w:bCs/>
              </w:rPr>
              <w:t>)</w:t>
            </w:r>
          </w:p>
        </w:tc>
      </w:tr>
      <w:tr w:rsidR="00F85323" w:rsidRPr="00F85323" w14:paraId="4E1E02A6" w14:textId="77777777" w:rsidTr="00F348F2">
        <w:trPr>
          <w:trHeight w:val="435"/>
        </w:trPr>
        <w:tc>
          <w:tcPr>
            <w:tcW w:w="568" w:type="dxa"/>
            <w:vMerge/>
            <w:shd w:val="clear" w:color="auto" w:fill="D9D9D9"/>
            <w:vAlign w:val="center"/>
          </w:tcPr>
          <w:p w14:paraId="7084F1CF"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373D84D7" w14:textId="51F3A2BA"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1.2. Declaration by the Project Partner (Annex</w:t>
            </w:r>
            <w:r w:rsidR="003C53CB">
              <w:rPr>
                <w:rFonts w:ascii="Trebuchet MS" w:hAnsi="Trebuchet MS"/>
                <w:b/>
                <w:bCs/>
              </w:rPr>
              <w:t xml:space="preserve"> 4</w:t>
            </w:r>
            <w:r w:rsidRPr="00F85323">
              <w:rPr>
                <w:rFonts w:ascii="Trebuchet MS" w:hAnsi="Trebuchet MS"/>
                <w:b/>
                <w:bCs/>
              </w:rPr>
              <w:t>)</w:t>
            </w:r>
          </w:p>
        </w:tc>
      </w:tr>
      <w:tr w:rsidR="00F85323" w:rsidRPr="00F85323" w14:paraId="7EC0A07A" w14:textId="77777777" w:rsidTr="00F348F2">
        <w:tc>
          <w:tcPr>
            <w:tcW w:w="568" w:type="dxa"/>
            <w:vMerge/>
            <w:shd w:val="clear" w:color="auto" w:fill="D9D9D9"/>
            <w:vAlign w:val="center"/>
          </w:tcPr>
          <w:p w14:paraId="70586C46" w14:textId="77777777" w:rsidR="00F85323" w:rsidRPr="00F85323" w:rsidRDefault="00F85323" w:rsidP="00F85323">
            <w:pPr>
              <w:spacing w:after="0" w:line="276" w:lineRule="auto"/>
              <w:jc w:val="both"/>
              <w:rPr>
                <w:rFonts w:ascii="Trebuchet MS" w:hAnsi="Trebuchet MS"/>
                <w:b/>
                <w:bCs/>
              </w:rPr>
            </w:pPr>
          </w:p>
        </w:tc>
        <w:tc>
          <w:tcPr>
            <w:tcW w:w="9463" w:type="dxa"/>
            <w:shd w:val="clear" w:color="auto" w:fill="auto"/>
          </w:tcPr>
          <w:p w14:paraId="0B3EAEB2" w14:textId="77777777" w:rsidR="00F85323" w:rsidRPr="00F85323" w:rsidRDefault="00F85323" w:rsidP="00F85323">
            <w:pPr>
              <w:spacing w:after="0" w:line="276" w:lineRule="auto"/>
              <w:jc w:val="both"/>
              <w:rPr>
                <w:rFonts w:ascii="Trebuchet MS" w:hAnsi="Trebuchet MS"/>
                <w:b/>
                <w:bCs/>
                <w:i/>
              </w:rPr>
            </w:pPr>
            <w:r w:rsidRPr="00F85323">
              <w:rPr>
                <w:rFonts w:ascii="Trebuchet MS" w:hAnsi="Trebuchet MS"/>
                <w:b/>
                <w:bCs/>
                <w:i/>
              </w:rPr>
              <w:t>Lead partner and project partner declarations may also be signed digitally with a qualified electronic signature. All parts of the Declaration have to be filled in and it has to be signed by the legal representative (or delegated person) of the Project Partner. In case of signature by delegated persons, each affected declaration must be accompanied by a document confirming the validity of such delegation (see point 2 below).</w:t>
            </w:r>
          </w:p>
        </w:tc>
      </w:tr>
      <w:tr w:rsidR="00F85323" w:rsidRPr="00F85323" w14:paraId="612B7702" w14:textId="77777777" w:rsidTr="00F348F2">
        <w:tc>
          <w:tcPr>
            <w:tcW w:w="568" w:type="dxa"/>
            <w:shd w:val="clear" w:color="auto" w:fill="D9D9D9"/>
            <w:vAlign w:val="center"/>
          </w:tcPr>
          <w:p w14:paraId="3ED962E7"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2</w:t>
            </w:r>
          </w:p>
        </w:tc>
        <w:tc>
          <w:tcPr>
            <w:tcW w:w="9463" w:type="dxa"/>
            <w:shd w:val="clear" w:color="auto" w:fill="auto"/>
          </w:tcPr>
          <w:p w14:paraId="34B4180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Order/act for official authorization of delegated person signing the Declaration by the Lead Partner/ Project Partner</w:t>
            </w:r>
          </w:p>
          <w:p w14:paraId="7C0B8648" w14:textId="77777777" w:rsidR="00F85323" w:rsidRPr="00F85323" w:rsidRDefault="00F85323" w:rsidP="00F85323">
            <w:pPr>
              <w:spacing w:after="0" w:line="276" w:lineRule="auto"/>
              <w:jc w:val="both"/>
              <w:rPr>
                <w:rFonts w:ascii="Trebuchet MS" w:hAnsi="Trebuchet MS"/>
                <w:b/>
                <w:bCs/>
                <w:i/>
              </w:rPr>
            </w:pPr>
            <w:r w:rsidRPr="00F85323">
              <w:rPr>
                <w:rFonts w:ascii="Trebuchet MS" w:hAnsi="Trebuchet MS"/>
                <w:b/>
                <w:bCs/>
                <w:i/>
              </w:rPr>
              <w:t>Such document is mandatory only when the Declaration by the Lead Partner/ Project Partner is signed by a delegated person and not by the legal representative of the organisation. The document for official authorization must confirm that the delegated person is authorised to sign the Declaration and, if the case, the supporting documents.</w:t>
            </w:r>
          </w:p>
        </w:tc>
      </w:tr>
      <w:tr w:rsidR="00342C3D" w:rsidRPr="00F85323" w14:paraId="182ACF0F" w14:textId="77777777" w:rsidTr="00001B61">
        <w:tc>
          <w:tcPr>
            <w:tcW w:w="10031" w:type="dxa"/>
            <w:gridSpan w:val="2"/>
            <w:shd w:val="clear" w:color="auto" w:fill="D9D9D9"/>
            <w:vAlign w:val="center"/>
          </w:tcPr>
          <w:p w14:paraId="2B34804D" w14:textId="1269D312" w:rsidR="00342C3D" w:rsidRPr="00A73EB3" w:rsidRDefault="00342C3D" w:rsidP="00F85323">
            <w:pPr>
              <w:spacing w:after="0" w:line="276" w:lineRule="auto"/>
              <w:jc w:val="both"/>
              <w:rPr>
                <w:rFonts w:ascii="Trebuchet MS" w:hAnsi="Trebuchet MS"/>
                <w:b/>
                <w:bCs/>
              </w:rPr>
            </w:pPr>
            <w:r w:rsidRPr="00A73EB3">
              <w:rPr>
                <w:rFonts w:ascii="Trebuchet MS" w:hAnsi="Trebuchet MS"/>
                <w:b/>
                <w:bCs/>
              </w:rPr>
              <w:t>Documents listed under point 3 and 4 below - to be provided by the Lead Partner, only</w:t>
            </w:r>
          </w:p>
        </w:tc>
      </w:tr>
      <w:tr w:rsidR="00F85323" w:rsidRPr="00F85323" w14:paraId="68CB3BA3" w14:textId="77777777" w:rsidTr="00F348F2">
        <w:tc>
          <w:tcPr>
            <w:tcW w:w="568" w:type="dxa"/>
            <w:shd w:val="clear" w:color="auto" w:fill="D9D9D9"/>
            <w:vAlign w:val="center"/>
          </w:tcPr>
          <w:p w14:paraId="5B81757F"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3</w:t>
            </w:r>
          </w:p>
        </w:tc>
        <w:tc>
          <w:tcPr>
            <w:tcW w:w="9463" w:type="dxa"/>
            <w:shd w:val="clear" w:color="auto" w:fill="auto"/>
          </w:tcPr>
          <w:p w14:paraId="108566F3" w14:textId="7134EA93"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Financial Capacity Self-assessment ( Annex </w:t>
            </w:r>
            <w:r w:rsidR="00430E18">
              <w:rPr>
                <w:rFonts w:ascii="Trebuchet MS" w:hAnsi="Trebuchet MS"/>
                <w:b/>
                <w:bCs/>
              </w:rPr>
              <w:t>5</w:t>
            </w:r>
            <w:r w:rsidRPr="00F85323">
              <w:rPr>
                <w:rFonts w:ascii="Trebuchet MS" w:hAnsi="Trebuchet MS"/>
                <w:b/>
                <w:bCs/>
              </w:rPr>
              <w:t>) – both scan and Excel</w:t>
            </w:r>
            <w:r w:rsidR="00170A28">
              <w:rPr>
                <w:rFonts w:ascii="Trebuchet MS" w:hAnsi="Trebuchet MS"/>
                <w:b/>
                <w:bCs/>
              </w:rPr>
              <w:t xml:space="preserve"> </w:t>
            </w:r>
          </w:p>
        </w:tc>
      </w:tr>
      <w:tr w:rsidR="00F85323" w:rsidRPr="00F85323" w14:paraId="080FBE39" w14:textId="77777777" w:rsidTr="00F348F2">
        <w:tc>
          <w:tcPr>
            <w:tcW w:w="568" w:type="dxa"/>
            <w:shd w:val="clear" w:color="auto" w:fill="D9D9D9"/>
            <w:vAlign w:val="center"/>
          </w:tcPr>
          <w:p w14:paraId="5AA0087D" w14:textId="1B027C30" w:rsidR="00F85323" w:rsidRPr="00F85323" w:rsidRDefault="00430E18" w:rsidP="00F85323">
            <w:pPr>
              <w:spacing w:after="0" w:line="276" w:lineRule="auto"/>
              <w:jc w:val="both"/>
              <w:rPr>
                <w:rFonts w:ascii="Trebuchet MS" w:hAnsi="Trebuchet MS"/>
                <w:b/>
                <w:bCs/>
              </w:rPr>
            </w:pPr>
            <w:r>
              <w:rPr>
                <w:rFonts w:ascii="Trebuchet MS" w:hAnsi="Trebuchet MS"/>
                <w:b/>
                <w:bCs/>
              </w:rPr>
              <w:t>4</w:t>
            </w:r>
          </w:p>
        </w:tc>
        <w:tc>
          <w:tcPr>
            <w:tcW w:w="9463" w:type="dxa"/>
            <w:shd w:val="clear" w:color="auto" w:fill="auto"/>
          </w:tcPr>
          <w:p w14:paraId="48729AEC" w14:textId="7CD8D3A6"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Annual accounts for the latest financial year for which the accounts have been closed at the moment of submission of the Application must be submitted by the Lead Partner, as full unofficial translation(s) in English (certified through signature by the legal representative of the organisation). The extracts from bank accounts are not equivalent to latest annual account. Only documents (the balance sheet and profit and loss account) providing data about revenues, expenditures, profit and losses will be accepted. </w:t>
            </w:r>
          </w:p>
          <w:p w14:paraId="6FAE1EB5" w14:textId="7EECD1F5" w:rsidR="00F85323" w:rsidRDefault="00F85323" w:rsidP="00F85323">
            <w:pPr>
              <w:spacing w:after="0" w:line="276" w:lineRule="auto"/>
              <w:jc w:val="both"/>
              <w:rPr>
                <w:rFonts w:ascii="Trebuchet MS" w:hAnsi="Trebuchet MS"/>
                <w:b/>
                <w:bCs/>
              </w:rPr>
            </w:pPr>
            <w:r w:rsidRPr="00F85323">
              <w:rPr>
                <w:rFonts w:ascii="Trebuchet MS" w:hAnsi="Trebuchet MS"/>
                <w:b/>
                <w:bCs/>
              </w:rPr>
              <w:t xml:space="preserve">Annual Accounts containing only the Balance Sheet </w:t>
            </w:r>
            <w:r w:rsidRPr="00F85323">
              <w:rPr>
                <w:rFonts w:ascii="Trebuchet MS" w:hAnsi="Trebuchet MS"/>
                <w:b/>
                <w:bCs/>
                <w:u w:val="single"/>
              </w:rPr>
              <w:t xml:space="preserve">without </w:t>
            </w:r>
            <w:r w:rsidRPr="00F85323">
              <w:rPr>
                <w:rFonts w:ascii="Trebuchet MS" w:hAnsi="Trebuchet MS"/>
                <w:b/>
                <w:bCs/>
              </w:rPr>
              <w:t xml:space="preserve">the Profit and Loss Account or a document providing data about revenues, expenditures, profit and losses for the latest financial year for which the accounts have been closed, will be considered noncompliant and therefore missing documents.  </w:t>
            </w:r>
          </w:p>
          <w:p w14:paraId="5E3FAB66" w14:textId="77777777" w:rsidR="00F4264A" w:rsidRPr="00F85323" w:rsidRDefault="00F4264A" w:rsidP="00F85323">
            <w:pPr>
              <w:spacing w:after="0" w:line="276" w:lineRule="auto"/>
              <w:jc w:val="both"/>
              <w:rPr>
                <w:rFonts w:ascii="Trebuchet MS" w:hAnsi="Trebuchet MS"/>
                <w:b/>
                <w:bCs/>
              </w:rPr>
            </w:pPr>
          </w:p>
          <w:p w14:paraId="05DCF0D5" w14:textId="77777777" w:rsidR="00F85323" w:rsidRPr="00F85323" w:rsidRDefault="00F85323" w:rsidP="00F85323">
            <w:pPr>
              <w:spacing w:after="0" w:line="276" w:lineRule="auto"/>
              <w:jc w:val="both"/>
              <w:rPr>
                <w:rFonts w:ascii="Trebuchet MS" w:hAnsi="Trebuchet MS"/>
                <w:b/>
                <w:bCs/>
                <w:lang w:val="en-US"/>
              </w:rPr>
            </w:pPr>
            <w:r w:rsidRPr="00F85323">
              <w:rPr>
                <w:rFonts w:ascii="Trebuchet MS" w:hAnsi="Trebuchet MS"/>
                <w:b/>
                <w:bCs/>
                <w:i/>
              </w:rPr>
              <w:t>This obligation does not apply to public authorities</w:t>
            </w:r>
            <w:r w:rsidRPr="00F85323">
              <w:rPr>
                <w:rFonts w:ascii="Trebuchet MS" w:hAnsi="Trebuchet MS"/>
                <w:b/>
                <w:bCs/>
              </w:rPr>
              <w:t>.</w:t>
            </w:r>
          </w:p>
        </w:tc>
      </w:tr>
      <w:tr w:rsidR="00F85323" w:rsidRPr="00F85323" w14:paraId="22DB8893" w14:textId="77777777" w:rsidTr="00F348F2">
        <w:tc>
          <w:tcPr>
            <w:tcW w:w="568" w:type="dxa"/>
            <w:shd w:val="clear" w:color="auto" w:fill="D9D9D9"/>
            <w:vAlign w:val="center"/>
          </w:tcPr>
          <w:p w14:paraId="5F0155F0" w14:textId="752E2241" w:rsidR="00F85323" w:rsidRPr="00F85323" w:rsidRDefault="00430E18" w:rsidP="00F85323">
            <w:pPr>
              <w:spacing w:after="0" w:line="276" w:lineRule="auto"/>
              <w:jc w:val="both"/>
              <w:rPr>
                <w:rFonts w:ascii="Trebuchet MS" w:hAnsi="Trebuchet MS"/>
                <w:b/>
                <w:bCs/>
              </w:rPr>
            </w:pPr>
            <w:r>
              <w:rPr>
                <w:rFonts w:ascii="Trebuchet MS" w:hAnsi="Trebuchet MS"/>
                <w:b/>
                <w:bCs/>
              </w:rPr>
              <w:t>5</w:t>
            </w:r>
          </w:p>
        </w:tc>
        <w:tc>
          <w:tcPr>
            <w:tcW w:w="9463" w:type="dxa"/>
            <w:shd w:val="clear" w:color="auto" w:fill="auto"/>
          </w:tcPr>
          <w:p w14:paraId="514AD218" w14:textId="155DA36E" w:rsidR="00F85323" w:rsidRDefault="00F85323" w:rsidP="00F85323">
            <w:pPr>
              <w:spacing w:after="0" w:line="276" w:lineRule="auto"/>
              <w:jc w:val="both"/>
              <w:rPr>
                <w:rFonts w:ascii="Trebuchet MS" w:hAnsi="Trebuchet MS"/>
                <w:b/>
                <w:bCs/>
              </w:rPr>
            </w:pPr>
            <w:r w:rsidRPr="00F85323">
              <w:rPr>
                <w:rFonts w:ascii="Trebuchet MS" w:hAnsi="Trebuchet MS"/>
                <w:b/>
                <w:bCs/>
              </w:rPr>
              <w:t xml:space="preserve">Statutes/Articles of Association/Deed of Foundation or other applicable documents for proving Lead Partner’s and each project partner’s eligibility must be submitted in national language and as unofficial translation(s) in English (certified through signature by the legal </w:t>
            </w:r>
            <w:r w:rsidRPr="00F85323">
              <w:rPr>
                <w:rFonts w:ascii="Trebuchet MS" w:hAnsi="Trebuchet MS"/>
                <w:b/>
                <w:bCs/>
              </w:rPr>
              <w:lastRenderedPageBreak/>
              <w:t xml:space="preserve">representative of the organisation) of the relevant parts - e.g legal status, registration and location of headquarters. In case of modifications of the 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 Where the Lead Partner and/or (a) Project partner(s) is a public body created by an administrative act/ law, the said administrative act/law is provided as unofficial translation(s) of the relevant parts proving their eligibility (as mentioned above). </w:t>
            </w:r>
          </w:p>
          <w:p w14:paraId="44537EB7" w14:textId="77777777" w:rsidR="00F4264A" w:rsidRPr="00F85323" w:rsidRDefault="00F4264A" w:rsidP="00F85323">
            <w:pPr>
              <w:spacing w:after="0" w:line="276" w:lineRule="auto"/>
              <w:jc w:val="both"/>
              <w:rPr>
                <w:rFonts w:ascii="Trebuchet MS" w:hAnsi="Trebuchet MS"/>
                <w:b/>
                <w:bCs/>
              </w:rPr>
            </w:pPr>
          </w:p>
          <w:p w14:paraId="3E6AD0D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i/>
              </w:rPr>
              <w:t>This obligation does not apply to public authorities.</w:t>
            </w:r>
          </w:p>
        </w:tc>
      </w:tr>
      <w:tr w:rsidR="00F85323" w:rsidRPr="00F85323" w14:paraId="25185D0A" w14:textId="77777777" w:rsidTr="00F348F2">
        <w:trPr>
          <w:trHeight w:val="1332"/>
        </w:trPr>
        <w:tc>
          <w:tcPr>
            <w:tcW w:w="568" w:type="dxa"/>
            <w:shd w:val="clear" w:color="auto" w:fill="D9D9D9"/>
            <w:vAlign w:val="center"/>
          </w:tcPr>
          <w:p w14:paraId="5B134485" w14:textId="3D0C89EC" w:rsidR="00F85323" w:rsidRPr="00F85323" w:rsidRDefault="00430E18" w:rsidP="00F85323">
            <w:pPr>
              <w:spacing w:after="0" w:line="276" w:lineRule="auto"/>
              <w:jc w:val="both"/>
              <w:rPr>
                <w:rFonts w:ascii="Trebuchet MS" w:hAnsi="Trebuchet MS"/>
                <w:b/>
                <w:bCs/>
              </w:rPr>
            </w:pPr>
            <w:r>
              <w:rPr>
                <w:rFonts w:ascii="Trebuchet MS" w:hAnsi="Trebuchet MS"/>
                <w:b/>
                <w:bCs/>
              </w:rPr>
              <w:lastRenderedPageBreak/>
              <w:t>6</w:t>
            </w:r>
          </w:p>
        </w:tc>
        <w:tc>
          <w:tcPr>
            <w:tcW w:w="9463" w:type="dxa"/>
            <w:shd w:val="clear" w:color="auto" w:fill="auto"/>
          </w:tcPr>
          <w:p w14:paraId="0D388959"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Registration Acts must be submitted by the Lead Partner organisation, and each project partner organisation, in national language and as unofficial translation(s) in English (certified through signature by the legal representative of the organisation) of the extract(s) from the national Register(s) of organizations. </w:t>
            </w:r>
          </w:p>
          <w:p w14:paraId="4CF9C571"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i/>
              </w:rPr>
              <w:t>This obligation does not apply to public authorities.</w:t>
            </w:r>
          </w:p>
        </w:tc>
      </w:tr>
    </w:tbl>
    <w:p w14:paraId="32B60C12" w14:textId="77777777" w:rsidR="00F85323" w:rsidRPr="00F85323" w:rsidRDefault="00F85323" w:rsidP="00F85323">
      <w:pPr>
        <w:spacing w:after="0" w:line="276" w:lineRule="auto"/>
        <w:jc w:val="both"/>
        <w:rPr>
          <w:rFonts w:ascii="Trebuchet MS" w:hAnsi="Trebuchet MS"/>
          <w:bCs/>
        </w:rPr>
      </w:pPr>
    </w:p>
    <w:p w14:paraId="0CF9D44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u w:val="single"/>
        </w:rPr>
        <w:t>Uploading instructions and requirements</w:t>
      </w:r>
    </w:p>
    <w:p w14:paraId="67524591"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rPr>
        <w:t>All above listed attachments are mandatory if not otherwise indicated</w:t>
      </w:r>
      <w:r w:rsidRPr="00F85323">
        <w:rPr>
          <w:rFonts w:ascii="Trebuchet MS" w:hAnsi="Trebuchet MS"/>
          <w:bCs/>
        </w:rPr>
        <w:t xml:space="preserve">; </w:t>
      </w:r>
    </w:p>
    <w:p w14:paraId="5A43C35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Do not upload attachments bigger than 5 MB; </w:t>
      </w:r>
    </w:p>
    <w:p w14:paraId="74A9972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All scanned documents must be submitted in .jpg or .pdf format of minimum 200 dpi resolution;</w:t>
      </w:r>
    </w:p>
    <w:p w14:paraId="29189600"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Each attachment containing more than 1 page must be scanned and submitted as a single file. </w:t>
      </w:r>
      <w:r w:rsidRPr="00F85323">
        <w:rPr>
          <w:rFonts w:ascii="Trebuchet MS" w:hAnsi="Trebuchet MS"/>
          <w:b/>
          <w:bCs/>
        </w:rPr>
        <w:t>Please do not scan and upload each page separately.</w:t>
      </w:r>
    </w:p>
    <w:p w14:paraId="2F3F47F5"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Each attachment must be named in </w:t>
      </w:r>
      <w:r w:rsidRPr="00F85323">
        <w:rPr>
          <w:rFonts w:ascii="Trebuchet MS" w:hAnsi="Trebuchet MS"/>
          <w:b/>
        </w:rPr>
        <w:t>English language according to its content and with a reference to the Project Partner Acronym</w:t>
      </w:r>
      <w:r w:rsidRPr="00F85323">
        <w:rPr>
          <w:rFonts w:ascii="Trebuchet MS" w:hAnsi="Trebuchet MS"/>
          <w:bCs/>
        </w:rPr>
        <w:t>.</w:t>
      </w:r>
    </w:p>
    <w:p w14:paraId="29B84032"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It is recommended that the document in the national language and the English translation to be uploaded as a single file (first document to be the English version).</w:t>
      </w:r>
    </w:p>
    <w:p w14:paraId="64081CE1" w14:textId="77777777" w:rsidR="00F85323" w:rsidRDefault="00F85323" w:rsidP="004D1C7C">
      <w:pPr>
        <w:spacing w:after="0" w:line="276" w:lineRule="auto"/>
        <w:jc w:val="both"/>
        <w:rPr>
          <w:rFonts w:ascii="Trebuchet MS" w:hAnsi="Trebuchet MS"/>
        </w:rPr>
      </w:pPr>
    </w:p>
    <w:sectPr w:rsidR="00F85323" w:rsidSect="00DD549E">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640574"/>
      <w:docPartObj>
        <w:docPartGallery w:val="Page Numbers (Bottom of Page)"/>
        <w:docPartUnique/>
      </w:docPartObj>
    </w:sdtPr>
    <w:sdtEndPr>
      <w:rPr>
        <w:noProof/>
      </w:rPr>
    </w:sdtEndPr>
    <w:sdtContent>
      <w:p w14:paraId="04BEDC22" w14:textId="6AC8FB67" w:rsidR="00FD53FE" w:rsidRDefault="00FD53FE">
        <w:pPr>
          <w:pStyle w:val="Footer"/>
          <w:jc w:val="right"/>
        </w:pPr>
        <w:r>
          <w:fldChar w:fldCharType="begin"/>
        </w:r>
        <w:r>
          <w:instrText xml:space="preserve"> PAGE   \* MERGEFORMAT </w:instrText>
        </w:r>
        <w:r>
          <w:fldChar w:fldCharType="separate"/>
        </w:r>
        <w:r w:rsidR="00FE3C14">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3">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4">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handout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5">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6">
    <w:p w14:paraId="32B55883" w14:textId="1D643D4C" w:rsidR="006B3DF0" w:rsidRPr="006B3DF0" w:rsidRDefault="006B3DF0">
      <w:pPr>
        <w:pStyle w:val="FootnoteText"/>
        <w:rPr>
          <w:lang w:val="en-US"/>
        </w:rPr>
      </w:pPr>
      <w:r w:rsidRPr="006B3DF0">
        <w:rPr>
          <w:rStyle w:val="FootnoteReference"/>
          <w:rFonts w:ascii="Trebuchet MS" w:hAnsi="Trebuchet MS"/>
          <w:sz w:val="18"/>
          <w:szCs w:val="18"/>
        </w:rPr>
        <w:footnoteRef/>
      </w:r>
      <w:r w:rsidRPr="006B3DF0">
        <w:rPr>
          <w:rFonts w:ascii="Trebuchet MS" w:hAnsi="Trebuchet MS"/>
          <w:sz w:val="18"/>
          <w:szCs w:val="18"/>
        </w:rPr>
        <w:t xml:space="preserve"> For more information on how to understand the term </w:t>
      </w:r>
      <w:r w:rsidRPr="006B3DF0">
        <w:rPr>
          <w:rFonts w:ascii="Trebuchet MS" w:hAnsi="Trebuchet MS"/>
          <w:i/>
          <w:iCs/>
          <w:sz w:val="18"/>
          <w:szCs w:val="18"/>
        </w:rPr>
        <w:t>Gifts</w:t>
      </w:r>
      <w:r w:rsidRPr="006B3DF0">
        <w:rPr>
          <w:rFonts w:ascii="Trebuchet MS" w:hAnsi="Trebuchet MS"/>
          <w:sz w:val="18"/>
          <w:szCs w:val="18"/>
        </w:rPr>
        <w:t xml:space="preserve">, please access the </w:t>
      </w:r>
      <w:hyperlink r:id="rId1" w:history="1">
        <w:r w:rsidRPr="006B3DF0">
          <w:rPr>
            <w:rStyle w:val="Hyperlink"/>
            <w:rFonts w:ascii="Trebuchet MS" w:hAnsi="Trebuchet MS"/>
            <w:sz w:val="18"/>
            <w:szCs w:val="18"/>
          </w:rPr>
          <w:t>EU Guidelines on gifts</w:t>
        </w:r>
        <w:r>
          <w:rPr>
            <w:rStyle w:val="Hyperlink"/>
            <w:rFonts w:ascii="Trebuchet MS" w:hAnsi="Trebuchet MS"/>
            <w:sz w:val="18"/>
            <w:szCs w:val="18"/>
          </w:rPr>
          <w:t xml:space="preserve"> </w:t>
        </w:r>
        <w:r w:rsidRPr="006B3DF0">
          <w:rPr>
            <w:rStyle w:val="Hyperlink"/>
            <w:rFonts w:ascii="Trebuchet MS" w:hAnsi="Trebuchet MS"/>
            <w:sz w:val="18"/>
            <w:szCs w:val="18"/>
          </w:rPr>
          <w:t>and hospitality.</w:t>
        </w:r>
      </w:hyperlink>
    </w:p>
  </w:footnote>
  <w:footnote w:id="7">
    <w:p w14:paraId="183E9EB4" w14:textId="2E1D12BE" w:rsidR="00FD53FE" w:rsidRPr="003B0B54" w:rsidRDefault="00FD53FE" w:rsidP="006E1B70">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46E0" w14:textId="0CDA156F" w:rsidR="00FD53FE" w:rsidRDefault="00FD53FE">
    <w:pPr>
      <w:pStyle w:val="Header"/>
    </w:pPr>
    <w:r w:rsidRPr="0017008C">
      <w:rPr>
        <w:rFonts w:ascii="Calibri" w:eastAsia="Calibri" w:hAnsi="Calibri" w:cs="Times New Roman"/>
        <w:noProof/>
        <w:lang w:val="en-US"/>
      </w:rPr>
      <w:drawing>
        <wp:inline distT="0" distB="0" distL="0" distR="0" wp14:anchorId="2574E8CA" wp14:editId="11136055">
          <wp:extent cx="2781300" cy="69469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B9AC" w14:textId="0DE82BBA" w:rsidR="00FD53FE" w:rsidRPr="005E46CE" w:rsidRDefault="00FD53FE" w:rsidP="005E46CE">
    <w:pPr>
      <w:spacing w:after="0"/>
      <w:rPr>
        <w:rFonts w:cs="Calibri"/>
        <w:b/>
        <w:color w:val="002060"/>
        <w:sz w:val="18"/>
        <w:szCs w:val="18"/>
      </w:rPr>
    </w:pPr>
    <w:r>
      <w:rPr>
        <w:noProof/>
        <w:lang w:val="en-US"/>
      </w:rPr>
      <w:drawing>
        <wp:inline distT="0" distB="0" distL="0" distR="0" wp14:anchorId="25AE2814" wp14:editId="42FE96A2">
          <wp:extent cx="2981325" cy="704215"/>
          <wp:effectExtent l="0" t="0" r="9525" b="635"/>
          <wp:docPr id="2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81325"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83961"/>
    <w:multiLevelType w:val="hybridMultilevel"/>
    <w:tmpl w:val="D15A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103694B3"/>
    <w:multiLevelType w:val="hybridMultilevel"/>
    <w:tmpl w:val="BCC6C2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095413"/>
    <w:multiLevelType w:val="hybridMultilevel"/>
    <w:tmpl w:val="549EAC00"/>
    <w:lvl w:ilvl="0" w:tplc="546AF648">
      <w:start w:val="1"/>
      <w:numFmt w:val="lowerRoman"/>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B634E"/>
    <w:multiLevelType w:val="hybridMultilevel"/>
    <w:tmpl w:val="25906356"/>
    <w:lvl w:ilvl="0" w:tplc="CC8A877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0B151F"/>
    <w:multiLevelType w:val="hybridMultilevel"/>
    <w:tmpl w:val="626AF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3A3002"/>
    <w:multiLevelType w:val="hybridMultilevel"/>
    <w:tmpl w:val="2AF0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5B0544"/>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FFA456E"/>
    <w:multiLevelType w:val="hybridMultilevel"/>
    <w:tmpl w:val="028898C8"/>
    <w:lvl w:ilvl="0" w:tplc="087CFC98">
      <w:start w:val="8"/>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1A66FA4"/>
    <w:multiLevelType w:val="hybridMultilevel"/>
    <w:tmpl w:val="FA6A52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AA07C2"/>
    <w:multiLevelType w:val="hybridMultilevel"/>
    <w:tmpl w:val="AB5A379C"/>
    <w:lvl w:ilvl="0" w:tplc="B8F8B976">
      <w:start w:val="1"/>
      <w:numFmt w:val="lowerLetter"/>
      <w:lvlText w:val="%1)"/>
      <w:lvlJc w:val="left"/>
      <w:pPr>
        <w:ind w:left="720" w:hanging="360"/>
      </w:pPr>
      <w:rPr>
        <w:rFonts w:ascii="Trebuchet MS" w:eastAsia="Times New Roman" w:hAnsi="Trebuchet MS"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254055A"/>
    <w:multiLevelType w:val="hybridMultilevel"/>
    <w:tmpl w:val="031CC44A"/>
    <w:lvl w:ilvl="0" w:tplc="04090001">
      <w:start w:val="16"/>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6429BA"/>
    <w:multiLevelType w:val="hybridMultilevel"/>
    <w:tmpl w:val="4EA6AEFC"/>
    <w:lvl w:ilvl="0" w:tplc="89AE708A">
      <w:start w:val="1"/>
      <w:numFmt w:val="lowerRoman"/>
      <w:lvlText w:val="(%1)"/>
      <w:lvlJc w:val="left"/>
      <w:pPr>
        <w:ind w:left="1080" w:hanging="72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F017FA"/>
    <w:multiLevelType w:val="multilevel"/>
    <w:tmpl w:val="2AC2B202"/>
    <w:lvl w:ilvl="0">
      <w:start w:val="9"/>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7450E2"/>
    <w:multiLevelType w:val="hybridMultilevel"/>
    <w:tmpl w:val="C22807CA"/>
    <w:lvl w:ilvl="0" w:tplc="A5764C48">
      <w:start w:val="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1015058"/>
    <w:multiLevelType w:val="multilevel"/>
    <w:tmpl w:val="DADA91BE"/>
    <w:lvl w:ilvl="0">
      <w:start w:val="1"/>
      <w:numFmt w:val="decimal"/>
      <w:lvlText w:val="%1."/>
      <w:lvlJc w:val="left"/>
      <w:pPr>
        <w:ind w:left="720" w:hanging="360"/>
      </w:pPr>
      <w:rPr>
        <w:rFonts w:hint="default"/>
        <w:b/>
      </w:rPr>
    </w:lvl>
    <w:lvl w:ilvl="1">
      <w:start w:val="4"/>
      <w:numFmt w:val="decimal"/>
      <w:isLgl/>
      <w:lvlText w:val="%1.%2"/>
      <w:lvlJc w:val="left"/>
      <w:pPr>
        <w:ind w:left="126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1" w15:restartNumberingAfterBreak="0">
    <w:nsid w:val="52DA3C01"/>
    <w:multiLevelType w:val="multilevel"/>
    <w:tmpl w:val="FFEE1A7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40D466E"/>
    <w:multiLevelType w:val="hybridMultilevel"/>
    <w:tmpl w:val="D7B277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60538CE"/>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D83D60"/>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441D89"/>
    <w:multiLevelType w:val="hybridMultilevel"/>
    <w:tmpl w:val="74D8E43E"/>
    <w:lvl w:ilvl="0" w:tplc="B09E4856">
      <w:start w:val="8"/>
      <w:numFmt w:val="decimal"/>
      <w:lvlText w:val="%1."/>
      <w:lvlJc w:val="left"/>
      <w:pPr>
        <w:ind w:left="720" w:hanging="360"/>
      </w:pPr>
      <w:rPr>
        <w:rFonts w:hint="default"/>
        <w:b/>
        <w:color w:val="FFFF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AE900B5"/>
    <w:multiLevelType w:val="hybridMultilevel"/>
    <w:tmpl w:val="68F61184"/>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512396"/>
    <w:multiLevelType w:val="hybridMultilevel"/>
    <w:tmpl w:val="2940E21E"/>
    <w:lvl w:ilvl="0" w:tplc="DE02A9B6">
      <w:start w:val="4"/>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7"/>
  </w:num>
  <w:num w:numId="3">
    <w:abstractNumId w:val="5"/>
  </w:num>
  <w:num w:numId="4">
    <w:abstractNumId w:val="30"/>
  </w:num>
  <w:num w:numId="5">
    <w:abstractNumId w:val="20"/>
  </w:num>
  <w:num w:numId="6">
    <w:abstractNumId w:val="44"/>
  </w:num>
  <w:num w:numId="7">
    <w:abstractNumId w:val="24"/>
  </w:num>
  <w:num w:numId="8">
    <w:abstractNumId w:val="12"/>
  </w:num>
  <w:num w:numId="9">
    <w:abstractNumId w:val="33"/>
  </w:num>
  <w:num w:numId="10">
    <w:abstractNumId w:val="15"/>
  </w:num>
  <w:num w:numId="11">
    <w:abstractNumId w:val="19"/>
  </w:num>
  <w:num w:numId="12">
    <w:abstractNumId w:val="21"/>
  </w:num>
  <w:num w:numId="13">
    <w:abstractNumId w:val="11"/>
  </w:num>
  <w:num w:numId="14">
    <w:abstractNumId w:val="31"/>
  </w:num>
  <w:num w:numId="15">
    <w:abstractNumId w:val="0"/>
  </w:num>
  <w:num w:numId="16">
    <w:abstractNumId w:val="23"/>
  </w:num>
  <w:num w:numId="17">
    <w:abstractNumId w:val="3"/>
  </w:num>
  <w:num w:numId="18">
    <w:abstractNumId w:val="35"/>
  </w:num>
  <w:num w:numId="19">
    <w:abstractNumId w:val="9"/>
  </w:num>
  <w:num w:numId="20">
    <w:abstractNumId w:val="1"/>
  </w:num>
  <w:num w:numId="21">
    <w:abstractNumId w:val="38"/>
  </w:num>
  <w:num w:numId="22">
    <w:abstractNumId w:val="32"/>
  </w:num>
  <w:num w:numId="23">
    <w:abstractNumId w:val="13"/>
  </w:num>
  <w:num w:numId="24">
    <w:abstractNumId w:val="10"/>
  </w:num>
  <w:num w:numId="25">
    <w:abstractNumId w:val="25"/>
  </w:num>
  <w:num w:numId="26">
    <w:abstractNumId w:val="43"/>
  </w:num>
  <w:num w:numId="27">
    <w:abstractNumId w:val="14"/>
  </w:num>
  <w:num w:numId="28">
    <w:abstractNumId w:val="34"/>
  </w:num>
  <w:num w:numId="29">
    <w:abstractNumId w:val="37"/>
  </w:num>
  <w:num w:numId="30">
    <w:abstractNumId w:val="22"/>
  </w:num>
  <w:num w:numId="31">
    <w:abstractNumId w:val="16"/>
  </w:num>
  <w:num w:numId="32">
    <w:abstractNumId w:val="29"/>
  </w:num>
  <w:num w:numId="33">
    <w:abstractNumId w:val="17"/>
  </w:num>
  <w:num w:numId="34">
    <w:abstractNumId w:val="42"/>
  </w:num>
  <w:num w:numId="35">
    <w:abstractNumId w:val="41"/>
  </w:num>
  <w:num w:numId="36">
    <w:abstractNumId w:val="26"/>
  </w:num>
  <w:num w:numId="37">
    <w:abstractNumId w:val="45"/>
  </w:num>
  <w:num w:numId="38">
    <w:abstractNumId w:val="39"/>
  </w:num>
  <w:num w:numId="39">
    <w:abstractNumId w:val="8"/>
  </w:num>
  <w:num w:numId="40">
    <w:abstractNumId w:val="40"/>
  </w:num>
  <w:num w:numId="41">
    <w:abstractNumId w:val="2"/>
  </w:num>
  <w:num w:numId="42">
    <w:abstractNumId w:val="6"/>
  </w:num>
  <w:num w:numId="43">
    <w:abstractNumId w:val="7"/>
  </w:num>
  <w:num w:numId="44">
    <w:abstractNumId w:val="36"/>
  </w:num>
  <w:num w:numId="45">
    <w:abstractNumId w:val="4"/>
  </w:num>
  <w:num w:numId="46">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5DF"/>
    <w:rsid w:val="00001F23"/>
    <w:rsid w:val="00006217"/>
    <w:rsid w:val="00007A4E"/>
    <w:rsid w:val="00007B10"/>
    <w:rsid w:val="00010BA7"/>
    <w:rsid w:val="000112F3"/>
    <w:rsid w:val="00011EC5"/>
    <w:rsid w:val="0001222E"/>
    <w:rsid w:val="00014522"/>
    <w:rsid w:val="00014CFA"/>
    <w:rsid w:val="0001552C"/>
    <w:rsid w:val="000173EE"/>
    <w:rsid w:val="00021774"/>
    <w:rsid w:val="00021BAD"/>
    <w:rsid w:val="0002792F"/>
    <w:rsid w:val="00027E63"/>
    <w:rsid w:val="0003172C"/>
    <w:rsid w:val="000317D8"/>
    <w:rsid w:val="00031876"/>
    <w:rsid w:val="00031BC6"/>
    <w:rsid w:val="00031EB9"/>
    <w:rsid w:val="00033372"/>
    <w:rsid w:val="00033E57"/>
    <w:rsid w:val="00036A87"/>
    <w:rsid w:val="00037AFC"/>
    <w:rsid w:val="00037FF5"/>
    <w:rsid w:val="000406A9"/>
    <w:rsid w:val="00044BA3"/>
    <w:rsid w:val="0004515D"/>
    <w:rsid w:val="00045365"/>
    <w:rsid w:val="0004591F"/>
    <w:rsid w:val="00046F44"/>
    <w:rsid w:val="00050102"/>
    <w:rsid w:val="000502EA"/>
    <w:rsid w:val="00050C4E"/>
    <w:rsid w:val="00051A0F"/>
    <w:rsid w:val="00053737"/>
    <w:rsid w:val="00054371"/>
    <w:rsid w:val="00054787"/>
    <w:rsid w:val="00056AD7"/>
    <w:rsid w:val="00056C7E"/>
    <w:rsid w:val="00057579"/>
    <w:rsid w:val="000602F0"/>
    <w:rsid w:val="00064395"/>
    <w:rsid w:val="00065B99"/>
    <w:rsid w:val="0006764F"/>
    <w:rsid w:val="00067A5F"/>
    <w:rsid w:val="000704F9"/>
    <w:rsid w:val="0007076B"/>
    <w:rsid w:val="000708A6"/>
    <w:rsid w:val="0007122F"/>
    <w:rsid w:val="000715F3"/>
    <w:rsid w:val="00072EA1"/>
    <w:rsid w:val="000768E2"/>
    <w:rsid w:val="0007705D"/>
    <w:rsid w:val="00081563"/>
    <w:rsid w:val="0008169E"/>
    <w:rsid w:val="00081763"/>
    <w:rsid w:val="00083895"/>
    <w:rsid w:val="0008495E"/>
    <w:rsid w:val="000849F8"/>
    <w:rsid w:val="00086847"/>
    <w:rsid w:val="00087FA3"/>
    <w:rsid w:val="00090D60"/>
    <w:rsid w:val="00090E46"/>
    <w:rsid w:val="00093575"/>
    <w:rsid w:val="00093E6B"/>
    <w:rsid w:val="00094446"/>
    <w:rsid w:val="0009446F"/>
    <w:rsid w:val="00095549"/>
    <w:rsid w:val="00095B7D"/>
    <w:rsid w:val="00096CD5"/>
    <w:rsid w:val="00096DA6"/>
    <w:rsid w:val="000A0892"/>
    <w:rsid w:val="000A0A91"/>
    <w:rsid w:val="000A11CA"/>
    <w:rsid w:val="000A1889"/>
    <w:rsid w:val="000A1EA4"/>
    <w:rsid w:val="000A2903"/>
    <w:rsid w:val="000A4EAC"/>
    <w:rsid w:val="000A5132"/>
    <w:rsid w:val="000A524C"/>
    <w:rsid w:val="000A59BF"/>
    <w:rsid w:val="000A5A84"/>
    <w:rsid w:val="000A5CAC"/>
    <w:rsid w:val="000A751F"/>
    <w:rsid w:val="000B0A29"/>
    <w:rsid w:val="000B0AE7"/>
    <w:rsid w:val="000B142F"/>
    <w:rsid w:val="000B1DE7"/>
    <w:rsid w:val="000B2F33"/>
    <w:rsid w:val="000B499E"/>
    <w:rsid w:val="000B5609"/>
    <w:rsid w:val="000B5AE9"/>
    <w:rsid w:val="000B5C7A"/>
    <w:rsid w:val="000B5EB3"/>
    <w:rsid w:val="000B6528"/>
    <w:rsid w:val="000C1EA4"/>
    <w:rsid w:val="000C278B"/>
    <w:rsid w:val="000C6238"/>
    <w:rsid w:val="000C6A3B"/>
    <w:rsid w:val="000C729D"/>
    <w:rsid w:val="000C7567"/>
    <w:rsid w:val="000C7C76"/>
    <w:rsid w:val="000D1D11"/>
    <w:rsid w:val="000D2AF4"/>
    <w:rsid w:val="000D2D0A"/>
    <w:rsid w:val="000D362E"/>
    <w:rsid w:val="000E15C5"/>
    <w:rsid w:val="000E353E"/>
    <w:rsid w:val="000E3F27"/>
    <w:rsid w:val="000E41DD"/>
    <w:rsid w:val="000E473B"/>
    <w:rsid w:val="000E4EE9"/>
    <w:rsid w:val="000E59D2"/>
    <w:rsid w:val="000E65BA"/>
    <w:rsid w:val="000E6A66"/>
    <w:rsid w:val="000E7A1F"/>
    <w:rsid w:val="000F2539"/>
    <w:rsid w:val="000F29BC"/>
    <w:rsid w:val="000F4902"/>
    <w:rsid w:val="000F7F90"/>
    <w:rsid w:val="001045F5"/>
    <w:rsid w:val="0010672C"/>
    <w:rsid w:val="001078E9"/>
    <w:rsid w:val="00110252"/>
    <w:rsid w:val="00110421"/>
    <w:rsid w:val="00110481"/>
    <w:rsid w:val="00110BC7"/>
    <w:rsid w:val="001136D2"/>
    <w:rsid w:val="00114B39"/>
    <w:rsid w:val="00114BFB"/>
    <w:rsid w:val="00116EBB"/>
    <w:rsid w:val="00117EB1"/>
    <w:rsid w:val="001206B2"/>
    <w:rsid w:val="00121EBF"/>
    <w:rsid w:val="001252E6"/>
    <w:rsid w:val="001254EC"/>
    <w:rsid w:val="00125F3A"/>
    <w:rsid w:val="0012632E"/>
    <w:rsid w:val="00132E51"/>
    <w:rsid w:val="00134AC6"/>
    <w:rsid w:val="001371C6"/>
    <w:rsid w:val="00137854"/>
    <w:rsid w:val="00143348"/>
    <w:rsid w:val="00143526"/>
    <w:rsid w:val="00144BD1"/>
    <w:rsid w:val="00145836"/>
    <w:rsid w:val="00145899"/>
    <w:rsid w:val="00146349"/>
    <w:rsid w:val="001468AE"/>
    <w:rsid w:val="001477F0"/>
    <w:rsid w:val="00150B91"/>
    <w:rsid w:val="00151101"/>
    <w:rsid w:val="00152BC9"/>
    <w:rsid w:val="00153532"/>
    <w:rsid w:val="00155949"/>
    <w:rsid w:val="00155AA8"/>
    <w:rsid w:val="0015691D"/>
    <w:rsid w:val="00160DCC"/>
    <w:rsid w:val="001626B3"/>
    <w:rsid w:val="001626E3"/>
    <w:rsid w:val="00162F84"/>
    <w:rsid w:val="00164BBF"/>
    <w:rsid w:val="0016580E"/>
    <w:rsid w:val="00166A9D"/>
    <w:rsid w:val="00167291"/>
    <w:rsid w:val="0017008C"/>
    <w:rsid w:val="00170A28"/>
    <w:rsid w:val="00172C02"/>
    <w:rsid w:val="001731CA"/>
    <w:rsid w:val="0017589A"/>
    <w:rsid w:val="001758C0"/>
    <w:rsid w:val="00176BF7"/>
    <w:rsid w:val="00177BE2"/>
    <w:rsid w:val="00181365"/>
    <w:rsid w:val="00182494"/>
    <w:rsid w:val="00184D0D"/>
    <w:rsid w:val="00185E5C"/>
    <w:rsid w:val="001874E5"/>
    <w:rsid w:val="0019019B"/>
    <w:rsid w:val="00191A0F"/>
    <w:rsid w:val="001945DE"/>
    <w:rsid w:val="00194FEC"/>
    <w:rsid w:val="00195B87"/>
    <w:rsid w:val="00196293"/>
    <w:rsid w:val="00196654"/>
    <w:rsid w:val="00197AEC"/>
    <w:rsid w:val="001A1D9D"/>
    <w:rsid w:val="001A2161"/>
    <w:rsid w:val="001A2CBC"/>
    <w:rsid w:val="001A45D2"/>
    <w:rsid w:val="001A5B18"/>
    <w:rsid w:val="001A632A"/>
    <w:rsid w:val="001A63C8"/>
    <w:rsid w:val="001A6590"/>
    <w:rsid w:val="001A6C59"/>
    <w:rsid w:val="001B0C3E"/>
    <w:rsid w:val="001B4941"/>
    <w:rsid w:val="001B5D14"/>
    <w:rsid w:val="001B7D44"/>
    <w:rsid w:val="001B7D52"/>
    <w:rsid w:val="001C0036"/>
    <w:rsid w:val="001C05C8"/>
    <w:rsid w:val="001C2218"/>
    <w:rsid w:val="001C27CC"/>
    <w:rsid w:val="001C3BC4"/>
    <w:rsid w:val="001C465F"/>
    <w:rsid w:val="001C55B6"/>
    <w:rsid w:val="001C60D1"/>
    <w:rsid w:val="001C633A"/>
    <w:rsid w:val="001C7ED3"/>
    <w:rsid w:val="001D0D5A"/>
    <w:rsid w:val="001D11EB"/>
    <w:rsid w:val="001D1A61"/>
    <w:rsid w:val="001D1EBE"/>
    <w:rsid w:val="001D2153"/>
    <w:rsid w:val="001D2177"/>
    <w:rsid w:val="001D4035"/>
    <w:rsid w:val="001D529E"/>
    <w:rsid w:val="001D7370"/>
    <w:rsid w:val="001E0B39"/>
    <w:rsid w:val="001E4B1C"/>
    <w:rsid w:val="001E5FC2"/>
    <w:rsid w:val="001E6808"/>
    <w:rsid w:val="001F1966"/>
    <w:rsid w:val="001F22D7"/>
    <w:rsid w:val="001F3697"/>
    <w:rsid w:val="001F3B27"/>
    <w:rsid w:val="001F51B6"/>
    <w:rsid w:val="001F6A0B"/>
    <w:rsid w:val="001F7917"/>
    <w:rsid w:val="00201D0F"/>
    <w:rsid w:val="00203B49"/>
    <w:rsid w:val="00203DC7"/>
    <w:rsid w:val="00206D42"/>
    <w:rsid w:val="002124F6"/>
    <w:rsid w:val="0021301E"/>
    <w:rsid w:val="002130D6"/>
    <w:rsid w:val="00214588"/>
    <w:rsid w:val="00215CF5"/>
    <w:rsid w:val="002168CE"/>
    <w:rsid w:val="00217E06"/>
    <w:rsid w:val="00220A03"/>
    <w:rsid w:val="00221B1E"/>
    <w:rsid w:val="0022209E"/>
    <w:rsid w:val="00224514"/>
    <w:rsid w:val="002246DA"/>
    <w:rsid w:val="00224905"/>
    <w:rsid w:val="00226EFB"/>
    <w:rsid w:val="0022707E"/>
    <w:rsid w:val="00227624"/>
    <w:rsid w:val="00230A2B"/>
    <w:rsid w:val="00233E21"/>
    <w:rsid w:val="00240F60"/>
    <w:rsid w:val="00241238"/>
    <w:rsid w:val="00242345"/>
    <w:rsid w:val="0024326E"/>
    <w:rsid w:val="00243697"/>
    <w:rsid w:val="002436B1"/>
    <w:rsid w:val="00244BA9"/>
    <w:rsid w:val="00245BCC"/>
    <w:rsid w:val="002477EA"/>
    <w:rsid w:val="002478BC"/>
    <w:rsid w:val="00252659"/>
    <w:rsid w:val="00252EE4"/>
    <w:rsid w:val="002531CB"/>
    <w:rsid w:val="00253584"/>
    <w:rsid w:val="002538EF"/>
    <w:rsid w:val="00254A37"/>
    <w:rsid w:val="002561DE"/>
    <w:rsid w:val="002573E2"/>
    <w:rsid w:val="00260C7A"/>
    <w:rsid w:val="00262790"/>
    <w:rsid w:val="0026280B"/>
    <w:rsid w:val="00263237"/>
    <w:rsid w:val="002633ED"/>
    <w:rsid w:val="00265FF4"/>
    <w:rsid w:val="002664BE"/>
    <w:rsid w:val="00267826"/>
    <w:rsid w:val="00271B29"/>
    <w:rsid w:val="00271D0B"/>
    <w:rsid w:val="00272E12"/>
    <w:rsid w:val="002733C1"/>
    <w:rsid w:val="00273E61"/>
    <w:rsid w:val="0027494A"/>
    <w:rsid w:val="00275031"/>
    <w:rsid w:val="00276FAB"/>
    <w:rsid w:val="00281FED"/>
    <w:rsid w:val="002836EA"/>
    <w:rsid w:val="0028443A"/>
    <w:rsid w:val="00285E54"/>
    <w:rsid w:val="0028647E"/>
    <w:rsid w:val="00290390"/>
    <w:rsid w:val="002911A5"/>
    <w:rsid w:val="00291262"/>
    <w:rsid w:val="00291F96"/>
    <w:rsid w:val="002935A4"/>
    <w:rsid w:val="00294E9A"/>
    <w:rsid w:val="002A0436"/>
    <w:rsid w:val="002A1553"/>
    <w:rsid w:val="002A1A25"/>
    <w:rsid w:val="002A2F55"/>
    <w:rsid w:val="002A3CE4"/>
    <w:rsid w:val="002A4EB4"/>
    <w:rsid w:val="002A53D0"/>
    <w:rsid w:val="002A6569"/>
    <w:rsid w:val="002A72AE"/>
    <w:rsid w:val="002B3148"/>
    <w:rsid w:val="002B382B"/>
    <w:rsid w:val="002B53A1"/>
    <w:rsid w:val="002B62C7"/>
    <w:rsid w:val="002B691B"/>
    <w:rsid w:val="002C107C"/>
    <w:rsid w:val="002C1DED"/>
    <w:rsid w:val="002C1E85"/>
    <w:rsid w:val="002C31A0"/>
    <w:rsid w:val="002D0348"/>
    <w:rsid w:val="002D1E3E"/>
    <w:rsid w:val="002D34CB"/>
    <w:rsid w:val="002D36A5"/>
    <w:rsid w:val="002D60F8"/>
    <w:rsid w:val="002E1A8F"/>
    <w:rsid w:val="002E4698"/>
    <w:rsid w:val="002E4BCF"/>
    <w:rsid w:val="002E5A10"/>
    <w:rsid w:val="002F0BDC"/>
    <w:rsid w:val="002F1CE0"/>
    <w:rsid w:val="002F30F7"/>
    <w:rsid w:val="002F6FC1"/>
    <w:rsid w:val="002F7B13"/>
    <w:rsid w:val="002F7F88"/>
    <w:rsid w:val="00301258"/>
    <w:rsid w:val="00301F00"/>
    <w:rsid w:val="00303019"/>
    <w:rsid w:val="00304817"/>
    <w:rsid w:val="00305838"/>
    <w:rsid w:val="00305F48"/>
    <w:rsid w:val="003079B9"/>
    <w:rsid w:val="003105D0"/>
    <w:rsid w:val="00310C40"/>
    <w:rsid w:val="003117E3"/>
    <w:rsid w:val="003138DA"/>
    <w:rsid w:val="00314215"/>
    <w:rsid w:val="00317BE4"/>
    <w:rsid w:val="00320F0D"/>
    <w:rsid w:val="00321780"/>
    <w:rsid w:val="00322167"/>
    <w:rsid w:val="00324A85"/>
    <w:rsid w:val="003258C1"/>
    <w:rsid w:val="00325CCF"/>
    <w:rsid w:val="00326CDC"/>
    <w:rsid w:val="00326DF7"/>
    <w:rsid w:val="00327071"/>
    <w:rsid w:val="00327C19"/>
    <w:rsid w:val="00327F5A"/>
    <w:rsid w:val="0033273D"/>
    <w:rsid w:val="00332A3F"/>
    <w:rsid w:val="003332DC"/>
    <w:rsid w:val="00333601"/>
    <w:rsid w:val="00333B53"/>
    <w:rsid w:val="003342EB"/>
    <w:rsid w:val="00337C6D"/>
    <w:rsid w:val="00340C4D"/>
    <w:rsid w:val="0034136C"/>
    <w:rsid w:val="00342C3D"/>
    <w:rsid w:val="00343C77"/>
    <w:rsid w:val="0034464E"/>
    <w:rsid w:val="00344B0F"/>
    <w:rsid w:val="00347AC6"/>
    <w:rsid w:val="00347FED"/>
    <w:rsid w:val="00350941"/>
    <w:rsid w:val="00350EFC"/>
    <w:rsid w:val="00351CF6"/>
    <w:rsid w:val="00352D1B"/>
    <w:rsid w:val="003555EE"/>
    <w:rsid w:val="00355B66"/>
    <w:rsid w:val="003578B9"/>
    <w:rsid w:val="0036084D"/>
    <w:rsid w:val="00360BA0"/>
    <w:rsid w:val="00360F12"/>
    <w:rsid w:val="00362EDD"/>
    <w:rsid w:val="00365924"/>
    <w:rsid w:val="0037057E"/>
    <w:rsid w:val="003712B2"/>
    <w:rsid w:val="00371F5A"/>
    <w:rsid w:val="0037351B"/>
    <w:rsid w:val="00373FF7"/>
    <w:rsid w:val="00375110"/>
    <w:rsid w:val="00375165"/>
    <w:rsid w:val="0037778A"/>
    <w:rsid w:val="003808BC"/>
    <w:rsid w:val="00383BEF"/>
    <w:rsid w:val="003845ED"/>
    <w:rsid w:val="00387C3D"/>
    <w:rsid w:val="00390F9C"/>
    <w:rsid w:val="0039350C"/>
    <w:rsid w:val="00394EC1"/>
    <w:rsid w:val="00395382"/>
    <w:rsid w:val="003955B6"/>
    <w:rsid w:val="00396674"/>
    <w:rsid w:val="00396EEC"/>
    <w:rsid w:val="003A07CD"/>
    <w:rsid w:val="003A157A"/>
    <w:rsid w:val="003A3142"/>
    <w:rsid w:val="003A3284"/>
    <w:rsid w:val="003A5868"/>
    <w:rsid w:val="003A67F8"/>
    <w:rsid w:val="003B00E9"/>
    <w:rsid w:val="003B039A"/>
    <w:rsid w:val="003B07DE"/>
    <w:rsid w:val="003B0B54"/>
    <w:rsid w:val="003B316D"/>
    <w:rsid w:val="003B32A7"/>
    <w:rsid w:val="003B4B75"/>
    <w:rsid w:val="003B5207"/>
    <w:rsid w:val="003B6020"/>
    <w:rsid w:val="003B6D28"/>
    <w:rsid w:val="003B6EF3"/>
    <w:rsid w:val="003B7164"/>
    <w:rsid w:val="003C1087"/>
    <w:rsid w:val="003C15F0"/>
    <w:rsid w:val="003C435F"/>
    <w:rsid w:val="003C47AB"/>
    <w:rsid w:val="003C53CB"/>
    <w:rsid w:val="003C6013"/>
    <w:rsid w:val="003C775D"/>
    <w:rsid w:val="003C7DED"/>
    <w:rsid w:val="003D0582"/>
    <w:rsid w:val="003D1462"/>
    <w:rsid w:val="003D1C7C"/>
    <w:rsid w:val="003D404E"/>
    <w:rsid w:val="003D659B"/>
    <w:rsid w:val="003E00E9"/>
    <w:rsid w:val="003E0C3B"/>
    <w:rsid w:val="003E0DED"/>
    <w:rsid w:val="003E0E86"/>
    <w:rsid w:val="003E17EB"/>
    <w:rsid w:val="003E2BF1"/>
    <w:rsid w:val="003E3286"/>
    <w:rsid w:val="003E3F5C"/>
    <w:rsid w:val="003E44D7"/>
    <w:rsid w:val="003E48B4"/>
    <w:rsid w:val="003E69B0"/>
    <w:rsid w:val="003E74BB"/>
    <w:rsid w:val="003F0AA7"/>
    <w:rsid w:val="003F0D9B"/>
    <w:rsid w:val="003F2352"/>
    <w:rsid w:val="003F5379"/>
    <w:rsid w:val="003F60A8"/>
    <w:rsid w:val="003F6AC8"/>
    <w:rsid w:val="003F6BFF"/>
    <w:rsid w:val="0040021B"/>
    <w:rsid w:val="004005D1"/>
    <w:rsid w:val="004005E5"/>
    <w:rsid w:val="0040237A"/>
    <w:rsid w:val="004023A4"/>
    <w:rsid w:val="0040255F"/>
    <w:rsid w:val="0041027F"/>
    <w:rsid w:val="004103BB"/>
    <w:rsid w:val="00410483"/>
    <w:rsid w:val="00412CC0"/>
    <w:rsid w:val="0041346A"/>
    <w:rsid w:val="0041540A"/>
    <w:rsid w:val="00416008"/>
    <w:rsid w:val="004179D3"/>
    <w:rsid w:val="004208DC"/>
    <w:rsid w:val="00420A61"/>
    <w:rsid w:val="0042169F"/>
    <w:rsid w:val="00421DC0"/>
    <w:rsid w:val="00422871"/>
    <w:rsid w:val="00423C7F"/>
    <w:rsid w:val="00423F79"/>
    <w:rsid w:val="00424BF8"/>
    <w:rsid w:val="00425048"/>
    <w:rsid w:val="0042638B"/>
    <w:rsid w:val="00427270"/>
    <w:rsid w:val="00430E18"/>
    <w:rsid w:val="00430FEC"/>
    <w:rsid w:val="00431128"/>
    <w:rsid w:val="00432700"/>
    <w:rsid w:val="00432935"/>
    <w:rsid w:val="0043317F"/>
    <w:rsid w:val="00433275"/>
    <w:rsid w:val="0043373A"/>
    <w:rsid w:val="00433A5B"/>
    <w:rsid w:val="004350A9"/>
    <w:rsid w:val="004379C1"/>
    <w:rsid w:val="00441309"/>
    <w:rsid w:val="0044163D"/>
    <w:rsid w:val="004416C6"/>
    <w:rsid w:val="004418F4"/>
    <w:rsid w:val="00443313"/>
    <w:rsid w:val="00444237"/>
    <w:rsid w:val="00444622"/>
    <w:rsid w:val="00447B24"/>
    <w:rsid w:val="00451BD1"/>
    <w:rsid w:val="0045481E"/>
    <w:rsid w:val="00455D79"/>
    <w:rsid w:val="004564F2"/>
    <w:rsid w:val="00457DB4"/>
    <w:rsid w:val="00464269"/>
    <w:rsid w:val="00464A94"/>
    <w:rsid w:val="004670D9"/>
    <w:rsid w:val="004677FE"/>
    <w:rsid w:val="00470118"/>
    <w:rsid w:val="0047237B"/>
    <w:rsid w:val="00472CA4"/>
    <w:rsid w:val="004758D5"/>
    <w:rsid w:val="00477A62"/>
    <w:rsid w:val="004826EC"/>
    <w:rsid w:val="00482BA0"/>
    <w:rsid w:val="00484D9E"/>
    <w:rsid w:val="004877DE"/>
    <w:rsid w:val="0049000A"/>
    <w:rsid w:val="0049176F"/>
    <w:rsid w:val="00491C79"/>
    <w:rsid w:val="00495A02"/>
    <w:rsid w:val="004970FA"/>
    <w:rsid w:val="00497873"/>
    <w:rsid w:val="00497C18"/>
    <w:rsid w:val="004A5706"/>
    <w:rsid w:val="004A6BC8"/>
    <w:rsid w:val="004A7041"/>
    <w:rsid w:val="004A7352"/>
    <w:rsid w:val="004A78E8"/>
    <w:rsid w:val="004B0190"/>
    <w:rsid w:val="004B05A4"/>
    <w:rsid w:val="004B33A8"/>
    <w:rsid w:val="004B4F48"/>
    <w:rsid w:val="004B5CA7"/>
    <w:rsid w:val="004B632F"/>
    <w:rsid w:val="004B666C"/>
    <w:rsid w:val="004B6E1E"/>
    <w:rsid w:val="004B737F"/>
    <w:rsid w:val="004B750A"/>
    <w:rsid w:val="004B7AC0"/>
    <w:rsid w:val="004C4324"/>
    <w:rsid w:val="004C4488"/>
    <w:rsid w:val="004C57A9"/>
    <w:rsid w:val="004C5FE5"/>
    <w:rsid w:val="004C600C"/>
    <w:rsid w:val="004C6745"/>
    <w:rsid w:val="004C79E9"/>
    <w:rsid w:val="004D0B67"/>
    <w:rsid w:val="004D1BCE"/>
    <w:rsid w:val="004D1C7C"/>
    <w:rsid w:val="004D209B"/>
    <w:rsid w:val="004D3086"/>
    <w:rsid w:val="004D3EC7"/>
    <w:rsid w:val="004D469A"/>
    <w:rsid w:val="004D4AD6"/>
    <w:rsid w:val="004D652A"/>
    <w:rsid w:val="004D7747"/>
    <w:rsid w:val="004D7DE0"/>
    <w:rsid w:val="004E3DCE"/>
    <w:rsid w:val="004E40E9"/>
    <w:rsid w:val="004E465D"/>
    <w:rsid w:val="004E6EA1"/>
    <w:rsid w:val="004F0AB7"/>
    <w:rsid w:val="004F151E"/>
    <w:rsid w:val="004F2C29"/>
    <w:rsid w:val="004F3841"/>
    <w:rsid w:val="004F4EDB"/>
    <w:rsid w:val="004F6A1D"/>
    <w:rsid w:val="004F75C1"/>
    <w:rsid w:val="00500526"/>
    <w:rsid w:val="005008C9"/>
    <w:rsid w:val="005008EE"/>
    <w:rsid w:val="005016F9"/>
    <w:rsid w:val="0050194E"/>
    <w:rsid w:val="0050256E"/>
    <w:rsid w:val="00502833"/>
    <w:rsid w:val="0050353B"/>
    <w:rsid w:val="00505525"/>
    <w:rsid w:val="00506219"/>
    <w:rsid w:val="00507948"/>
    <w:rsid w:val="00511219"/>
    <w:rsid w:val="00511469"/>
    <w:rsid w:val="00511C6F"/>
    <w:rsid w:val="00513B78"/>
    <w:rsid w:val="005159F8"/>
    <w:rsid w:val="0051624E"/>
    <w:rsid w:val="005221EC"/>
    <w:rsid w:val="00524017"/>
    <w:rsid w:val="00524533"/>
    <w:rsid w:val="005253DC"/>
    <w:rsid w:val="00525B54"/>
    <w:rsid w:val="005268F4"/>
    <w:rsid w:val="005300C3"/>
    <w:rsid w:val="0053148A"/>
    <w:rsid w:val="00531500"/>
    <w:rsid w:val="00532F46"/>
    <w:rsid w:val="00537C41"/>
    <w:rsid w:val="00537DAD"/>
    <w:rsid w:val="005412D0"/>
    <w:rsid w:val="005414B9"/>
    <w:rsid w:val="0054188D"/>
    <w:rsid w:val="00542269"/>
    <w:rsid w:val="00545D73"/>
    <w:rsid w:val="00545F08"/>
    <w:rsid w:val="005479BD"/>
    <w:rsid w:val="005506EC"/>
    <w:rsid w:val="0055138C"/>
    <w:rsid w:val="00551A0F"/>
    <w:rsid w:val="0055206F"/>
    <w:rsid w:val="00552369"/>
    <w:rsid w:val="00552709"/>
    <w:rsid w:val="00552C2A"/>
    <w:rsid w:val="00552C85"/>
    <w:rsid w:val="00554125"/>
    <w:rsid w:val="0055702C"/>
    <w:rsid w:val="005576F7"/>
    <w:rsid w:val="00557D62"/>
    <w:rsid w:val="00560E93"/>
    <w:rsid w:val="00561451"/>
    <w:rsid w:val="00561F36"/>
    <w:rsid w:val="00562693"/>
    <w:rsid w:val="0056288F"/>
    <w:rsid w:val="005651CE"/>
    <w:rsid w:val="00565610"/>
    <w:rsid w:val="00566809"/>
    <w:rsid w:val="005677B1"/>
    <w:rsid w:val="00570ECB"/>
    <w:rsid w:val="0057511E"/>
    <w:rsid w:val="00575CAC"/>
    <w:rsid w:val="0057678C"/>
    <w:rsid w:val="00576A27"/>
    <w:rsid w:val="00576CF6"/>
    <w:rsid w:val="00577423"/>
    <w:rsid w:val="005776EC"/>
    <w:rsid w:val="005778B4"/>
    <w:rsid w:val="0058082A"/>
    <w:rsid w:val="00580F53"/>
    <w:rsid w:val="00582248"/>
    <w:rsid w:val="00582AE4"/>
    <w:rsid w:val="00583111"/>
    <w:rsid w:val="00583204"/>
    <w:rsid w:val="00583B53"/>
    <w:rsid w:val="00584FD3"/>
    <w:rsid w:val="005857A8"/>
    <w:rsid w:val="0058643F"/>
    <w:rsid w:val="00586BDA"/>
    <w:rsid w:val="005913B7"/>
    <w:rsid w:val="00591FB2"/>
    <w:rsid w:val="00593EED"/>
    <w:rsid w:val="005951A7"/>
    <w:rsid w:val="00597DC6"/>
    <w:rsid w:val="00597EA6"/>
    <w:rsid w:val="005A01C0"/>
    <w:rsid w:val="005A0259"/>
    <w:rsid w:val="005A082B"/>
    <w:rsid w:val="005A0DDE"/>
    <w:rsid w:val="005A1513"/>
    <w:rsid w:val="005A2084"/>
    <w:rsid w:val="005A29A4"/>
    <w:rsid w:val="005A71AE"/>
    <w:rsid w:val="005B0C51"/>
    <w:rsid w:val="005B32DC"/>
    <w:rsid w:val="005B3A4B"/>
    <w:rsid w:val="005B415D"/>
    <w:rsid w:val="005B5800"/>
    <w:rsid w:val="005B771A"/>
    <w:rsid w:val="005C227A"/>
    <w:rsid w:val="005C3A39"/>
    <w:rsid w:val="005C4AD9"/>
    <w:rsid w:val="005C4B7A"/>
    <w:rsid w:val="005C56A7"/>
    <w:rsid w:val="005C65B3"/>
    <w:rsid w:val="005C69CF"/>
    <w:rsid w:val="005C6B9D"/>
    <w:rsid w:val="005C7273"/>
    <w:rsid w:val="005C756B"/>
    <w:rsid w:val="005D026A"/>
    <w:rsid w:val="005D099E"/>
    <w:rsid w:val="005D366A"/>
    <w:rsid w:val="005D3C11"/>
    <w:rsid w:val="005D3DAF"/>
    <w:rsid w:val="005D3E03"/>
    <w:rsid w:val="005D429B"/>
    <w:rsid w:val="005D4A87"/>
    <w:rsid w:val="005D63DF"/>
    <w:rsid w:val="005E11E6"/>
    <w:rsid w:val="005E1F42"/>
    <w:rsid w:val="005E2E37"/>
    <w:rsid w:val="005E3959"/>
    <w:rsid w:val="005E46CE"/>
    <w:rsid w:val="005E4C90"/>
    <w:rsid w:val="005E53B4"/>
    <w:rsid w:val="005E56D5"/>
    <w:rsid w:val="005E63E3"/>
    <w:rsid w:val="005E63F5"/>
    <w:rsid w:val="005E7DBF"/>
    <w:rsid w:val="005F0EBB"/>
    <w:rsid w:val="005F0FB5"/>
    <w:rsid w:val="005F38C9"/>
    <w:rsid w:val="005F3AAA"/>
    <w:rsid w:val="005F4185"/>
    <w:rsid w:val="005F5808"/>
    <w:rsid w:val="005F5CB7"/>
    <w:rsid w:val="005F5E90"/>
    <w:rsid w:val="005F7E45"/>
    <w:rsid w:val="00600804"/>
    <w:rsid w:val="00601907"/>
    <w:rsid w:val="0060288C"/>
    <w:rsid w:val="0060358F"/>
    <w:rsid w:val="00603D99"/>
    <w:rsid w:val="00605073"/>
    <w:rsid w:val="00605FCD"/>
    <w:rsid w:val="00606CB3"/>
    <w:rsid w:val="006075A8"/>
    <w:rsid w:val="00607889"/>
    <w:rsid w:val="006078D1"/>
    <w:rsid w:val="00611E59"/>
    <w:rsid w:val="00614022"/>
    <w:rsid w:val="006152EC"/>
    <w:rsid w:val="00624154"/>
    <w:rsid w:val="00624A14"/>
    <w:rsid w:val="00626112"/>
    <w:rsid w:val="006263AE"/>
    <w:rsid w:val="006274B1"/>
    <w:rsid w:val="0063532E"/>
    <w:rsid w:val="0063598E"/>
    <w:rsid w:val="00636529"/>
    <w:rsid w:val="00636769"/>
    <w:rsid w:val="0063689C"/>
    <w:rsid w:val="00640B13"/>
    <w:rsid w:val="006417FC"/>
    <w:rsid w:val="00641E35"/>
    <w:rsid w:val="006426EA"/>
    <w:rsid w:val="00642E60"/>
    <w:rsid w:val="00647C50"/>
    <w:rsid w:val="00650126"/>
    <w:rsid w:val="00650EC4"/>
    <w:rsid w:val="00653158"/>
    <w:rsid w:val="00654D15"/>
    <w:rsid w:val="00656A24"/>
    <w:rsid w:val="00657021"/>
    <w:rsid w:val="006616ED"/>
    <w:rsid w:val="0066170C"/>
    <w:rsid w:val="006620D8"/>
    <w:rsid w:val="00662787"/>
    <w:rsid w:val="0066354F"/>
    <w:rsid w:val="00664010"/>
    <w:rsid w:val="006645BE"/>
    <w:rsid w:val="0066548F"/>
    <w:rsid w:val="0067060F"/>
    <w:rsid w:val="006731A4"/>
    <w:rsid w:val="006733C5"/>
    <w:rsid w:val="00673C76"/>
    <w:rsid w:val="0067584A"/>
    <w:rsid w:val="0067650B"/>
    <w:rsid w:val="006803C7"/>
    <w:rsid w:val="006804D8"/>
    <w:rsid w:val="0068124A"/>
    <w:rsid w:val="006824AE"/>
    <w:rsid w:val="00682DC7"/>
    <w:rsid w:val="00682FCA"/>
    <w:rsid w:val="00685145"/>
    <w:rsid w:val="00685D30"/>
    <w:rsid w:val="006863E2"/>
    <w:rsid w:val="00690EF9"/>
    <w:rsid w:val="00691E8B"/>
    <w:rsid w:val="006924DA"/>
    <w:rsid w:val="006948D0"/>
    <w:rsid w:val="00695A46"/>
    <w:rsid w:val="00697D9F"/>
    <w:rsid w:val="006A0F17"/>
    <w:rsid w:val="006B009A"/>
    <w:rsid w:val="006B0717"/>
    <w:rsid w:val="006B1E34"/>
    <w:rsid w:val="006B32E7"/>
    <w:rsid w:val="006B3DF0"/>
    <w:rsid w:val="006B513F"/>
    <w:rsid w:val="006B5487"/>
    <w:rsid w:val="006B7378"/>
    <w:rsid w:val="006B7D03"/>
    <w:rsid w:val="006B7FBE"/>
    <w:rsid w:val="006C1EB7"/>
    <w:rsid w:val="006C32AC"/>
    <w:rsid w:val="006C4316"/>
    <w:rsid w:val="006C5175"/>
    <w:rsid w:val="006C6A76"/>
    <w:rsid w:val="006C6BFE"/>
    <w:rsid w:val="006D0E39"/>
    <w:rsid w:val="006D1361"/>
    <w:rsid w:val="006D1811"/>
    <w:rsid w:val="006D4BE4"/>
    <w:rsid w:val="006D512E"/>
    <w:rsid w:val="006D53ED"/>
    <w:rsid w:val="006D588D"/>
    <w:rsid w:val="006D6716"/>
    <w:rsid w:val="006D6860"/>
    <w:rsid w:val="006D6E76"/>
    <w:rsid w:val="006D7B25"/>
    <w:rsid w:val="006E1B70"/>
    <w:rsid w:val="006E243D"/>
    <w:rsid w:val="006E2E27"/>
    <w:rsid w:val="006E3C6D"/>
    <w:rsid w:val="006E4708"/>
    <w:rsid w:val="006E70E4"/>
    <w:rsid w:val="006E7F04"/>
    <w:rsid w:val="006F04BB"/>
    <w:rsid w:val="006F1A9A"/>
    <w:rsid w:val="006F45E0"/>
    <w:rsid w:val="006F6D62"/>
    <w:rsid w:val="0070317F"/>
    <w:rsid w:val="00704686"/>
    <w:rsid w:val="00706659"/>
    <w:rsid w:val="00706768"/>
    <w:rsid w:val="00711F64"/>
    <w:rsid w:val="0071204D"/>
    <w:rsid w:val="00716770"/>
    <w:rsid w:val="00717500"/>
    <w:rsid w:val="00717F81"/>
    <w:rsid w:val="007205C6"/>
    <w:rsid w:val="00720B62"/>
    <w:rsid w:val="00720F6F"/>
    <w:rsid w:val="0072302E"/>
    <w:rsid w:val="00723C27"/>
    <w:rsid w:val="00726585"/>
    <w:rsid w:val="007266C4"/>
    <w:rsid w:val="00727313"/>
    <w:rsid w:val="00727875"/>
    <w:rsid w:val="007317AB"/>
    <w:rsid w:val="00732005"/>
    <w:rsid w:val="007331ED"/>
    <w:rsid w:val="00733AD7"/>
    <w:rsid w:val="007341F7"/>
    <w:rsid w:val="007356B3"/>
    <w:rsid w:val="00735716"/>
    <w:rsid w:val="00737CF8"/>
    <w:rsid w:val="007404AE"/>
    <w:rsid w:val="007409C1"/>
    <w:rsid w:val="00740E7C"/>
    <w:rsid w:val="00742213"/>
    <w:rsid w:val="007437FE"/>
    <w:rsid w:val="007448D4"/>
    <w:rsid w:val="007452A7"/>
    <w:rsid w:val="00746EA2"/>
    <w:rsid w:val="00747965"/>
    <w:rsid w:val="007501C4"/>
    <w:rsid w:val="00750D15"/>
    <w:rsid w:val="0075202F"/>
    <w:rsid w:val="007524E0"/>
    <w:rsid w:val="00753611"/>
    <w:rsid w:val="00755CAD"/>
    <w:rsid w:val="00757690"/>
    <w:rsid w:val="00757788"/>
    <w:rsid w:val="00760D05"/>
    <w:rsid w:val="007626F0"/>
    <w:rsid w:val="00762B65"/>
    <w:rsid w:val="00762FC5"/>
    <w:rsid w:val="00765349"/>
    <w:rsid w:val="0076677A"/>
    <w:rsid w:val="0076696B"/>
    <w:rsid w:val="0077097C"/>
    <w:rsid w:val="00771D62"/>
    <w:rsid w:val="0077276D"/>
    <w:rsid w:val="007740CB"/>
    <w:rsid w:val="00775D47"/>
    <w:rsid w:val="0077600F"/>
    <w:rsid w:val="00777F6C"/>
    <w:rsid w:val="00780076"/>
    <w:rsid w:val="007814A8"/>
    <w:rsid w:val="00782603"/>
    <w:rsid w:val="00783DDC"/>
    <w:rsid w:val="00785308"/>
    <w:rsid w:val="007862F9"/>
    <w:rsid w:val="00786467"/>
    <w:rsid w:val="007864FE"/>
    <w:rsid w:val="0079609A"/>
    <w:rsid w:val="007965D0"/>
    <w:rsid w:val="00796D22"/>
    <w:rsid w:val="00796E0F"/>
    <w:rsid w:val="007A2A79"/>
    <w:rsid w:val="007A56CC"/>
    <w:rsid w:val="007A61E9"/>
    <w:rsid w:val="007A61FD"/>
    <w:rsid w:val="007A78C6"/>
    <w:rsid w:val="007B008A"/>
    <w:rsid w:val="007B2565"/>
    <w:rsid w:val="007B3706"/>
    <w:rsid w:val="007B3CBB"/>
    <w:rsid w:val="007B4AE7"/>
    <w:rsid w:val="007B4C1C"/>
    <w:rsid w:val="007B717C"/>
    <w:rsid w:val="007B7EC1"/>
    <w:rsid w:val="007C0719"/>
    <w:rsid w:val="007C1002"/>
    <w:rsid w:val="007C2150"/>
    <w:rsid w:val="007C4180"/>
    <w:rsid w:val="007C42B2"/>
    <w:rsid w:val="007C5126"/>
    <w:rsid w:val="007C6BD8"/>
    <w:rsid w:val="007D0341"/>
    <w:rsid w:val="007D0EFF"/>
    <w:rsid w:val="007D2EE3"/>
    <w:rsid w:val="007D5748"/>
    <w:rsid w:val="007D5D89"/>
    <w:rsid w:val="007D6648"/>
    <w:rsid w:val="007D7A3F"/>
    <w:rsid w:val="007E181A"/>
    <w:rsid w:val="007E207F"/>
    <w:rsid w:val="007E7431"/>
    <w:rsid w:val="007F0860"/>
    <w:rsid w:val="007F0D6D"/>
    <w:rsid w:val="007F11FF"/>
    <w:rsid w:val="007F20B9"/>
    <w:rsid w:val="007F31E6"/>
    <w:rsid w:val="007F44D9"/>
    <w:rsid w:val="007F5A6B"/>
    <w:rsid w:val="007F6870"/>
    <w:rsid w:val="00803889"/>
    <w:rsid w:val="0080398C"/>
    <w:rsid w:val="00803CDE"/>
    <w:rsid w:val="008052C2"/>
    <w:rsid w:val="00807471"/>
    <w:rsid w:val="008136CC"/>
    <w:rsid w:val="00814068"/>
    <w:rsid w:val="00815F10"/>
    <w:rsid w:val="00816C45"/>
    <w:rsid w:val="008176B7"/>
    <w:rsid w:val="00821A5C"/>
    <w:rsid w:val="00822FFE"/>
    <w:rsid w:val="00824187"/>
    <w:rsid w:val="00826437"/>
    <w:rsid w:val="00830C9B"/>
    <w:rsid w:val="00830DA7"/>
    <w:rsid w:val="00831D09"/>
    <w:rsid w:val="0083224D"/>
    <w:rsid w:val="00832C14"/>
    <w:rsid w:val="008341BF"/>
    <w:rsid w:val="00835969"/>
    <w:rsid w:val="0084040C"/>
    <w:rsid w:val="00842037"/>
    <w:rsid w:val="008423AC"/>
    <w:rsid w:val="008428E1"/>
    <w:rsid w:val="00842EFF"/>
    <w:rsid w:val="00846426"/>
    <w:rsid w:val="00852E76"/>
    <w:rsid w:val="00852ED7"/>
    <w:rsid w:val="00853D96"/>
    <w:rsid w:val="0085535E"/>
    <w:rsid w:val="00855911"/>
    <w:rsid w:val="00856E63"/>
    <w:rsid w:val="00860B70"/>
    <w:rsid w:val="00860FE3"/>
    <w:rsid w:val="00862B74"/>
    <w:rsid w:val="00863F31"/>
    <w:rsid w:val="00865F1E"/>
    <w:rsid w:val="00866057"/>
    <w:rsid w:val="0086679B"/>
    <w:rsid w:val="008667DB"/>
    <w:rsid w:val="008669FE"/>
    <w:rsid w:val="0087103D"/>
    <w:rsid w:val="0087156E"/>
    <w:rsid w:val="00875C3F"/>
    <w:rsid w:val="00876973"/>
    <w:rsid w:val="00876F72"/>
    <w:rsid w:val="00877846"/>
    <w:rsid w:val="00877F98"/>
    <w:rsid w:val="0088094C"/>
    <w:rsid w:val="008826FC"/>
    <w:rsid w:val="008829AF"/>
    <w:rsid w:val="00882F22"/>
    <w:rsid w:val="00884B06"/>
    <w:rsid w:val="008857BF"/>
    <w:rsid w:val="0088596F"/>
    <w:rsid w:val="00885B59"/>
    <w:rsid w:val="008864B8"/>
    <w:rsid w:val="00886886"/>
    <w:rsid w:val="00890BB3"/>
    <w:rsid w:val="00890CD0"/>
    <w:rsid w:val="008915C0"/>
    <w:rsid w:val="00892B3F"/>
    <w:rsid w:val="008932FC"/>
    <w:rsid w:val="00893649"/>
    <w:rsid w:val="00893DF9"/>
    <w:rsid w:val="00894823"/>
    <w:rsid w:val="008958A1"/>
    <w:rsid w:val="0089608F"/>
    <w:rsid w:val="00896879"/>
    <w:rsid w:val="0089707D"/>
    <w:rsid w:val="008A1CA2"/>
    <w:rsid w:val="008A219E"/>
    <w:rsid w:val="008A3DAA"/>
    <w:rsid w:val="008A4B7F"/>
    <w:rsid w:val="008A5EAA"/>
    <w:rsid w:val="008A5FD5"/>
    <w:rsid w:val="008A7565"/>
    <w:rsid w:val="008B0527"/>
    <w:rsid w:val="008B072C"/>
    <w:rsid w:val="008B0FCE"/>
    <w:rsid w:val="008B1020"/>
    <w:rsid w:val="008B25F7"/>
    <w:rsid w:val="008B325A"/>
    <w:rsid w:val="008B3480"/>
    <w:rsid w:val="008B4964"/>
    <w:rsid w:val="008C24B6"/>
    <w:rsid w:val="008C5197"/>
    <w:rsid w:val="008C6F32"/>
    <w:rsid w:val="008D1080"/>
    <w:rsid w:val="008D50A3"/>
    <w:rsid w:val="008D5EDD"/>
    <w:rsid w:val="008D744B"/>
    <w:rsid w:val="008E0625"/>
    <w:rsid w:val="008E431F"/>
    <w:rsid w:val="008E5462"/>
    <w:rsid w:val="008E7F3E"/>
    <w:rsid w:val="008F09A7"/>
    <w:rsid w:val="008F134D"/>
    <w:rsid w:val="008F44F2"/>
    <w:rsid w:val="008F6A5A"/>
    <w:rsid w:val="008F7D1A"/>
    <w:rsid w:val="00900583"/>
    <w:rsid w:val="00901E17"/>
    <w:rsid w:val="0090316B"/>
    <w:rsid w:val="009033F8"/>
    <w:rsid w:val="00903806"/>
    <w:rsid w:val="00903AC7"/>
    <w:rsid w:val="00904426"/>
    <w:rsid w:val="009058A6"/>
    <w:rsid w:val="00907082"/>
    <w:rsid w:val="0090752B"/>
    <w:rsid w:val="009079D9"/>
    <w:rsid w:val="00910D4F"/>
    <w:rsid w:val="0091272E"/>
    <w:rsid w:val="009132F7"/>
    <w:rsid w:val="009142B4"/>
    <w:rsid w:val="00915B52"/>
    <w:rsid w:val="00916333"/>
    <w:rsid w:val="009163A2"/>
    <w:rsid w:val="00917129"/>
    <w:rsid w:val="009203B3"/>
    <w:rsid w:val="009221EE"/>
    <w:rsid w:val="00922611"/>
    <w:rsid w:val="00922770"/>
    <w:rsid w:val="00922F9B"/>
    <w:rsid w:val="0092411D"/>
    <w:rsid w:val="00927402"/>
    <w:rsid w:val="0093080A"/>
    <w:rsid w:val="009325D5"/>
    <w:rsid w:val="00932616"/>
    <w:rsid w:val="0093345A"/>
    <w:rsid w:val="0093468F"/>
    <w:rsid w:val="009348F8"/>
    <w:rsid w:val="00934A40"/>
    <w:rsid w:val="0093745F"/>
    <w:rsid w:val="00940858"/>
    <w:rsid w:val="00941554"/>
    <w:rsid w:val="009446DB"/>
    <w:rsid w:val="009473A0"/>
    <w:rsid w:val="00950347"/>
    <w:rsid w:val="00951C18"/>
    <w:rsid w:val="00955F12"/>
    <w:rsid w:val="00956E88"/>
    <w:rsid w:val="00957050"/>
    <w:rsid w:val="00957DA1"/>
    <w:rsid w:val="0096098D"/>
    <w:rsid w:val="00962BA6"/>
    <w:rsid w:val="009652DB"/>
    <w:rsid w:val="00967718"/>
    <w:rsid w:val="00970C0A"/>
    <w:rsid w:val="00971249"/>
    <w:rsid w:val="0097391B"/>
    <w:rsid w:val="00973E24"/>
    <w:rsid w:val="00973ED7"/>
    <w:rsid w:val="00975027"/>
    <w:rsid w:val="009759DE"/>
    <w:rsid w:val="0098174D"/>
    <w:rsid w:val="00982E89"/>
    <w:rsid w:val="0098366D"/>
    <w:rsid w:val="00984850"/>
    <w:rsid w:val="00986688"/>
    <w:rsid w:val="009901B9"/>
    <w:rsid w:val="00990451"/>
    <w:rsid w:val="00995509"/>
    <w:rsid w:val="00995C2F"/>
    <w:rsid w:val="009979BD"/>
    <w:rsid w:val="009A0B29"/>
    <w:rsid w:val="009A2007"/>
    <w:rsid w:val="009A213D"/>
    <w:rsid w:val="009A3167"/>
    <w:rsid w:val="009A57FB"/>
    <w:rsid w:val="009A5F00"/>
    <w:rsid w:val="009A61A0"/>
    <w:rsid w:val="009B1072"/>
    <w:rsid w:val="009B23F5"/>
    <w:rsid w:val="009B3500"/>
    <w:rsid w:val="009B4F1E"/>
    <w:rsid w:val="009B57C1"/>
    <w:rsid w:val="009B5C99"/>
    <w:rsid w:val="009B6D81"/>
    <w:rsid w:val="009C1653"/>
    <w:rsid w:val="009C3EB0"/>
    <w:rsid w:val="009C617A"/>
    <w:rsid w:val="009C68F1"/>
    <w:rsid w:val="009C69A6"/>
    <w:rsid w:val="009C7371"/>
    <w:rsid w:val="009C7A1B"/>
    <w:rsid w:val="009D080F"/>
    <w:rsid w:val="009D1CF0"/>
    <w:rsid w:val="009D36FF"/>
    <w:rsid w:val="009D45CD"/>
    <w:rsid w:val="009D4AA6"/>
    <w:rsid w:val="009D5DFD"/>
    <w:rsid w:val="009D6AC3"/>
    <w:rsid w:val="009D7873"/>
    <w:rsid w:val="009E00A6"/>
    <w:rsid w:val="009E05D3"/>
    <w:rsid w:val="009E0FDA"/>
    <w:rsid w:val="009E135F"/>
    <w:rsid w:val="009E28D6"/>
    <w:rsid w:val="009E329D"/>
    <w:rsid w:val="009F2B99"/>
    <w:rsid w:val="009F362E"/>
    <w:rsid w:val="009F3AF1"/>
    <w:rsid w:val="009F6D1D"/>
    <w:rsid w:val="009F6ECE"/>
    <w:rsid w:val="00A03408"/>
    <w:rsid w:val="00A03C09"/>
    <w:rsid w:val="00A049D6"/>
    <w:rsid w:val="00A054B1"/>
    <w:rsid w:val="00A0571B"/>
    <w:rsid w:val="00A05A15"/>
    <w:rsid w:val="00A05D0F"/>
    <w:rsid w:val="00A06599"/>
    <w:rsid w:val="00A06D80"/>
    <w:rsid w:val="00A06F6B"/>
    <w:rsid w:val="00A10D96"/>
    <w:rsid w:val="00A10F07"/>
    <w:rsid w:val="00A124DE"/>
    <w:rsid w:val="00A14703"/>
    <w:rsid w:val="00A20E01"/>
    <w:rsid w:val="00A23623"/>
    <w:rsid w:val="00A23E56"/>
    <w:rsid w:val="00A24A6F"/>
    <w:rsid w:val="00A259A7"/>
    <w:rsid w:val="00A26526"/>
    <w:rsid w:val="00A26956"/>
    <w:rsid w:val="00A27B26"/>
    <w:rsid w:val="00A30CF7"/>
    <w:rsid w:val="00A32CE3"/>
    <w:rsid w:val="00A33868"/>
    <w:rsid w:val="00A369D9"/>
    <w:rsid w:val="00A36F5C"/>
    <w:rsid w:val="00A37B93"/>
    <w:rsid w:val="00A37FA9"/>
    <w:rsid w:val="00A429F8"/>
    <w:rsid w:val="00A43E2F"/>
    <w:rsid w:val="00A444BB"/>
    <w:rsid w:val="00A455EB"/>
    <w:rsid w:val="00A45D0F"/>
    <w:rsid w:val="00A50F28"/>
    <w:rsid w:val="00A51BC4"/>
    <w:rsid w:val="00A52667"/>
    <w:rsid w:val="00A57904"/>
    <w:rsid w:val="00A57EFA"/>
    <w:rsid w:val="00A61BAC"/>
    <w:rsid w:val="00A62FA5"/>
    <w:rsid w:val="00A64031"/>
    <w:rsid w:val="00A656B1"/>
    <w:rsid w:val="00A66A41"/>
    <w:rsid w:val="00A70849"/>
    <w:rsid w:val="00A71BCC"/>
    <w:rsid w:val="00A71EC5"/>
    <w:rsid w:val="00A72946"/>
    <w:rsid w:val="00A73112"/>
    <w:rsid w:val="00A73EB3"/>
    <w:rsid w:val="00A757EE"/>
    <w:rsid w:val="00A7610E"/>
    <w:rsid w:val="00A76612"/>
    <w:rsid w:val="00A77316"/>
    <w:rsid w:val="00A77C42"/>
    <w:rsid w:val="00A80586"/>
    <w:rsid w:val="00A830FD"/>
    <w:rsid w:val="00A83911"/>
    <w:rsid w:val="00A86218"/>
    <w:rsid w:val="00A87C16"/>
    <w:rsid w:val="00A90C2F"/>
    <w:rsid w:val="00A91E16"/>
    <w:rsid w:val="00A91EE0"/>
    <w:rsid w:val="00A921BA"/>
    <w:rsid w:val="00A92D14"/>
    <w:rsid w:val="00A931CE"/>
    <w:rsid w:val="00A949B3"/>
    <w:rsid w:val="00A94FFA"/>
    <w:rsid w:val="00A956E0"/>
    <w:rsid w:val="00A95819"/>
    <w:rsid w:val="00A9632B"/>
    <w:rsid w:val="00A970D1"/>
    <w:rsid w:val="00AA108E"/>
    <w:rsid w:val="00AA1620"/>
    <w:rsid w:val="00AA3D5A"/>
    <w:rsid w:val="00AA4313"/>
    <w:rsid w:val="00AA5384"/>
    <w:rsid w:val="00AA61FB"/>
    <w:rsid w:val="00AA7546"/>
    <w:rsid w:val="00AB142D"/>
    <w:rsid w:val="00AB187A"/>
    <w:rsid w:val="00AB3D97"/>
    <w:rsid w:val="00AB651A"/>
    <w:rsid w:val="00AB67E5"/>
    <w:rsid w:val="00AB6F0D"/>
    <w:rsid w:val="00AB7E11"/>
    <w:rsid w:val="00AC01A3"/>
    <w:rsid w:val="00AC036D"/>
    <w:rsid w:val="00AC0EDD"/>
    <w:rsid w:val="00AC3887"/>
    <w:rsid w:val="00AC4C7F"/>
    <w:rsid w:val="00AC5EBC"/>
    <w:rsid w:val="00AC6946"/>
    <w:rsid w:val="00AC6D85"/>
    <w:rsid w:val="00AC7623"/>
    <w:rsid w:val="00AC78D1"/>
    <w:rsid w:val="00AD25F7"/>
    <w:rsid w:val="00AD32B0"/>
    <w:rsid w:val="00AD3B0C"/>
    <w:rsid w:val="00AD44B6"/>
    <w:rsid w:val="00AD5062"/>
    <w:rsid w:val="00AD6012"/>
    <w:rsid w:val="00AD6B89"/>
    <w:rsid w:val="00AD6C28"/>
    <w:rsid w:val="00AD7B32"/>
    <w:rsid w:val="00AE0482"/>
    <w:rsid w:val="00AE1826"/>
    <w:rsid w:val="00AE2147"/>
    <w:rsid w:val="00AE25E6"/>
    <w:rsid w:val="00AE26A2"/>
    <w:rsid w:val="00AE2B6E"/>
    <w:rsid w:val="00AE3022"/>
    <w:rsid w:val="00AE32EB"/>
    <w:rsid w:val="00AE3589"/>
    <w:rsid w:val="00AE461E"/>
    <w:rsid w:val="00AE4A1B"/>
    <w:rsid w:val="00AE52D1"/>
    <w:rsid w:val="00AF153C"/>
    <w:rsid w:val="00AF26C8"/>
    <w:rsid w:val="00AF2D0A"/>
    <w:rsid w:val="00AF487F"/>
    <w:rsid w:val="00AF5763"/>
    <w:rsid w:val="00AF5C84"/>
    <w:rsid w:val="00AF620D"/>
    <w:rsid w:val="00AF660D"/>
    <w:rsid w:val="00AF7C54"/>
    <w:rsid w:val="00B02530"/>
    <w:rsid w:val="00B02F42"/>
    <w:rsid w:val="00B04211"/>
    <w:rsid w:val="00B04A9F"/>
    <w:rsid w:val="00B06273"/>
    <w:rsid w:val="00B070DD"/>
    <w:rsid w:val="00B071BF"/>
    <w:rsid w:val="00B07F8D"/>
    <w:rsid w:val="00B11016"/>
    <w:rsid w:val="00B11F21"/>
    <w:rsid w:val="00B12009"/>
    <w:rsid w:val="00B142E7"/>
    <w:rsid w:val="00B14C23"/>
    <w:rsid w:val="00B21187"/>
    <w:rsid w:val="00B243A4"/>
    <w:rsid w:val="00B252D4"/>
    <w:rsid w:val="00B25E57"/>
    <w:rsid w:val="00B26E0A"/>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353A"/>
    <w:rsid w:val="00B47171"/>
    <w:rsid w:val="00B47310"/>
    <w:rsid w:val="00B501A9"/>
    <w:rsid w:val="00B507E9"/>
    <w:rsid w:val="00B51378"/>
    <w:rsid w:val="00B5194A"/>
    <w:rsid w:val="00B52C97"/>
    <w:rsid w:val="00B5380E"/>
    <w:rsid w:val="00B53B26"/>
    <w:rsid w:val="00B558A5"/>
    <w:rsid w:val="00B63691"/>
    <w:rsid w:val="00B6452F"/>
    <w:rsid w:val="00B64EBC"/>
    <w:rsid w:val="00B650F3"/>
    <w:rsid w:val="00B65818"/>
    <w:rsid w:val="00B66F2D"/>
    <w:rsid w:val="00B67B85"/>
    <w:rsid w:val="00B7077A"/>
    <w:rsid w:val="00B7137F"/>
    <w:rsid w:val="00B71E73"/>
    <w:rsid w:val="00B76189"/>
    <w:rsid w:val="00B76892"/>
    <w:rsid w:val="00B80309"/>
    <w:rsid w:val="00B804A3"/>
    <w:rsid w:val="00B807DC"/>
    <w:rsid w:val="00B80A07"/>
    <w:rsid w:val="00B81E52"/>
    <w:rsid w:val="00B84839"/>
    <w:rsid w:val="00B87218"/>
    <w:rsid w:val="00B90FF7"/>
    <w:rsid w:val="00B91D8E"/>
    <w:rsid w:val="00B9227C"/>
    <w:rsid w:val="00B930C2"/>
    <w:rsid w:val="00B93A89"/>
    <w:rsid w:val="00B943FA"/>
    <w:rsid w:val="00B945D6"/>
    <w:rsid w:val="00B9680D"/>
    <w:rsid w:val="00BA28B3"/>
    <w:rsid w:val="00BA4650"/>
    <w:rsid w:val="00BA6C16"/>
    <w:rsid w:val="00BB19D3"/>
    <w:rsid w:val="00BB3B48"/>
    <w:rsid w:val="00BB3CEB"/>
    <w:rsid w:val="00BB3E0A"/>
    <w:rsid w:val="00BB4B0C"/>
    <w:rsid w:val="00BB54B8"/>
    <w:rsid w:val="00BB5D22"/>
    <w:rsid w:val="00BB68E7"/>
    <w:rsid w:val="00BB6A3D"/>
    <w:rsid w:val="00BC0387"/>
    <w:rsid w:val="00BC057E"/>
    <w:rsid w:val="00BC07D4"/>
    <w:rsid w:val="00BC1B6E"/>
    <w:rsid w:val="00BC2B73"/>
    <w:rsid w:val="00BC38A8"/>
    <w:rsid w:val="00BC5760"/>
    <w:rsid w:val="00BC7679"/>
    <w:rsid w:val="00BD03EA"/>
    <w:rsid w:val="00BD1962"/>
    <w:rsid w:val="00BD1E87"/>
    <w:rsid w:val="00BD225E"/>
    <w:rsid w:val="00BD22B6"/>
    <w:rsid w:val="00BD41CF"/>
    <w:rsid w:val="00BD7667"/>
    <w:rsid w:val="00BD7F33"/>
    <w:rsid w:val="00BE0EDE"/>
    <w:rsid w:val="00BE0F36"/>
    <w:rsid w:val="00BE2AB7"/>
    <w:rsid w:val="00BE2B43"/>
    <w:rsid w:val="00BE489E"/>
    <w:rsid w:val="00BE76C1"/>
    <w:rsid w:val="00BE7D14"/>
    <w:rsid w:val="00BF3935"/>
    <w:rsid w:val="00BF39A7"/>
    <w:rsid w:val="00BF3A05"/>
    <w:rsid w:val="00BF48CA"/>
    <w:rsid w:val="00BF551C"/>
    <w:rsid w:val="00BF5CE4"/>
    <w:rsid w:val="00C00630"/>
    <w:rsid w:val="00C009BD"/>
    <w:rsid w:val="00C0236F"/>
    <w:rsid w:val="00C0301D"/>
    <w:rsid w:val="00C049E7"/>
    <w:rsid w:val="00C04FCC"/>
    <w:rsid w:val="00C0761E"/>
    <w:rsid w:val="00C1006F"/>
    <w:rsid w:val="00C102CB"/>
    <w:rsid w:val="00C115E7"/>
    <w:rsid w:val="00C11691"/>
    <w:rsid w:val="00C1174A"/>
    <w:rsid w:val="00C124D6"/>
    <w:rsid w:val="00C13027"/>
    <w:rsid w:val="00C14236"/>
    <w:rsid w:val="00C14CDF"/>
    <w:rsid w:val="00C157A7"/>
    <w:rsid w:val="00C16968"/>
    <w:rsid w:val="00C20392"/>
    <w:rsid w:val="00C221A9"/>
    <w:rsid w:val="00C22F07"/>
    <w:rsid w:val="00C23D8F"/>
    <w:rsid w:val="00C24216"/>
    <w:rsid w:val="00C25907"/>
    <w:rsid w:val="00C26229"/>
    <w:rsid w:val="00C2705A"/>
    <w:rsid w:val="00C27183"/>
    <w:rsid w:val="00C307A5"/>
    <w:rsid w:val="00C31541"/>
    <w:rsid w:val="00C34134"/>
    <w:rsid w:val="00C3456D"/>
    <w:rsid w:val="00C354BC"/>
    <w:rsid w:val="00C36F8B"/>
    <w:rsid w:val="00C37ABF"/>
    <w:rsid w:val="00C409AA"/>
    <w:rsid w:val="00C41FA2"/>
    <w:rsid w:val="00C423B9"/>
    <w:rsid w:val="00C45012"/>
    <w:rsid w:val="00C45424"/>
    <w:rsid w:val="00C4584B"/>
    <w:rsid w:val="00C4584E"/>
    <w:rsid w:val="00C4678F"/>
    <w:rsid w:val="00C46DB9"/>
    <w:rsid w:val="00C47B40"/>
    <w:rsid w:val="00C50D5C"/>
    <w:rsid w:val="00C51C55"/>
    <w:rsid w:val="00C520E4"/>
    <w:rsid w:val="00C56CA8"/>
    <w:rsid w:val="00C57118"/>
    <w:rsid w:val="00C579D8"/>
    <w:rsid w:val="00C60731"/>
    <w:rsid w:val="00C6155B"/>
    <w:rsid w:val="00C62069"/>
    <w:rsid w:val="00C6356A"/>
    <w:rsid w:val="00C65AFB"/>
    <w:rsid w:val="00C66D4B"/>
    <w:rsid w:val="00C670CB"/>
    <w:rsid w:val="00C71DA5"/>
    <w:rsid w:val="00C73802"/>
    <w:rsid w:val="00C7567F"/>
    <w:rsid w:val="00C77087"/>
    <w:rsid w:val="00C7716D"/>
    <w:rsid w:val="00C800F7"/>
    <w:rsid w:val="00C80E8E"/>
    <w:rsid w:val="00C811A3"/>
    <w:rsid w:val="00C81DBB"/>
    <w:rsid w:val="00C82115"/>
    <w:rsid w:val="00C85D0D"/>
    <w:rsid w:val="00C869A5"/>
    <w:rsid w:val="00C92CD7"/>
    <w:rsid w:val="00C94600"/>
    <w:rsid w:val="00C956ED"/>
    <w:rsid w:val="00C95DC0"/>
    <w:rsid w:val="00C966FE"/>
    <w:rsid w:val="00C96CFF"/>
    <w:rsid w:val="00C96E0B"/>
    <w:rsid w:val="00C970B6"/>
    <w:rsid w:val="00CA1CC2"/>
    <w:rsid w:val="00CA29C8"/>
    <w:rsid w:val="00CA3173"/>
    <w:rsid w:val="00CA3396"/>
    <w:rsid w:val="00CA4FF6"/>
    <w:rsid w:val="00CA58A0"/>
    <w:rsid w:val="00CA6248"/>
    <w:rsid w:val="00CA713B"/>
    <w:rsid w:val="00CB1B9A"/>
    <w:rsid w:val="00CB24D2"/>
    <w:rsid w:val="00CB2B3B"/>
    <w:rsid w:val="00CB3E5C"/>
    <w:rsid w:val="00CB4110"/>
    <w:rsid w:val="00CB6EB7"/>
    <w:rsid w:val="00CB70EA"/>
    <w:rsid w:val="00CC1C7D"/>
    <w:rsid w:val="00CC1EB9"/>
    <w:rsid w:val="00CC2194"/>
    <w:rsid w:val="00CC3E9D"/>
    <w:rsid w:val="00CC5BDD"/>
    <w:rsid w:val="00CC63EC"/>
    <w:rsid w:val="00CC66DE"/>
    <w:rsid w:val="00CC69EC"/>
    <w:rsid w:val="00CD0A5E"/>
    <w:rsid w:val="00CD0B11"/>
    <w:rsid w:val="00CD1347"/>
    <w:rsid w:val="00CD1C8A"/>
    <w:rsid w:val="00CD511B"/>
    <w:rsid w:val="00CD7ABA"/>
    <w:rsid w:val="00CE14CA"/>
    <w:rsid w:val="00CE1C4F"/>
    <w:rsid w:val="00CE7C8B"/>
    <w:rsid w:val="00CF3AB2"/>
    <w:rsid w:val="00CF3E03"/>
    <w:rsid w:val="00CF5CE2"/>
    <w:rsid w:val="00CF72B5"/>
    <w:rsid w:val="00CF72C7"/>
    <w:rsid w:val="00CF7D26"/>
    <w:rsid w:val="00D002B0"/>
    <w:rsid w:val="00D00337"/>
    <w:rsid w:val="00D018E9"/>
    <w:rsid w:val="00D02C2B"/>
    <w:rsid w:val="00D0372A"/>
    <w:rsid w:val="00D04977"/>
    <w:rsid w:val="00D068A5"/>
    <w:rsid w:val="00D06B90"/>
    <w:rsid w:val="00D06D87"/>
    <w:rsid w:val="00D06EA9"/>
    <w:rsid w:val="00D07481"/>
    <w:rsid w:val="00D107BA"/>
    <w:rsid w:val="00D10F52"/>
    <w:rsid w:val="00D11426"/>
    <w:rsid w:val="00D119D6"/>
    <w:rsid w:val="00D133C5"/>
    <w:rsid w:val="00D1396C"/>
    <w:rsid w:val="00D14203"/>
    <w:rsid w:val="00D1465E"/>
    <w:rsid w:val="00D14D6C"/>
    <w:rsid w:val="00D16804"/>
    <w:rsid w:val="00D16C66"/>
    <w:rsid w:val="00D17E32"/>
    <w:rsid w:val="00D230CF"/>
    <w:rsid w:val="00D23DCC"/>
    <w:rsid w:val="00D2452F"/>
    <w:rsid w:val="00D31BE3"/>
    <w:rsid w:val="00D32FDF"/>
    <w:rsid w:val="00D365D3"/>
    <w:rsid w:val="00D41302"/>
    <w:rsid w:val="00D42246"/>
    <w:rsid w:val="00D42355"/>
    <w:rsid w:val="00D42C52"/>
    <w:rsid w:val="00D43532"/>
    <w:rsid w:val="00D43C75"/>
    <w:rsid w:val="00D43E49"/>
    <w:rsid w:val="00D505DB"/>
    <w:rsid w:val="00D512A6"/>
    <w:rsid w:val="00D5196B"/>
    <w:rsid w:val="00D5414B"/>
    <w:rsid w:val="00D5508C"/>
    <w:rsid w:val="00D55E48"/>
    <w:rsid w:val="00D61EB9"/>
    <w:rsid w:val="00D64A00"/>
    <w:rsid w:val="00D64F84"/>
    <w:rsid w:val="00D65E34"/>
    <w:rsid w:val="00D7073E"/>
    <w:rsid w:val="00D71277"/>
    <w:rsid w:val="00D72A5F"/>
    <w:rsid w:val="00D72BF9"/>
    <w:rsid w:val="00D72FD9"/>
    <w:rsid w:val="00D7382B"/>
    <w:rsid w:val="00D74595"/>
    <w:rsid w:val="00D749A9"/>
    <w:rsid w:val="00D8105E"/>
    <w:rsid w:val="00D83CD1"/>
    <w:rsid w:val="00D87D2C"/>
    <w:rsid w:val="00D90238"/>
    <w:rsid w:val="00D9059D"/>
    <w:rsid w:val="00D90DDF"/>
    <w:rsid w:val="00D90F40"/>
    <w:rsid w:val="00D91332"/>
    <w:rsid w:val="00D91387"/>
    <w:rsid w:val="00D95273"/>
    <w:rsid w:val="00DA53B6"/>
    <w:rsid w:val="00DA5CE7"/>
    <w:rsid w:val="00DA66A1"/>
    <w:rsid w:val="00DB199C"/>
    <w:rsid w:val="00DB2D48"/>
    <w:rsid w:val="00DB37EF"/>
    <w:rsid w:val="00DB4357"/>
    <w:rsid w:val="00DB5504"/>
    <w:rsid w:val="00DB55BA"/>
    <w:rsid w:val="00DB637D"/>
    <w:rsid w:val="00DB7B8F"/>
    <w:rsid w:val="00DB7D7B"/>
    <w:rsid w:val="00DC055E"/>
    <w:rsid w:val="00DC0E81"/>
    <w:rsid w:val="00DC1860"/>
    <w:rsid w:val="00DC1CE1"/>
    <w:rsid w:val="00DC27AA"/>
    <w:rsid w:val="00DC67A8"/>
    <w:rsid w:val="00DC7729"/>
    <w:rsid w:val="00DD194F"/>
    <w:rsid w:val="00DD1D63"/>
    <w:rsid w:val="00DD2261"/>
    <w:rsid w:val="00DD2912"/>
    <w:rsid w:val="00DD4DB2"/>
    <w:rsid w:val="00DD549E"/>
    <w:rsid w:val="00DD620E"/>
    <w:rsid w:val="00DD6613"/>
    <w:rsid w:val="00DE55B7"/>
    <w:rsid w:val="00DE59D4"/>
    <w:rsid w:val="00DE5D7E"/>
    <w:rsid w:val="00DF19B5"/>
    <w:rsid w:val="00DF244D"/>
    <w:rsid w:val="00DF2B7D"/>
    <w:rsid w:val="00DF46C1"/>
    <w:rsid w:val="00DF4BE1"/>
    <w:rsid w:val="00DF53FC"/>
    <w:rsid w:val="00DF7C9D"/>
    <w:rsid w:val="00E01917"/>
    <w:rsid w:val="00E02223"/>
    <w:rsid w:val="00E024A9"/>
    <w:rsid w:val="00E031D4"/>
    <w:rsid w:val="00E03A9C"/>
    <w:rsid w:val="00E03DA6"/>
    <w:rsid w:val="00E05F5F"/>
    <w:rsid w:val="00E1083A"/>
    <w:rsid w:val="00E10A3A"/>
    <w:rsid w:val="00E11125"/>
    <w:rsid w:val="00E114D6"/>
    <w:rsid w:val="00E121DC"/>
    <w:rsid w:val="00E130C9"/>
    <w:rsid w:val="00E13EC1"/>
    <w:rsid w:val="00E14577"/>
    <w:rsid w:val="00E14A46"/>
    <w:rsid w:val="00E14FA0"/>
    <w:rsid w:val="00E15451"/>
    <w:rsid w:val="00E1604C"/>
    <w:rsid w:val="00E2304E"/>
    <w:rsid w:val="00E26B3A"/>
    <w:rsid w:val="00E27FE4"/>
    <w:rsid w:val="00E32ABD"/>
    <w:rsid w:val="00E36058"/>
    <w:rsid w:val="00E36498"/>
    <w:rsid w:val="00E37B59"/>
    <w:rsid w:val="00E40BDC"/>
    <w:rsid w:val="00E43F16"/>
    <w:rsid w:val="00E44623"/>
    <w:rsid w:val="00E47151"/>
    <w:rsid w:val="00E47303"/>
    <w:rsid w:val="00E505DC"/>
    <w:rsid w:val="00E5260F"/>
    <w:rsid w:val="00E5277D"/>
    <w:rsid w:val="00E52D5C"/>
    <w:rsid w:val="00E533C5"/>
    <w:rsid w:val="00E54F1A"/>
    <w:rsid w:val="00E550BD"/>
    <w:rsid w:val="00E555D7"/>
    <w:rsid w:val="00E55911"/>
    <w:rsid w:val="00E56942"/>
    <w:rsid w:val="00E57CE9"/>
    <w:rsid w:val="00E60E58"/>
    <w:rsid w:val="00E62DAD"/>
    <w:rsid w:val="00E64128"/>
    <w:rsid w:val="00E645E6"/>
    <w:rsid w:val="00E64B5E"/>
    <w:rsid w:val="00E667C0"/>
    <w:rsid w:val="00E66FBA"/>
    <w:rsid w:val="00E67073"/>
    <w:rsid w:val="00E72A10"/>
    <w:rsid w:val="00E73533"/>
    <w:rsid w:val="00E737FD"/>
    <w:rsid w:val="00E739D3"/>
    <w:rsid w:val="00E74D5F"/>
    <w:rsid w:val="00E76605"/>
    <w:rsid w:val="00E777AA"/>
    <w:rsid w:val="00E87269"/>
    <w:rsid w:val="00E872AB"/>
    <w:rsid w:val="00E90034"/>
    <w:rsid w:val="00E915AD"/>
    <w:rsid w:val="00E91964"/>
    <w:rsid w:val="00E922DB"/>
    <w:rsid w:val="00E95531"/>
    <w:rsid w:val="00E95A40"/>
    <w:rsid w:val="00E96BE2"/>
    <w:rsid w:val="00E977F4"/>
    <w:rsid w:val="00E978BE"/>
    <w:rsid w:val="00EA686F"/>
    <w:rsid w:val="00EA729B"/>
    <w:rsid w:val="00EB1979"/>
    <w:rsid w:val="00EB4880"/>
    <w:rsid w:val="00EB64AE"/>
    <w:rsid w:val="00EB6F34"/>
    <w:rsid w:val="00EB79DC"/>
    <w:rsid w:val="00EC0F37"/>
    <w:rsid w:val="00EC1F22"/>
    <w:rsid w:val="00EC2C85"/>
    <w:rsid w:val="00EC428A"/>
    <w:rsid w:val="00EC57C3"/>
    <w:rsid w:val="00EC5801"/>
    <w:rsid w:val="00ED0B95"/>
    <w:rsid w:val="00ED235A"/>
    <w:rsid w:val="00ED3128"/>
    <w:rsid w:val="00ED3161"/>
    <w:rsid w:val="00ED35B5"/>
    <w:rsid w:val="00EE1B39"/>
    <w:rsid w:val="00EE3E6F"/>
    <w:rsid w:val="00EE42A9"/>
    <w:rsid w:val="00EE48BB"/>
    <w:rsid w:val="00EE53F1"/>
    <w:rsid w:val="00EE5BE1"/>
    <w:rsid w:val="00EE6CC8"/>
    <w:rsid w:val="00EE7AD7"/>
    <w:rsid w:val="00EF06FE"/>
    <w:rsid w:val="00EF2F90"/>
    <w:rsid w:val="00EF4673"/>
    <w:rsid w:val="00EF49A5"/>
    <w:rsid w:val="00EF4CD6"/>
    <w:rsid w:val="00EF4F86"/>
    <w:rsid w:val="00F00175"/>
    <w:rsid w:val="00F0066F"/>
    <w:rsid w:val="00F021E0"/>
    <w:rsid w:val="00F02A72"/>
    <w:rsid w:val="00F0361D"/>
    <w:rsid w:val="00F037BB"/>
    <w:rsid w:val="00F04E75"/>
    <w:rsid w:val="00F139B9"/>
    <w:rsid w:val="00F14033"/>
    <w:rsid w:val="00F14B08"/>
    <w:rsid w:val="00F16BFF"/>
    <w:rsid w:val="00F17AC9"/>
    <w:rsid w:val="00F17F3E"/>
    <w:rsid w:val="00F215E1"/>
    <w:rsid w:val="00F22139"/>
    <w:rsid w:val="00F22415"/>
    <w:rsid w:val="00F23998"/>
    <w:rsid w:val="00F26539"/>
    <w:rsid w:val="00F26BE6"/>
    <w:rsid w:val="00F30E82"/>
    <w:rsid w:val="00F31133"/>
    <w:rsid w:val="00F315DB"/>
    <w:rsid w:val="00F31B0A"/>
    <w:rsid w:val="00F33C33"/>
    <w:rsid w:val="00F35385"/>
    <w:rsid w:val="00F355EC"/>
    <w:rsid w:val="00F36D56"/>
    <w:rsid w:val="00F40ED6"/>
    <w:rsid w:val="00F4153F"/>
    <w:rsid w:val="00F41BD8"/>
    <w:rsid w:val="00F41C63"/>
    <w:rsid w:val="00F4264A"/>
    <w:rsid w:val="00F43BA5"/>
    <w:rsid w:val="00F43F16"/>
    <w:rsid w:val="00F462DA"/>
    <w:rsid w:val="00F47CE9"/>
    <w:rsid w:val="00F521EE"/>
    <w:rsid w:val="00F546E3"/>
    <w:rsid w:val="00F54B4B"/>
    <w:rsid w:val="00F55036"/>
    <w:rsid w:val="00F56E57"/>
    <w:rsid w:val="00F57270"/>
    <w:rsid w:val="00F60E6E"/>
    <w:rsid w:val="00F62648"/>
    <w:rsid w:val="00F632B5"/>
    <w:rsid w:val="00F63D3B"/>
    <w:rsid w:val="00F63ECB"/>
    <w:rsid w:val="00F64989"/>
    <w:rsid w:val="00F64C6F"/>
    <w:rsid w:val="00F650AE"/>
    <w:rsid w:val="00F655CD"/>
    <w:rsid w:val="00F7171C"/>
    <w:rsid w:val="00F7258A"/>
    <w:rsid w:val="00F731CB"/>
    <w:rsid w:val="00F73D32"/>
    <w:rsid w:val="00F73F0A"/>
    <w:rsid w:val="00F74AC7"/>
    <w:rsid w:val="00F7774B"/>
    <w:rsid w:val="00F80AD5"/>
    <w:rsid w:val="00F82D51"/>
    <w:rsid w:val="00F84175"/>
    <w:rsid w:val="00F843EC"/>
    <w:rsid w:val="00F844C0"/>
    <w:rsid w:val="00F84D52"/>
    <w:rsid w:val="00F84F79"/>
    <w:rsid w:val="00F85323"/>
    <w:rsid w:val="00F853FA"/>
    <w:rsid w:val="00F86B81"/>
    <w:rsid w:val="00F91E26"/>
    <w:rsid w:val="00F93055"/>
    <w:rsid w:val="00F95202"/>
    <w:rsid w:val="00F95894"/>
    <w:rsid w:val="00F965C5"/>
    <w:rsid w:val="00F96B1E"/>
    <w:rsid w:val="00FA078E"/>
    <w:rsid w:val="00FA1BAE"/>
    <w:rsid w:val="00FA47A8"/>
    <w:rsid w:val="00FA4D8F"/>
    <w:rsid w:val="00FA4E14"/>
    <w:rsid w:val="00FA7D15"/>
    <w:rsid w:val="00FA7EF9"/>
    <w:rsid w:val="00FB11A4"/>
    <w:rsid w:val="00FB2ACB"/>
    <w:rsid w:val="00FB4248"/>
    <w:rsid w:val="00FB4482"/>
    <w:rsid w:val="00FB4FF6"/>
    <w:rsid w:val="00FB7606"/>
    <w:rsid w:val="00FC066C"/>
    <w:rsid w:val="00FC410D"/>
    <w:rsid w:val="00FC58E5"/>
    <w:rsid w:val="00FC673A"/>
    <w:rsid w:val="00FC709A"/>
    <w:rsid w:val="00FD1B98"/>
    <w:rsid w:val="00FD3315"/>
    <w:rsid w:val="00FD4268"/>
    <w:rsid w:val="00FD4759"/>
    <w:rsid w:val="00FD4982"/>
    <w:rsid w:val="00FD4D06"/>
    <w:rsid w:val="00FD4D29"/>
    <w:rsid w:val="00FD53FE"/>
    <w:rsid w:val="00FD59D0"/>
    <w:rsid w:val="00FD6C08"/>
    <w:rsid w:val="00FD6CBA"/>
    <w:rsid w:val="00FD736E"/>
    <w:rsid w:val="00FE026D"/>
    <w:rsid w:val="00FE0AFE"/>
    <w:rsid w:val="00FE125E"/>
    <w:rsid w:val="00FE1B01"/>
    <w:rsid w:val="00FE3C14"/>
    <w:rsid w:val="00FE5EDA"/>
    <w:rsid w:val="00FF0904"/>
    <w:rsid w:val="00FF12BA"/>
    <w:rsid w:val="00FF13BE"/>
    <w:rsid w:val="00FF1A87"/>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054C2A66"/>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rsid w:val="00285E54"/>
  </w:style>
  <w:style w:type="paragraph" w:styleId="CommentText">
    <w:name w:val="annotation text"/>
    <w:basedOn w:val="Normal"/>
    <w:link w:val="CommentTextChar1"/>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basedOn w:val="Normal"/>
    <w:link w:val="FootnoteTextChar"/>
    <w:uiPriority w:val="99"/>
    <w:unhideWhenUsed/>
    <w:rsid w:val="00614022"/>
    <w:pPr>
      <w:spacing w:after="0" w:line="240" w:lineRule="auto"/>
    </w:pPr>
    <w:rPr>
      <w:sz w:val="20"/>
      <w:szCs w:val="20"/>
    </w:rPr>
  </w:style>
  <w:style w:type="character" w:customStyle="1" w:styleId="FootnoteTextChar">
    <w:name w:val="Footnote Text Char"/>
    <w:basedOn w:val="DefaultParagraphFont"/>
    <w:link w:val="FootnoteText"/>
    <w:uiPriority w:val="99"/>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 w:type="character" w:styleId="UnresolvedMention">
    <w:name w:val="Unresolved Mention"/>
    <w:basedOn w:val="DefaultParagraphFont"/>
    <w:uiPriority w:val="99"/>
    <w:semiHidden/>
    <w:unhideWhenUsed/>
    <w:rsid w:val="006B3D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290091326">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040128409">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416852674">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703750892">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header" Target="header2.xml"/><Relationship Id="rId26" Type="http://schemas.openxmlformats.org/officeDocument/2006/relationships/hyperlink" Target="http://www.blacksea-cbc.net" TargetMode="External"/><Relationship Id="rId39" Type="http://schemas.openxmlformats.org/officeDocument/2006/relationships/hyperlink" Target="http://www.ipacbc-bgtr.eu/2020" TargetMode="External"/><Relationship Id="rId21" Type="http://schemas.openxmlformats.org/officeDocument/2006/relationships/hyperlink" Target="https://unfccc.int/process-and-meetings/the-paris-agreement/the-paris-agreement" TargetMode="External"/><Relationship Id="rId34" Type="http://schemas.openxmlformats.org/officeDocument/2006/relationships/hyperlink" Target="https://3seas.eu/?lang=en" TargetMode="External"/><Relationship Id="rId42" Type="http://schemas.openxmlformats.org/officeDocument/2006/relationships/hyperlink" Target="https://eur-lex.europa.eu/legal-content/EN/TXT/PDF/?uri=CELEX:32021R1060&amp;from=EN" TargetMode="External"/><Relationship Id="rId47" Type="http://schemas.openxmlformats.org/officeDocument/2006/relationships/hyperlink" Target="https://eur-lex.europa.eu/legal-content/en/TXT/PDF/?uri=CELEX:22014A0830(02)" TargetMode="External"/><Relationship Id="rId50" Type="http://schemas.openxmlformats.org/officeDocument/2006/relationships/hyperlink" Target="http://www.ajutordestat.ro/?pag=1&amp;limba=en"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diagramDrawing" Target="diagrams/drawing1.xml"/><Relationship Id="rId29" Type="http://schemas.openxmlformats.org/officeDocument/2006/relationships/hyperlink" Target="https://ec.europa.eu/regional_policy/en/policy/cooperation/macro-regional-strategies/adriatic-ionian/" TargetMode="External"/><Relationship Id="rId11" Type="http://schemas.openxmlformats.org/officeDocument/2006/relationships/header" Target="header1.xml"/><Relationship Id="rId24" Type="http://schemas.openxmlformats.org/officeDocument/2006/relationships/hyperlink" Target="https://ec.europa.eu/info/funding-tenders/opportunities/portal/screen/how-to-participate/participant-register" TargetMode="External"/><Relationship Id="rId32" Type="http://schemas.openxmlformats.org/officeDocument/2006/relationships/hyperlink" Target="https://aer.eu/" TargetMode="External"/><Relationship Id="rId37" Type="http://schemas.openxmlformats.org/officeDocument/2006/relationships/hyperlink" Target="https://interregviarobg.eu/en" TargetMode="External"/><Relationship Id="rId40" Type="http://schemas.openxmlformats.org/officeDocument/2006/relationships/hyperlink" Target="https://www.interreg-danube.eu/" TargetMode="External"/><Relationship Id="rId45" Type="http://schemas.openxmlformats.org/officeDocument/2006/relationships/hyperlink" Target="http://ec.europa.eu/competition/state_aid/overview/index_en.html" TargetMode="External"/><Relationship Id="rId53" Type="http://schemas.openxmlformats.org/officeDocument/2006/relationships/hyperlink" Target="https://blacksea-cbc.net/contact-us" TargetMode="External"/><Relationship Id="rId5" Type="http://schemas.openxmlformats.org/officeDocument/2006/relationships/webSettings" Target="webSettings.xml"/><Relationship Id="rId10" Type="http://schemas.openxmlformats.org/officeDocument/2006/relationships/image" Target="media/image2.jpeg"/><Relationship Id="rId19" Type="http://schemas.openxmlformats.org/officeDocument/2006/relationships/footer" Target="footer1.xml"/><Relationship Id="rId31" Type="http://schemas.openxmlformats.org/officeDocument/2006/relationships/hyperlink" Target="https://cpmr.org/" TargetMode="External"/><Relationship Id="rId44" Type="http://schemas.openxmlformats.org/officeDocument/2006/relationships/hyperlink" Target="https://eur-lex.europa.eu/legal-content/EN/TXT/?uri=CELEX%3A52016XC0719%2805%29" TargetMode="External"/><Relationship Id="rId52" Type="http://schemas.openxmlformats.org/officeDocument/2006/relationships/hyperlink" Target="https://eur-lex.europa.eu/legal-content/EN/TXT/PDF/?uri=CELEX:22014A0529(01)&amp;from=EN"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diagramQuickStyle" Target="diagrams/quickStyle1.xml"/><Relationship Id="rId22" Type="http://schemas.openxmlformats.org/officeDocument/2006/relationships/hyperlink" Target="https://ec.europa.eu/info/sites/default/files/c2021_1054_en.pdf" TargetMode="External"/><Relationship Id="rId27" Type="http://schemas.openxmlformats.org/officeDocument/2006/relationships/hyperlink" Target="http://www.bsec-organization.org/areas-of-cooperation/bsec-eu-cooperation/common-maritime-agenda" TargetMode="External"/><Relationship Id="rId30" Type="http://schemas.openxmlformats.org/officeDocument/2006/relationships/hyperlink" Target="http://www.bsec-organization.org/" TargetMode="External"/><Relationship Id="rId35" Type="http://schemas.openxmlformats.org/officeDocument/2006/relationships/hyperlink" Target="https://www.ro-md.net/en/2021-2027-en" TargetMode="External"/><Relationship Id="rId43" Type="http://schemas.openxmlformats.org/officeDocument/2006/relationships/hyperlink" Target="https://eur-lex.europa.eu/legal-content/EN/TXT/PDF/?uri=CELEX:32021R1059&amp;from=EN" TargetMode="External"/><Relationship Id="rId48" Type="http://schemas.openxmlformats.org/officeDocument/2006/relationships/hyperlink" Target="https://eur-lex.europa.eu/legal-content/EN/TXT/PDF/?uri=CELEX:22014A0830(01)&amp;from=EN" TargetMode="External"/><Relationship Id="rId8" Type="http://schemas.openxmlformats.org/officeDocument/2006/relationships/hyperlink" Target="http://www.bsec-organization.org/areas-of-cooperation/bsec-eu-cooperation/common-maritime-agenda" TargetMode="External"/><Relationship Id="rId51" Type="http://schemas.openxmlformats.org/officeDocument/2006/relationships/hyperlink" Target="https://eur-lex.europa.eu/legal-content/EN/TXT/PDF/?uri=CELEX:21996D0213(01)&amp;from=en" TargetMode="External"/><Relationship Id="rId3"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hyperlink" Target="https://blacksea-cbc.net/images/documents/news/2022/03.Interreg-Next-BSB-_PF-Methodology.docx" TargetMode="External"/><Relationship Id="rId25" Type="http://schemas.openxmlformats.org/officeDocument/2006/relationships/hyperlink" Target="https://eur-lex.europa.eu/legal-content/EN/TXT/PDF/?uri=CELEX:32018R1046&amp;from=EN" TargetMode="External"/><Relationship Id="rId33" Type="http://schemas.openxmlformats.org/officeDocument/2006/relationships/hyperlink" Target="http://www.blacksea-commission.org/" TargetMode="External"/><Relationship Id="rId38" Type="http://schemas.openxmlformats.org/officeDocument/2006/relationships/hyperlink" Target="http://www.greece-bulgaria.eu/com/85_Programming-Period-2021-2027" TargetMode="External"/><Relationship Id="rId46" Type="http://schemas.openxmlformats.org/officeDocument/2006/relationships/hyperlink" Target="http://eur-lex.europa.eu/legal-content/EN/TXT/PDF/?uri=CELEX:52016XC0719(05)&amp;from=EN)" TargetMode="External"/><Relationship Id="rId20" Type="http://schemas.openxmlformats.org/officeDocument/2006/relationships/hyperlink" Target="https://sdgs.un.org/goals" TargetMode="External"/><Relationship Id="rId41" Type="http://schemas.openxmlformats.org/officeDocument/2006/relationships/hyperlink" Target="https://blacksea-cbc.net/communication/e-library"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Colors" Target="diagrams/colors1.xml"/><Relationship Id="rId23" Type="http://schemas.openxmlformats.org/officeDocument/2006/relationships/hyperlink" Target="https://www.sdg.services/principles.html" TargetMode="External"/><Relationship Id="rId28" Type="http://schemas.openxmlformats.org/officeDocument/2006/relationships/hyperlink" Target="https://eur-lex.europa.eu/EN/legal-content/summary/european-union-strategy-for-the-danube-region.html" TargetMode="External"/><Relationship Id="rId36" Type="http://schemas.openxmlformats.org/officeDocument/2006/relationships/hyperlink" Target="https://ro-ua.net/en/2021-2027-en.html" TargetMode="External"/><Relationship Id="rId49" Type="http://schemas.openxmlformats.org/officeDocument/2006/relationships/hyperlink" Target="http://www.ajutordestat.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sites/default/files/communication-to-the-commission-guidelines-on-gifts-and-hospitality_2012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pt>
  </dgm:ptLst>
  <dgm:cxnLst>
    <dgm:cxn modelId="{C7F2B322-E4B0-4536-85A2-3043F6F5B83C}" type="presOf" srcId="{D1763A53-D6EB-42FF-B7B9-EF5D04A26959}" destId="{97B1F5BD-7A89-4871-AADF-AD20910CA8E9}" srcOrd="0" destOrd="0" presId="urn:microsoft.com/office/officeart/2005/8/layout/hProcess9"/>
    <dgm:cxn modelId="{BBD25D5F-6A7E-4033-ABC9-73F59B1B73EC}" type="presOf" srcId="{83532D3C-62C3-403F-A40C-6F8331E45CA8}" destId="{24D99C68-32C9-486C-BE95-1BD1DD43DEBA}"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CA73CB52-9524-440C-87D6-713ED0E05553}" srcId="{8BF57629-294D-4971-9978-AE954B0AE907}" destId="{D1763A53-D6EB-42FF-B7B9-EF5D04A26959}" srcOrd="1" destOrd="0" parTransId="{F3DF65A1-3670-4030-AFDB-8BA3DE86D66B}" sibTransId="{653F3E93-AA4B-4084-B39E-51CE4164F128}"/>
    <dgm:cxn modelId="{83D9C1BB-3AD6-4057-B107-3BCC7A5394CD}" srcId="{8BF57629-294D-4971-9978-AE954B0AE907}" destId="{83532D3C-62C3-403F-A40C-6F8331E45CA8}" srcOrd="0" destOrd="0" parTransId="{BDF90925-E30E-4CFF-8DAD-65823CF4F72A}" sibTransId="{2B18B4B5-6843-402D-877C-BE0AF20BD986}"/>
    <dgm:cxn modelId="{226615BE-D464-4BF1-ABD4-DC166E0618B3}" srcId="{8BF57629-294D-4971-9978-AE954B0AE907}" destId="{3B6D8D9B-C328-4B7D-A888-D56EDBEA13D2}" srcOrd="2" destOrd="0" parTransId="{0CE71A60-0C8D-4B3C-8B69-3F95024771B2}" sibTransId="{E477CA9D-74AB-4DFF-9C72-863F6E75367E}"/>
    <dgm:cxn modelId="{83BACECB-12EF-4A5F-A636-948F495CA63C}" type="presOf" srcId="{3B6D8D9B-C328-4B7D-A888-D56EDBEA13D2}" destId="{9168F38E-D3D5-40F4-9CF4-65E65B59D0AE}"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2793B8EF-4D81-4576-8F08-3AD8A1030A07}" srcId="{8BF57629-294D-4971-9978-AE954B0AE907}" destId="{9D026E36-8384-45A1-9122-D7A66BD47185}" srcOrd="3" destOrd="0" parTransId="{86AAD893-168E-4B91-8267-63807A91C504}" sibTransId="{E070014B-2265-493E-811D-790A52322A86}"/>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8009" y="0"/>
          <a:ext cx="5190775" cy="2726581"/>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697873"/>
          <a:ext cx="1356137" cy="1330833"/>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PROBLEM/</a:t>
          </a:r>
        </a:p>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ISSUE</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problem?</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causes?</a:t>
          </a:r>
        </a:p>
      </dsp:txBody>
      <dsp:txXfrm>
        <a:off x="64966" y="762839"/>
        <a:ext cx="1226205" cy="1200901"/>
      </dsp:txXfrm>
    </dsp:sp>
    <dsp:sp modelId="{97B1F5BD-7A89-4871-AADF-AD20910CA8E9}">
      <dsp:nvSpPr>
        <dsp:cNvPr id="0" name=""/>
        <dsp:cNvSpPr/>
      </dsp:nvSpPr>
      <dsp:spPr>
        <a:xfrm>
          <a:off x="1584248" y="689759"/>
          <a:ext cx="1356137" cy="134706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change?</a:t>
          </a: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solution?</a:t>
          </a: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dsp:txBody>
      <dsp:txXfrm>
        <a:off x="1650006" y="755517"/>
        <a:ext cx="1224621" cy="1215545"/>
      </dsp:txXfrm>
    </dsp:sp>
    <dsp:sp modelId="{9168F38E-D3D5-40F4-9CF4-65E65B59D0AE}">
      <dsp:nvSpPr>
        <dsp:cNvPr id="0" name=""/>
        <dsp:cNvSpPr/>
      </dsp:nvSpPr>
      <dsp:spPr>
        <a:xfrm>
          <a:off x="3166408" y="689759"/>
          <a:ext cx="1356137" cy="1347061"/>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SPECIFIC OBJECTIVES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project aims?</a:t>
          </a:r>
        </a:p>
      </dsp:txBody>
      <dsp:txXfrm>
        <a:off x="3232166" y="755517"/>
        <a:ext cx="1224621" cy="1215545"/>
      </dsp:txXfrm>
    </dsp:sp>
    <dsp:sp modelId="{F2DEAFA7-BA27-4ED9-9AB3-8779A6164E7C}">
      <dsp:nvSpPr>
        <dsp:cNvPr id="0" name=""/>
        <dsp:cNvSpPr/>
      </dsp:nvSpPr>
      <dsp:spPr>
        <a:xfrm>
          <a:off x="4748569" y="705988"/>
          <a:ext cx="1356137" cy="1314604"/>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RESULTS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results?</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How to sustain them?</a:t>
          </a:r>
        </a:p>
      </dsp:txBody>
      <dsp:txXfrm>
        <a:off x="4812743" y="770162"/>
        <a:ext cx="1227789" cy="118625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38</Pages>
  <Words>11070</Words>
  <Characters>63100</Characters>
  <Application>Microsoft Office Word</Application>
  <DocSecurity>0</DocSecurity>
  <Lines>525</Lines>
  <Paragraphs>148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74022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45</cp:revision>
  <cp:lastPrinted>2022-11-17T11:02:00Z</cp:lastPrinted>
  <dcterms:created xsi:type="dcterms:W3CDTF">2022-12-15T06:24:00Z</dcterms:created>
  <dcterms:modified xsi:type="dcterms:W3CDTF">2022-12-21T20:22:00Z</dcterms:modified>
</cp:coreProperties>
</file>